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D1D13" w:rsidRPr="004C02D5" w:rsidRDefault="005D1D13">
      <w:pPr>
        <w:jc w:val="center"/>
        <w:rPr>
          <w:rFonts w:asciiTheme="minorHAnsi" w:hAnsiTheme="minorHAnsi" w:cs="Times New Roman"/>
          <w:b/>
          <w:bCs/>
          <w:lang w:val="es-AR"/>
        </w:rPr>
      </w:pPr>
    </w:p>
    <w:p w:rsidR="005D1D13" w:rsidRPr="004C02D5" w:rsidRDefault="005D1D13">
      <w:pPr>
        <w:jc w:val="center"/>
        <w:rPr>
          <w:rFonts w:asciiTheme="minorHAnsi" w:hAnsiTheme="minorHAnsi" w:cs="Times New Roman"/>
          <w:b/>
          <w:bCs/>
          <w:lang w:val="es-AR"/>
        </w:rPr>
      </w:pPr>
    </w:p>
    <w:p w:rsidR="005D1D13" w:rsidRPr="004C02D5" w:rsidRDefault="005D1D13">
      <w:pPr>
        <w:jc w:val="center"/>
        <w:rPr>
          <w:rFonts w:asciiTheme="minorHAnsi" w:hAnsiTheme="minorHAnsi" w:cs="Times New Roman"/>
          <w:b/>
          <w:bCs/>
          <w:lang w:val="es-AR"/>
        </w:rPr>
      </w:pPr>
    </w:p>
    <w:p w:rsidR="005D1D13" w:rsidRPr="004C02D5" w:rsidRDefault="005D1D13">
      <w:pPr>
        <w:jc w:val="center"/>
        <w:rPr>
          <w:rFonts w:asciiTheme="minorHAnsi" w:hAnsiTheme="minorHAnsi" w:cs="Times New Roman"/>
          <w:b/>
          <w:bCs/>
          <w:lang w:val="es-AR"/>
        </w:rPr>
      </w:pPr>
    </w:p>
    <w:p w:rsidR="005D1D13" w:rsidRPr="004C02D5" w:rsidRDefault="005D1D13">
      <w:pPr>
        <w:jc w:val="center"/>
        <w:rPr>
          <w:rFonts w:asciiTheme="minorHAnsi" w:hAnsiTheme="minorHAnsi" w:cs="Times New Roman"/>
          <w:b/>
          <w:bCs/>
          <w:lang w:val="es-AR"/>
        </w:rPr>
      </w:pPr>
    </w:p>
    <w:p w:rsidR="005D1D13" w:rsidRPr="004C02D5" w:rsidRDefault="005D1D13">
      <w:pPr>
        <w:jc w:val="center"/>
        <w:rPr>
          <w:rFonts w:asciiTheme="minorHAnsi" w:hAnsiTheme="minorHAnsi" w:cs="Times New Roman"/>
          <w:b/>
          <w:bCs/>
          <w:sz w:val="23"/>
          <w:szCs w:val="23"/>
          <w:lang w:val="es-AR"/>
        </w:rPr>
      </w:pPr>
    </w:p>
    <w:p w:rsidR="005D1D13" w:rsidRPr="004C02D5" w:rsidRDefault="005D1D13">
      <w:pPr>
        <w:rPr>
          <w:rFonts w:asciiTheme="minorHAnsi" w:hAnsiTheme="minorHAnsi" w:cs="Times New Roman"/>
          <w:sz w:val="23"/>
          <w:szCs w:val="23"/>
          <w:lang w:val="es-AR"/>
        </w:rPr>
      </w:pPr>
    </w:p>
    <w:p w:rsidR="007A312F" w:rsidRPr="004C02D5" w:rsidRDefault="007A312F" w:rsidP="007A312F">
      <w:pPr>
        <w:pBdr>
          <w:top w:val="single" w:sz="4" w:space="1" w:color="000000"/>
          <w:bottom w:val="single" w:sz="4" w:space="1" w:color="000000"/>
        </w:pBdr>
        <w:jc w:val="center"/>
        <w:rPr>
          <w:rFonts w:asciiTheme="minorHAnsi" w:hAnsiTheme="minorHAnsi" w:cs="Times New Roman"/>
          <w:b/>
          <w:sz w:val="40"/>
          <w:szCs w:val="40"/>
          <w:lang w:val="es-AR"/>
        </w:rPr>
      </w:pPr>
    </w:p>
    <w:p w:rsidR="004C02D5" w:rsidRDefault="007A312F" w:rsidP="007A312F">
      <w:pPr>
        <w:pBdr>
          <w:top w:val="single" w:sz="4" w:space="1" w:color="000000"/>
          <w:bottom w:val="single" w:sz="4" w:space="1" w:color="000000"/>
        </w:pBdr>
        <w:spacing w:before="100" w:after="100"/>
        <w:jc w:val="center"/>
        <w:rPr>
          <w:rFonts w:asciiTheme="minorHAnsi" w:hAnsiTheme="minorHAnsi" w:cs="Times New Roman"/>
          <w:b/>
          <w:bCs/>
          <w:sz w:val="72"/>
          <w:szCs w:val="72"/>
          <w:lang w:val="es-AR"/>
        </w:rPr>
      </w:pPr>
      <w:r w:rsidRPr="004C02D5">
        <w:rPr>
          <w:rFonts w:asciiTheme="minorHAnsi" w:hAnsiTheme="minorHAnsi" w:cs="Times New Roman"/>
          <w:b/>
          <w:bCs/>
          <w:sz w:val="72"/>
          <w:szCs w:val="72"/>
          <w:lang w:val="es-AR"/>
        </w:rPr>
        <w:t xml:space="preserve">REGLAMENTO </w:t>
      </w:r>
    </w:p>
    <w:p w:rsidR="007A312F" w:rsidRPr="004C02D5" w:rsidRDefault="007A312F" w:rsidP="007A312F">
      <w:pPr>
        <w:pBdr>
          <w:top w:val="single" w:sz="4" w:space="1" w:color="000000"/>
          <w:bottom w:val="single" w:sz="4" w:space="1" w:color="000000"/>
        </w:pBdr>
        <w:spacing w:before="100" w:after="100"/>
        <w:jc w:val="center"/>
        <w:rPr>
          <w:rFonts w:asciiTheme="minorHAnsi" w:hAnsiTheme="minorHAnsi" w:cs="Times New Roman"/>
          <w:b/>
          <w:bCs/>
          <w:sz w:val="72"/>
          <w:szCs w:val="72"/>
          <w:lang w:val="es-AR"/>
        </w:rPr>
      </w:pPr>
      <w:r w:rsidRPr="004C02D5">
        <w:rPr>
          <w:rFonts w:asciiTheme="minorHAnsi" w:hAnsiTheme="minorHAnsi" w:cs="Times New Roman"/>
          <w:b/>
          <w:bCs/>
          <w:sz w:val="72"/>
          <w:szCs w:val="72"/>
          <w:lang w:val="es-AR"/>
        </w:rPr>
        <w:t>OPERATIVO</w:t>
      </w:r>
    </w:p>
    <w:p w:rsidR="007A312F" w:rsidRPr="004C02D5" w:rsidRDefault="007A312F" w:rsidP="007A312F">
      <w:pPr>
        <w:pBdr>
          <w:top w:val="single" w:sz="4" w:space="1" w:color="000000"/>
          <w:bottom w:val="single" w:sz="4" w:space="1" w:color="000000"/>
        </w:pBdr>
        <w:jc w:val="center"/>
        <w:rPr>
          <w:rFonts w:asciiTheme="minorHAnsi" w:hAnsiTheme="minorHAnsi" w:cs="Times New Roman"/>
          <w:b/>
          <w:bCs/>
          <w:sz w:val="28"/>
          <w:szCs w:val="28"/>
          <w:lang w:val="es-AR"/>
        </w:rPr>
      </w:pPr>
    </w:p>
    <w:p w:rsidR="009706CF" w:rsidRPr="004C02D5" w:rsidRDefault="009706CF" w:rsidP="007A312F">
      <w:pPr>
        <w:pBdr>
          <w:top w:val="single" w:sz="4" w:space="1" w:color="000000"/>
          <w:bottom w:val="single" w:sz="4" w:space="1" w:color="000000"/>
        </w:pBdr>
        <w:jc w:val="center"/>
        <w:rPr>
          <w:rFonts w:asciiTheme="minorHAnsi" w:hAnsiTheme="minorHAnsi" w:cs="Times New Roman"/>
          <w:b/>
          <w:bCs/>
          <w:sz w:val="28"/>
          <w:szCs w:val="28"/>
          <w:lang w:val="es-AR"/>
        </w:rPr>
      </w:pPr>
    </w:p>
    <w:p w:rsidR="004C02D5" w:rsidRDefault="004C02D5" w:rsidP="004C02D5">
      <w:pPr>
        <w:suppressAutoHyphens w:val="0"/>
        <w:autoSpaceDE w:val="0"/>
        <w:autoSpaceDN w:val="0"/>
        <w:adjustRightInd w:val="0"/>
        <w:spacing w:before="120" w:after="120" w:line="360" w:lineRule="auto"/>
        <w:ind w:left="851" w:right="616"/>
        <w:jc w:val="center"/>
        <w:rPr>
          <w:rFonts w:asciiTheme="minorHAnsi" w:hAnsiTheme="minorHAnsi" w:cs="Times New Roman"/>
          <w:kern w:val="0"/>
          <w:sz w:val="28"/>
          <w:szCs w:val="28"/>
          <w:lang w:val="es-AR" w:eastAsia="es-ES"/>
        </w:rPr>
      </w:pPr>
    </w:p>
    <w:p w:rsidR="007A312F" w:rsidRDefault="004E0FF7" w:rsidP="004C02D5">
      <w:pPr>
        <w:suppressAutoHyphens w:val="0"/>
        <w:autoSpaceDE w:val="0"/>
        <w:autoSpaceDN w:val="0"/>
        <w:adjustRightInd w:val="0"/>
        <w:spacing w:before="120" w:after="120" w:line="360" w:lineRule="auto"/>
        <w:ind w:left="851" w:right="616"/>
        <w:jc w:val="center"/>
        <w:rPr>
          <w:rFonts w:asciiTheme="minorHAnsi" w:hAnsiTheme="minorHAnsi" w:cs="Times New Roman"/>
          <w:kern w:val="0"/>
          <w:sz w:val="36"/>
          <w:szCs w:val="36"/>
          <w:lang w:val="es-AR" w:eastAsia="es-ES"/>
        </w:rPr>
      </w:pPr>
      <w:r w:rsidRPr="004C02D5">
        <w:rPr>
          <w:rFonts w:asciiTheme="minorHAnsi" w:hAnsiTheme="minorHAnsi" w:cs="Times New Roman"/>
          <w:kern w:val="0"/>
          <w:sz w:val="28"/>
          <w:szCs w:val="28"/>
          <w:lang w:val="es-AR" w:eastAsia="es-ES"/>
        </w:rPr>
        <w:t>“</w:t>
      </w:r>
      <w:r w:rsidRPr="004C02D5">
        <w:rPr>
          <w:rFonts w:asciiTheme="minorHAnsi" w:hAnsiTheme="minorHAnsi" w:cs="Times New Roman"/>
          <w:kern w:val="0"/>
          <w:sz w:val="36"/>
          <w:szCs w:val="36"/>
          <w:lang w:val="es-AR" w:eastAsia="es-ES"/>
        </w:rPr>
        <w:t>Programa de Apoyo al Plan Nacional de Primera Infancia y a la Política de Universalización de la Educación Inicial</w:t>
      </w:r>
      <w:r w:rsidRPr="00723D80">
        <w:rPr>
          <w:rFonts w:asciiTheme="minorHAnsi" w:hAnsiTheme="minorHAnsi" w:cs="Times New Roman"/>
          <w:kern w:val="0"/>
          <w:sz w:val="36"/>
          <w:szCs w:val="36"/>
          <w:lang w:val="es-AR" w:eastAsia="es-ES"/>
        </w:rPr>
        <w:t>”</w:t>
      </w:r>
      <w:r w:rsidR="00723D80" w:rsidRPr="00723D80">
        <w:rPr>
          <w:rFonts w:asciiTheme="minorHAnsi" w:hAnsiTheme="minorHAnsi" w:cs="Times New Roman"/>
          <w:kern w:val="0"/>
          <w:sz w:val="36"/>
          <w:szCs w:val="36"/>
          <w:lang w:val="es-AR" w:eastAsia="es-ES"/>
        </w:rPr>
        <w:t xml:space="preserve"> – COMPONENTE II</w:t>
      </w:r>
    </w:p>
    <w:p w:rsidR="004C02D5" w:rsidRPr="004C02D5" w:rsidRDefault="004C02D5" w:rsidP="004C02D5">
      <w:pPr>
        <w:suppressAutoHyphens w:val="0"/>
        <w:autoSpaceDE w:val="0"/>
        <w:autoSpaceDN w:val="0"/>
        <w:adjustRightInd w:val="0"/>
        <w:spacing w:before="120" w:after="120" w:line="360" w:lineRule="auto"/>
        <w:ind w:left="851" w:right="616"/>
        <w:jc w:val="center"/>
        <w:rPr>
          <w:rFonts w:asciiTheme="minorHAnsi" w:hAnsiTheme="minorHAnsi" w:cs="Times New Roman"/>
          <w:b/>
          <w:bCs/>
          <w:sz w:val="36"/>
          <w:szCs w:val="36"/>
          <w:lang w:val="es-AR"/>
        </w:rPr>
      </w:pPr>
    </w:p>
    <w:p w:rsidR="009706CF" w:rsidRPr="00AF3AA1" w:rsidRDefault="009706CF" w:rsidP="007A312F">
      <w:pPr>
        <w:pBdr>
          <w:top w:val="single" w:sz="4" w:space="1" w:color="000000"/>
          <w:bottom w:val="single" w:sz="4" w:space="1" w:color="000000"/>
        </w:pBdr>
        <w:jc w:val="center"/>
        <w:rPr>
          <w:rFonts w:asciiTheme="minorHAnsi" w:hAnsiTheme="minorHAnsi"/>
          <w:b/>
          <w:sz w:val="44"/>
          <w:lang w:val="es-AR"/>
        </w:rPr>
      </w:pPr>
    </w:p>
    <w:p w:rsidR="007A312F" w:rsidRPr="0092560E" w:rsidRDefault="00CD1620" w:rsidP="007A312F">
      <w:pPr>
        <w:pBdr>
          <w:top w:val="single" w:sz="4" w:space="1" w:color="000000"/>
          <w:bottom w:val="single" w:sz="4" w:space="1" w:color="000000"/>
        </w:pBdr>
        <w:jc w:val="center"/>
        <w:rPr>
          <w:rFonts w:asciiTheme="minorHAnsi" w:hAnsiTheme="minorHAnsi" w:cs="Times New Roman"/>
          <w:b/>
          <w:sz w:val="44"/>
          <w:szCs w:val="44"/>
          <w:lang w:val="pt-BR"/>
        </w:rPr>
      </w:pPr>
      <w:r w:rsidRPr="004C02D5">
        <w:rPr>
          <w:rFonts w:asciiTheme="minorHAnsi" w:hAnsiTheme="minorHAnsi" w:cs="Times New Roman"/>
          <w:b/>
          <w:sz w:val="44"/>
          <w:szCs w:val="44"/>
          <w:lang w:val="pt-BR"/>
        </w:rPr>
        <w:t xml:space="preserve">PRÉSTAMO </w:t>
      </w:r>
      <w:r w:rsidR="007A312F" w:rsidRPr="004C02D5">
        <w:rPr>
          <w:rFonts w:asciiTheme="minorHAnsi" w:hAnsiTheme="minorHAnsi" w:cs="Times New Roman"/>
          <w:b/>
          <w:sz w:val="44"/>
          <w:szCs w:val="44"/>
          <w:lang w:val="pt-BR"/>
        </w:rPr>
        <w:t xml:space="preserve">BID </w:t>
      </w:r>
      <w:r w:rsidR="0092560E">
        <w:rPr>
          <w:rFonts w:asciiTheme="minorHAnsi" w:hAnsiTheme="minorHAnsi" w:cs="Times New Roman"/>
          <w:b/>
          <w:sz w:val="44"/>
          <w:szCs w:val="44"/>
          <w:lang w:val="pt-BR"/>
        </w:rPr>
        <w:t>N° 4229/OC-AR</w:t>
      </w:r>
    </w:p>
    <w:p w:rsidR="007A312F" w:rsidRPr="004C02D5" w:rsidRDefault="007A312F" w:rsidP="007A312F">
      <w:pPr>
        <w:pBdr>
          <w:top w:val="single" w:sz="4" w:space="1" w:color="000000"/>
          <w:bottom w:val="single" w:sz="4" w:space="1" w:color="000000"/>
        </w:pBdr>
        <w:spacing w:before="100" w:after="100"/>
        <w:jc w:val="center"/>
        <w:rPr>
          <w:rFonts w:asciiTheme="minorHAnsi" w:hAnsiTheme="minorHAnsi" w:cs="Times New Roman"/>
          <w:b/>
          <w:bCs/>
          <w:sz w:val="40"/>
          <w:szCs w:val="40"/>
          <w:lang w:val="pt-BR"/>
        </w:rPr>
      </w:pPr>
    </w:p>
    <w:p w:rsidR="00EF5A8A" w:rsidRPr="00301812" w:rsidRDefault="00EF5A8A" w:rsidP="00EF5A8A">
      <w:pPr>
        <w:pBdr>
          <w:top w:val="single" w:sz="4" w:space="1" w:color="000000"/>
          <w:bottom w:val="single" w:sz="4" w:space="1" w:color="000000"/>
        </w:pBdr>
        <w:jc w:val="center"/>
        <w:rPr>
          <w:rFonts w:asciiTheme="minorHAnsi" w:hAnsiTheme="minorHAnsi" w:cs="Times New Roman"/>
          <w:b/>
          <w:sz w:val="64"/>
          <w:szCs w:val="64"/>
          <w:lang w:val="pt-BR"/>
        </w:rPr>
      </w:pPr>
      <w:r w:rsidRPr="00301812">
        <w:rPr>
          <w:rFonts w:asciiTheme="minorHAnsi" w:hAnsiTheme="minorHAnsi" w:cs="Times New Roman"/>
          <w:b/>
          <w:bCs/>
          <w:sz w:val="64"/>
          <w:szCs w:val="64"/>
          <w:lang w:val="pt-BR"/>
        </w:rPr>
        <w:t>-P</w:t>
      </w:r>
      <w:r w:rsidR="004E0FF7" w:rsidRPr="00301812">
        <w:rPr>
          <w:rFonts w:asciiTheme="minorHAnsi" w:hAnsiTheme="minorHAnsi" w:cs="Times New Roman"/>
          <w:b/>
          <w:bCs/>
          <w:sz w:val="64"/>
          <w:szCs w:val="64"/>
          <w:lang w:val="pt-BR"/>
        </w:rPr>
        <w:t>RINI</w:t>
      </w:r>
      <w:r w:rsidRPr="00301812">
        <w:rPr>
          <w:rFonts w:asciiTheme="minorHAnsi" w:hAnsiTheme="minorHAnsi" w:cs="Times New Roman"/>
          <w:b/>
          <w:bCs/>
          <w:sz w:val="64"/>
          <w:szCs w:val="64"/>
          <w:lang w:val="pt-BR"/>
        </w:rPr>
        <w:t xml:space="preserve"> I-</w:t>
      </w:r>
    </w:p>
    <w:p w:rsidR="00EF5A8A" w:rsidRPr="004C02D5" w:rsidRDefault="00EF5A8A" w:rsidP="007A312F">
      <w:pPr>
        <w:pBdr>
          <w:top w:val="single" w:sz="4" w:space="1" w:color="000000"/>
          <w:bottom w:val="single" w:sz="4" w:space="1" w:color="000000"/>
        </w:pBdr>
        <w:spacing w:before="100" w:after="100"/>
        <w:jc w:val="center"/>
        <w:rPr>
          <w:rFonts w:asciiTheme="minorHAnsi" w:hAnsiTheme="minorHAnsi" w:cs="Times New Roman"/>
          <w:b/>
          <w:bCs/>
          <w:sz w:val="40"/>
          <w:szCs w:val="40"/>
          <w:lang w:val="pt-BR"/>
        </w:rPr>
      </w:pPr>
    </w:p>
    <w:p w:rsidR="005D1D13" w:rsidRPr="004C02D5" w:rsidRDefault="005D1D13">
      <w:pPr>
        <w:rPr>
          <w:rFonts w:asciiTheme="minorHAnsi" w:hAnsiTheme="minorHAnsi" w:cs="Times New Roman"/>
          <w:lang w:val="pt-BR"/>
        </w:rPr>
        <w:sectPr w:rsidR="005D1D13" w:rsidRPr="004C02D5">
          <w:headerReference w:type="default" r:id="rId9"/>
          <w:footerReference w:type="default" r:id="rId10"/>
          <w:pgSz w:w="12240" w:h="15840"/>
          <w:pgMar w:top="1418" w:right="1701" w:bottom="1418" w:left="1701" w:header="720" w:footer="720" w:gutter="0"/>
          <w:cols w:space="720"/>
          <w:docGrid w:linePitch="240" w:charSpace="4096"/>
        </w:sectPr>
      </w:pPr>
    </w:p>
    <w:p w:rsidR="002E5E33" w:rsidRPr="0076077A" w:rsidRDefault="00301812" w:rsidP="001B55B5">
      <w:pPr>
        <w:rPr>
          <w:rFonts w:asciiTheme="minorHAnsi" w:hAnsiTheme="minorHAnsi"/>
          <w:b/>
          <w:color w:val="31849B" w:themeColor="accent5" w:themeShade="BF"/>
          <w:sz w:val="32"/>
          <w:szCs w:val="32"/>
          <w:lang w:val="es-ES_tradnl"/>
        </w:rPr>
      </w:pPr>
      <w:r w:rsidRPr="0076077A">
        <w:rPr>
          <w:rFonts w:asciiTheme="minorHAnsi" w:hAnsiTheme="minorHAnsi"/>
          <w:b/>
          <w:color w:val="31849B" w:themeColor="accent5" w:themeShade="BF"/>
          <w:sz w:val="32"/>
          <w:szCs w:val="32"/>
          <w:lang w:val="es-ES_tradnl"/>
        </w:rPr>
        <w:lastRenderedPageBreak/>
        <w:t>CONTENIDO</w:t>
      </w:r>
    </w:p>
    <w:p w:rsidR="001D03A4" w:rsidRDefault="007B5459">
      <w:pPr>
        <w:pStyle w:val="TDC1"/>
        <w:rPr>
          <w:rFonts w:asciiTheme="minorHAnsi" w:eastAsiaTheme="minorEastAsia" w:hAnsiTheme="minorHAnsi" w:cstheme="minorBidi"/>
          <w:b w:val="0"/>
          <w:bCs w:val="0"/>
          <w:caps w:val="0"/>
          <w:noProof/>
          <w:kern w:val="0"/>
          <w:sz w:val="22"/>
          <w:lang w:val="es-AR" w:eastAsia="es-AR"/>
        </w:rPr>
      </w:pPr>
      <w:r w:rsidRPr="007B5459">
        <w:rPr>
          <w:rFonts w:asciiTheme="minorHAnsi" w:hAnsiTheme="minorHAnsi" w:cs="Times New Roman"/>
          <w:szCs w:val="20"/>
          <w:lang w:val="es-AR"/>
        </w:rPr>
        <w:fldChar w:fldCharType="begin"/>
      </w:r>
      <w:r w:rsidR="005C53BB">
        <w:rPr>
          <w:rFonts w:asciiTheme="minorHAnsi" w:hAnsiTheme="minorHAnsi" w:cs="Times New Roman"/>
          <w:szCs w:val="20"/>
          <w:lang w:val="es-AR"/>
        </w:rPr>
        <w:instrText xml:space="preserve"> TOC \o "1-3" \h \z \u </w:instrText>
      </w:r>
      <w:r w:rsidRPr="007B5459">
        <w:rPr>
          <w:rFonts w:asciiTheme="minorHAnsi" w:hAnsiTheme="minorHAnsi" w:cs="Times New Roman"/>
          <w:szCs w:val="20"/>
          <w:lang w:val="es-AR"/>
        </w:rPr>
        <w:fldChar w:fldCharType="separate"/>
      </w:r>
      <w:hyperlink w:anchor="_Toc47600783" w:history="1">
        <w:r w:rsidR="001D03A4" w:rsidRPr="00AF4776">
          <w:rPr>
            <w:rStyle w:val="Hipervnculo"/>
            <w:rFonts w:cs="Times New Roman"/>
            <w:noProof/>
            <w:lang w:val="es-ES_tradnl"/>
          </w:rPr>
          <w:t>ANEXOS</w:t>
        </w:r>
        <w:r w:rsidR="001D03A4">
          <w:rPr>
            <w:noProof/>
            <w:webHidden/>
          </w:rPr>
          <w:tab/>
        </w:r>
        <w:r w:rsidR="001D03A4">
          <w:rPr>
            <w:noProof/>
            <w:webHidden/>
          </w:rPr>
          <w:fldChar w:fldCharType="begin"/>
        </w:r>
        <w:r w:rsidR="001D03A4">
          <w:rPr>
            <w:noProof/>
            <w:webHidden/>
          </w:rPr>
          <w:instrText xml:space="preserve"> PAGEREF _Toc47600783 \h </w:instrText>
        </w:r>
        <w:r w:rsidR="001D03A4">
          <w:rPr>
            <w:noProof/>
            <w:webHidden/>
          </w:rPr>
        </w:r>
        <w:r w:rsidR="001D03A4">
          <w:rPr>
            <w:noProof/>
            <w:webHidden/>
          </w:rPr>
          <w:fldChar w:fldCharType="separate"/>
        </w:r>
        <w:r w:rsidR="001D03A4">
          <w:rPr>
            <w:noProof/>
            <w:webHidden/>
          </w:rPr>
          <w:t>3</w:t>
        </w:r>
        <w:r w:rsidR="001D03A4">
          <w:rPr>
            <w:noProof/>
            <w:webHidden/>
          </w:rPr>
          <w:fldChar w:fldCharType="end"/>
        </w:r>
      </w:hyperlink>
    </w:p>
    <w:p w:rsidR="001D03A4" w:rsidRDefault="001D03A4">
      <w:pPr>
        <w:pStyle w:val="TDC1"/>
        <w:rPr>
          <w:rFonts w:asciiTheme="minorHAnsi" w:eastAsiaTheme="minorEastAsia" w:hAnsiTheme="minorHAnsi" w:cstheme="minorBidi"/>
          <w:b w:val="0"/>
          <w:bCs w:val="0"/>
          <w:caps w:val="0"/>
          <w:noProof/>
          <w:kern w:val="0"/>
          <w:sz w:val="22"/>
          <w:lang w:val="es-AR" w:eastAsia="es-AR"/>
        </w:rPr>
      </w:pPr>
      <w:hyperlink w:anchor="_Toc47600784" w:history="1">
        <w:r w:rsidRPr="00AF4776">
          <w:rPr>
            <w:rStyle w:val="Hipervnculo"/>
            <w:noProof/>
          </w:rPr>
          <w:t>I.</w:t>
        </w:r>
        <w:r>
          <w:rPr>
            <w:rFonts w:asciiTheme="minorHAnsi" w:eastAsiaTheme="minorEastAsia" w:hAnsiTheme="minorHAnsi" w:cstheme="minorBidi"/>
            <w:b w:val="0"/>
            <w:bCs w:val="0"/>
            <w:caps w:val="0"/>
            <w:noProof/>
            <w:kern w:val="0"/>
            <w:sz w:val="22"/>
            <w:lang w:val="es-AR" w:eastAsia="es-AR"/>
          </w:rPr>
          <w:tab/>
        </w:r>
        <w:r w:rsidRPr="00AF4776">
          <w:rPr>
            <w:rStyle w:val="Hipervnculo"/>
            <w:noProof/>
          </w:rPr>
          <w:t>INTRODUCCIÓN,SÍNTESIS Y DEFINICIONES</w:t>
        </w:r>
        <w:r>
          <w:rPr>
            <w:noProof/>
            <w:webHidden/>
          </w:rPr>
          <w:tab/>
        </w:r>
        <w:r>
          <w:rPr>
            <w:noProof/>
            <w:webHidden/>
          </w:rPr>
          <w:fldChar w:fldCharType="begin"/>
        </w:r>
        <w:r>
          <w:rPr>
            <w:noProof/>
            <w:webHidden/>
          </w:rPr>
          <w:instrText xml:space="preserve"> PAGEREF _Toc47600784 \h </w:instrText>
        </w:r>
        <w:r>
          <w:rPr>
            <w:noProof/>
            <w:webHidden/>
          </w:rPr>
        </w:r>
        <w:r>
          <w:rPr>
            <w:noProof/>
            <w:webHidden/>
          </w:rPr>
          <w:fldChar w:fldCharType="separate"/>
        </w:r>
        <w:r>
          <w:rPr>
            <w:noProof/>
            <w:webHidden/>
          </w:rPr>
          <w:t>4</w:t>
        </w:r>
        <w:r>
          <w:rPr>
            <w:noProof/>
            <w:webHidden/>
          </w:rPr>
          <w:fldChar w:fldCharType="end"/>
        </w:r>
      </w:hyperlink>
    </w:p>
    <w:p w:rsidR="001D03A4" w:rsidRDefault="001D03A4">
      <w:pPr>
        <w:pStyle w:val="TDC2"/>
        <w:rPr>
          <w:rFonts w:asciiTheme="minorHAnsi" w:eastAsiaTheme="minorEastAsia" w:hAnsiTheme="minorHAnsi" w:cstheme="minorBidi"/>
          <w:smallCaps w:val="0"/>
          <w:noProof/>
          <w:kern w:val="0"/>
          <w:sz w:val="22"/>
          <w:lang w:val="es-AR" w:eastAsia="es-AR"/>
        </w:rPr>
      </w:pPr>
      <w:hyperlink w:anchor="_Toc47600785" w:history="1">
        <w:r w:rsidRPr="00AF4776">
          <w:rPr>
            <w:rStyle w:val="Hipervnculo"/>
            <w:rFonts w:cstheme="minorHAnsi"/>
            <w:b/>
            <w:noProof/>
            <w:lang w:val="es-AR"/>
          </w:rPr>
          <w:t>A.</w:t>
        </w:r>
        <w:r>
          <w:rPr>
            <w:rFonts w:asciiTheme="minorHAnsi" w:eastAsiaTheme="minorEastAsia" w:hAnsiTheme="minorHAnsi" w:cstheme="minorBidi"/>
            <w:smallCaps w:val="0"/>
            <w:noProof/>
            <w:kern w:val="0"/>
            <w:sz w:val="22"/>
            <w:lang w:val="es-AR" w:eastAsia="es-AR"/>
          </w:rPr>
          <w:tab/>
        </w:r>
        <w:r w:rsidRPr="00AF4776">
          <w:rPr>
            <w:rStyle w:val="Hipervnculo"/>
            <w:rFonts w:cstheme="minorHAnsi"/>
            <w:b/>
            <w:noProof/>
            <w:lang w:val="es-AR"/>
          </w:rPr>
          <w:t>Introducción</w:t>
        </w:r>
        <w:r>
          <w:rPr>
            <w:noProof/>
            <w:webHidden/>
          </w:rPr>
          <w:tab/>
        </w:r>
        <w:r>
          <w:rPr>
            <w:noProof/>
            <w:webHidden/>
          </w:rPr>
          <w:fldChar w:fldCharType="begin"/>
        </w:r>
        <w:r>
          <w:rPr>
            <w:noProof/>
            <w:webHidden/>
          </w:rPr>
          <w:instrText xml:space="preserve"> PAGEREF _Toc47600785 \h </w:instrText>
        </w:r>
        <w:r>
          <w:rPr>
            <w:noProof/>
            <w:webHidden/>
          </w:rPr>
        </w:r>
        <w:r>
          <w:rPr>
            <w:noProof/>
            <w:webHidden/>
          </w:rPr>
          <w:fldChar w:fldCharType="separate"/>
        </w:r>
        <w:r>
          <w:rPr>
            <w:noProof/>
            <w:webHidden/>
          </w:rPr>
          <w:t>4</w:t>
        </w:r>
        <w:r>
          <w:rPr>
            <w:noProof/>
            <w:webHidden/>
          </w:rPr>
          <w:fldChar w:fldCharType="end"/>
        </w:r>
      </w:hyperlink>
    </w:p>
    <w:p w:rsidR="001D03A4" w:rsidRDefault="001D03A4">
      <w:pPr>
        <w:pStyle w:val="TDC2"/>
        <w:rPr>
          <w:rFonts w:asciiTheme="minorHAnsi" w:eastAsiaTheme="minorEastAsia" w:hAnsiTheme="minorHAnsi" w:cstheme="minorBidi"/>
          <w:smallCaps w:val="0"/>
          <w:noProof/>
          <w:kern w:val="0"/>
          <w:sz w:val="22"/>
          <w:lang w:val="es-AR" w:eastAsia="es-AR"/>
        </w:rPr>
      </w:pPr>
      <w:hyperlink w:anchor="_Toc47600786" w:history="1">
        <w:r w:rsidRPr="00AF4776">
          <w:rPr>
            <w:rStyle w:val="Hipervnculo"/>
            <w:rFonts w:cstheme="minorHAnsi"/>
            <w:b/>
            <w:noProof/>
            <w:lang w:val="es-AR"/>
          </w:rPr>
          <w:t>B.</w:t>
        </w:r>
        <w:r>
          <w:rPr>
            <w:rFonts w:asciiTheme="minorHAnsi" w:eastAsiaTheme="minorEastAsia" w:hAnsiTheme="minorHAnsi" w:cstheme="minorBidi"/>
            <w:smallCaps w:val="0"/>
            <w:noProof/>
            <w:kern w:val="0"/>
            <w:sz w:val="22"/>
            <w:lang w:val="es-AR" w:eastAsia="es-AR"/>
          </w:rPr>
          <w:tab/>
        </w:r>
        <w:r w:rsidRPr="00AF4776">
          <w:rPr>
            <w:rStyle w:val="Hipervnculo"/>
            <w:rFonts w:cstheme="minorHAnsi"/>
            <w:b/>
            <w:noProof/>
            <w:lang w:val="es-AR"/>
          </w:rPr>
          <w:t>Objetivo</w:t>
        </w:r>
        <w:r>
          <w:rPr>
            <w:noProof/>
            <w:webHidden/>
          </w:rPr>
          <w:tab/>
        </w:r>
        <w:r>
          <w:rPr>
            <w:noProof/>
            <w:webHidden/>
          </w:rPr>
          <w:fldChar w:fldCharType="begin"/>
        </w:r>
        <w:r>
          <w:rPr>
            <w:noProof/>
            <w:webHidden/>
          </w:rPr>
          <w:instrText xml:space="preserve"> PAGEREF _Toc47600786 \h </w:instrText>
        </w:r>
        <w:r>
          <w:rPr>
            <w:noProof/>
            <w:webHidden/>
          </w:rPr>
        </w:r>
        <w:r>
          <w:rPr>
            <w:noProof/>
            <w:webHidden/>
          </w:rPr>
          <w:fldChar w:fldCharType="separate"/>
        </w:r>
        <w:r>
          <w:rPr>
            <w:noProof/>
            <w:webHidden/>
          </w:rPr>
          <w:t>4</w:t>
        </w:r>
        <w:r>
          <w:rPr>
            <w:noProof/>
            <w:webHidden/>
          </w:rPr>
          <w:fldChar w:fldCharType="end"/>
        </w:r>
      </w:hyperlink>
    </w:p>
    <w:p w:rsidR="001D03A4" w:rsidRDefault="001D03A4">
      <w:pPr>
        <w:pStyle w:val="TDC2"/>
        <w:rPr>
          <w:rFonts w:asciiTheme="minorHAnsi" w:eastAsiaTheme="minorEastAsia" w:hAnsiTheme="minorHAnsi" w:cstheme="minorBidi"/>
          <w:smallCaps w:val="0"/>
          <w:noProof/>
          <w:kern w:val="0"/>
          <w:sz w:val="22"/>
          <w:lang w:val="es-AR" w:eastAsia="es-AR"/>
        </w:rPr>
      </w:pPr>
      <w:hyperlink w:anchor="_Toc47600787" w:history="1">
        <w:r w:rsidRPr="00AF4776">
          <w:rPr>
            <w:rStyle w:val="Hipervnculo"/>
            <w:rFonts w:cstheme="minorHAnsi"/>
            <w:b/>
            <w:noProof/>
            <w:lang w:val="es-AR"/>
          </w:rPr>
          <w:t>C.</w:t>
        </w:r>
        <w:r>
          <w:rPr>
            <w:rFonts w:asciiTheme="minorHAnsi" w:eastAsiaTheme="minorEastAsia" w:hAnsiTheme="minorHAnsi" w:cstheme="minorBidi"/>
            <w:smallCaps w:val="0"/>
            <w:noProof/>
            <w:kern w:val="0"/>
            <w:sz w:val="22"/>
            <w:lang w:val="es-AR" w:eastAsia="es-AR"/>
          </w:rPr>
          <w:tab/>
        </w:r>
        <w:r w:rsidRPr="00AF4776">
          <w:rPr>
            <w:rStyle w:val="Hipervnculo"/>
            <w:rFonts w:cstheme="minorHAnsi"/>
            <w:b/>
            <w:noProof/>
            <w:lang w:val="es-AR"/>
          </w:rPr>
          <w:t>Componentes</w:t>
        </w:r>
        <w:r>
          <w:rPr>
            <w:noProof/>
            <w:webHidden/>
          </w:rPr>
          <w:tab/>
        </w:r>
        <w:r>
          <w:rPr>
            <w:noProof/>
            <w:webHidden/>
          </w:rPr>
          <w:fldChar w:fldCharType="begin"/>
        </w:r>
        <w:r>
          <w:rPr>
            <w:noProof/>
            <w:webHidden/>
          </w:rPr>
          <w:instrText xml:space="preserve"> PAGEREF _Toc47600787 \h </w:instrText>
        </w:r>
        <w:r>
          <w:rPr>
            <w:noProof/>
            <w:webHidden/>
          </w:rPr>
        </w:r>
        <w:r>
          <w:rPr>
            <w:noProof/>
            <w:webHidden/>
          </w:rPr>
          <w:fldChar w:fldCharType="separate"/>
        </w:r>
        <w:r>
          <w:rPr>
            <w:noProof/>
            <w:webHidden/>
          </w:rPr>
          <w:t>4</w:t>
        </w:r>
        <w:r>
          <w:rPr>
            <w:noProof/>
            <w:webHidden/>
          </w:rPr>
          <w:fldChar w:fldCharType="end"/>
        </w:r>
      </w:hyperlink>
    </w:p>
    <w:p w:rsidR="001D03A4" w:rsidRDefault="001D03A4">
      <w:pPr>
        <w:pStyle w:val="TDC2"/>
        <w:rPr>
          <w:rFonts w:asciiTheme="minorHAnsi" w:eastAsiaTheme="minorEastAsia" w:hAnsiTheme="minorHAnsi" w:cstheme="minorBidi"/>
          <w:smallCaps w:val="0"/>
          <w:noProof/>
          <w:kern w:val="0"/>
          <w:sz w:val="22"/>
          <w:lang w:val="es-AR" w:eastAsia="es-AR"/>
        </w:rPr>
      </w:pPr>
      <w:hyperlink w:anchor="_Toc47600788" w:history="1">
        <w:r w:rsidRPr="00AF4776">
          <w:rPr>
            <w:rStyle w:val="Hipervnculo"/>
            <w:rFonts w:cstheme="minorHAnsi"/>
            <w:b/>
            <w:noProof/>
            <w:lang w:val="es-AR"/>
          </w:rPr>
          <w:t>D.</w:t>
        </w:r>
        <w:r>
          <w:rPr>
            <w:rFonts w:asciiTheme="minorHAnsi" w:eastAsiaTheme="minorEastAsia" w:hAnsiTheme="minorHAnsi" w:cstheme="minorBidi"/>
            <w:smallCaps w:val="0"/>
            <w:noProof/>
            <w:kern w:val="0"/>
            <w:sz w:val="22"/>
            <w:lang w:val="es-AR" w:eastAsia="es-AR"/>
          </w:rPr>
          <w:tab/>
        </w:r>
        <w:r w:rsidRPr="00AF4776">
          <w:rPr>
            <w:rStyle w:val="Hipervnculo"/>
            <w:rFonts w:cstheme="minorHAnsi"/>
            <w:b/>
            <w:noProof/>
            <w:lang w:val="es-AR"/>
          </w:rPr>
          <w:t>Ejecutores</w:t>
        </w:r>
        <w:r>
          <w:rPr>
            <w:noProof/>
            <w:webHidden/>
          </w:rPr>
          <w:tab/>
        </w:r>
        <w:r>
          <w:rPr>
            <w:noProof/>
            <w:webHidden/>
          </w:rPr>
          <w:fldChar w:fldCharType="begin"/>
        </w:r>
        <w:r>
          <w:rPr>
            <w:noProof/>
            <w:webHidden/>
          </w:rPr>
          <w:instrText xml:space="preserve"> PAGEREF _Toc47600788 \h </w:instrText>
        </w:r>
        <w:r>
          <w:rPr>
            <w:noProof/>
            <w:webHidden/>
          </w:rPr>
        </w:r>
        <w:r>
          <w:rPr>
            <w:noProof/>
            <w:webHidden/>
          </w:rPr>
          <w:fldChar w:fldCharType="separate"/>
        </w:r>
        <w:r>
          <w:rPr>
            <w:noProof/>
            <w:webHidden/>
          </w:rPr>
          <w:t>4</w:t>
        </w:r>
        <w:r>
          <w:rPr>
            <w:noProof/>
            <w:webHidden/>
          </w:rPr>
          <w:fldChar w:fldCharType="end"/>
        </w:r>
      </w:hyperlink>
    </w:p>
    <w:p w:rsidR="001D03A4" w:rsidRDefault="001D03A4">
      <w:pPr>
        <w:pStyle w:val="TDC2"/>
        <w:rPr>
          <w:rFonts w:asciiTheme="minorHAnsi" w:eastAsiaTheme="minorEastAsia" w:hAnsiTheme="minorHAnsi" w:cstheme="minorBidi"/>
          <w:smallCaps w:val="0"/>
          <w:noProof/>
          <w:kern w:val="0"/>
          <w:sz w:val="22"/>
          <w:lang w:val="es-AR" w:eastAsia="es-AR"/>
        </w:rPr>
      </w:pPr>
      <w:hyperlink w:anchor="_Toc47600789" w:history="1">
        <w:r w:rsidRPr="00AF4776">
          <w:rPr>
            <w:rStyle w:val="Hipervnculo"/>
            <w:rFonts w:cstheme="minorHAnsi"/>
            <w:b/>
            <w:noProof/>
            <w:lang w:val="es-AR"/>
          </w:rPr>
          <w:t>E.</w:t>
        </w:r>
        <w:r>
          <w:rPr>
            <w:rFonts w:asciiTheme="minorHAnsi" w:eastAsiaTheme="minorEastAsia" w:hAnsiTheme="minorHAnsi" w:cstheme="minorBidi"/>
            <w:smallCaps w:val="0"/>
            <w:noProof/>
            <w:kern w:val="0"/>
            <w:sz w:val="22"/>
            <w:lang w:val="es-AR" w:eastAsia="es-AR"/>
          </w:rPr>
          <w:tab/>
        </w:r>
        <w:r w:rsidRPr="00AF4776">
          <w:rPr>
            <w:rStyle w:val="Hipervnculo"/>
            <w:rFonts w:cstheme="minorHAnsi"/>
            <w:b/>
            <w:noProof/>
            <w:lang w:val="es-AR"/>
          </w:rPr>
          <w:t>Modificaciones al Reglamento Operativo</w:t>
        </w:r>
        <w:r>
          <w:rPr>
            <w:noProof/>
            <w:webHidden/>
          </w:rPr>
          <w:tab/>
        </w:r>
        <w:r>
          <w:rPr>
            <w:noProof/>
            <w:webHidden/>
          </w:rPr>
          <w:fldChar w:fldCharType="begin"/>
        </w:r>
        <w:r>
          <w:rPr>
            <w:noProof/>
            <w:webHidden/>
          </w:rPr>
          <w:instrText xml:space="preserve"> PAGEREF _Toc47600789 \h </w:instrText>
        </w:r>
        <w:r>
          <w:rPr>
            <w:noProof/>
            <w:webHidden/>
          </w:rPr>
        </w:r>
        <w:r>
          <w:rPr>
            <w:noProof/>
            <w:webHidden/>
          </w:rPr>
          <w:fldChar w:fldCharType="separate"/>
        </w:r>
        <w:r>
          <w:rPr>
            <w:noProof/>
            <w:webHidden/>
          </w:rPr>
          <w:t>5</w:t>
        </w:r>
        <w:r>
          <w:rPr>
            <w:noProof/>
            <w:webHidden/>
          </w:rPr>
          <w:fldChar w:fldCharType="end"/>
        </w:r>
      </w:hyperlink>
    </w:p>
    <w:p w:rsidR="001D03A4" w:rsidRDefault="001D03A4">
      <w:pPr>
        <w:pStyle w:val="TDC2"/>
        <w:rPr>
          <w:rFonts w:asciiTheme="minorHAnsi" w:eastAsiaTheme="minorEastAsia" w:hAnsiTheme="minorHAnsi" w:cstheme="minorBidi"/>
          <w:smallCaps w:val="0"/>
          <w:noProof/>
          <w:kern w:val="0"/>
          <w:sz w:val="22"/>
          <w:lang w:val="es-AR" w:eastAsia="es-AR"/>
        </w:rPr>
      </w:pPr>
      <w:hyperlink w:anchor="_Toc47600790" w:history="1">
        <w:r w:rsidRPr="00AF4776">
          <w:rPr>
            <w:rStyle w:val="Hipervnculo"/>
            <w:rFonts w:cstheme="minorHAnsi"/>
            <w:b/>
            <w:noProof/>
            <w:lang w:val="es-AR"/>
          </w:rPr>
          <w:t>F.</w:t>
        </w:r>
        <w:r>
          <w:rPr>
            <w:rFonts w:asciiTheme="minorHAnsi" w:eastAsiaTheme="minorEastAsia" w:hAnsiTheme="minorHAnsi" w:cstheme="minorBidi"/>
            <w:smallCaps w:val="0"/>
            <w:noProof/>
            <w:kern w:val="0"/>
            <w:sz w:val="22"/>
            <w:lang w:val="es-AR" w:eastAsia="es-AR"/>
          </w:rPr>
          <w:tab/>
        </w:r>
        <w:r w:rsidRPr="00AF4776">
          <w:rPr>
            <w:rStyle w:val="Hipervnculo"/>
            <w:rFonts w:cstheme="minorHAnsi"/>
            <w:b/>
            <w:noProof/>
            <w:lang w:val="es-AR"/>
          </w:rPr>
          <w:t>Definiciones</w:t>
        </w:r>
        <w:r>
          <w:rPr>
            <w:noProof/>
            <w:webHidden/>
          </w:rPr>
          <w:tab/>
        </w:r>
        <w:r>
          <w:rPr>
            <w:noProof/>
            <w:webHidden/>
          </w:rPr>
          <w:fldChar w:fldCharType="begin"/>
        </w:r>
        <w:r>
          <w:rPr>
            <w:noProof/>
            <w:webHidden/>
          </w:rPr>
          <w:instrText xml:space="preserve"> PAGEREF _Toc47600790 \h </w:instrText>
        </w:r>
        <w:r>
          <w:rPr>
            <w:noProof/>
            <w:webHidden/>
          </w:rPr>
        </w:r>
        <w:r>
          <w:rPr>
            <w:noProof/>
            <w:webHidden/>
          </w:rPr>
          <w:fldChar w:fldCharType="separate"/>
        </w:r>
        <w:r>
          <w:rPr>
            <w:noProof/>
            <w:webHidden/>
          </w:rPr>
          <w:t>5</w:t>
        </w:r>
        <w:r>
          <w:rPr>
            <w:noProof/>
            <w:webHidden/>
          </w:rPr>
          <w:fldChar w:fldCharType="end"/>
        </w:r>
      </w:hyperlink>
    </w:p>
    <w:p w:rsidR="001D03A4" w:rsidRDefault="001D03A4">
      <w:pPr>
        <w:pStyle w:val="TDC1"/>
        <w:rPr>
          <w:rFonts w:asciiTheme="minorHAnsi" w:eastAsiaTheme="minorEastAsia" w:hAnsiTheme="minorHAnsi" w:cstheme="minorBidi"/>
          <w:b w:val="0"/>
          <w:bCs w:val="0"/>
          <w:caps w:val="0"/>
          <w:noProof/>
          <w:kern w:val="0"/>
          <w:sz w:val="22"/>
          <w:lang w:val="es-AR" w:eastAsia="es-AR"/>
        </w:rPr>
      </w:pPr>
      <w:hyperlink w:anchor="_Toc47600791" w:history="1">
        <w:r w:rsidRPr="00AF4776">
          <w:rPr>
            <w:rStyle w:val="Hipervnculo"/>
            <w:rFonts w:cs="Times New Roman"/>
            <w:noProof/>
            <w:lang w:val="es-AR"/>
          </w:rPr>
          <w:t>II.</w:t>
        </w:r>
        <w:r>
          <w:rPr>
            <w:rFonts w:asciiTheme="minorHAnsi" w:eastAsiaTheme="minorEastAsia" w:hAnsiTheme="minorHAnsi" w:cstheme="minorBidi"/>
            <w:b w:val="0"/>
            <w:bCs w:val="0"/>
            <w:caps w:val="0"/>
            <w:noProof/>
            <w:kern w:val="0"/>
            <w:sz w:val="22"/>
            <w:lang w:val="es-AR" w:eastAsia="es-AR"/>
          </w:rPr>
          <w:tab/>
        </w:r>
        <w:r w:rsidRPr="00AF4776">
          <w:rPr>
            <w:rStyle w:val="Hipervnculo"/>
            <w:noProof/>
          </w:rPr>
          <w:t>EL PROGRAMA</w:t>
        </w:r>
        <w:r>
          <w:rPr>
            <w:noProof/>
            <w:webHidden/>
          </w:rPr>
          <w:tab/>
        </w:r>
        <w:r>
          <w:rPr>
            <w:noProof/>
            <w:webHidden/>
          </w:rPr>
          <w:fldChar w:fldCharType="begin"/>
        </w:r>
        <w:r>
          <w:rPr>
            <w:noProof/>
            <w:webHidden/>
          </w:rPr>
          <w:instrText xml:space="preserve"> PAGEREF _Toc47600791 \h </w:instrText>
        </w:r>
        <w:r>
          <w:rPr>
            <w:noProof/>
            <w:webHidden/>
          </w:rPr>
        </w:r>
        <w:r>
          <w:rPr>
            <w:noProof/>
            <w:webHidden/>
          </w:rPr>
          <w:fldChar w:fldCharType="separate"/>
        </w:r>
        <w:r>
          <w:rPr>
            <w:noProof/>
            <w:webHidden/>
          </w:rPr>
          <w:t>7</w:t>
        </w:r>
        <w:r>
          <w:rPr>
            <w:noProof/>
            <w:webHidden/>
          </w:rPr>
          <w:fldChar w:fldCharType="end"/>
        </w:r>
      </w:hyperlink>
    </w:p>
    <w:p w:rsidR="001D03A4" w:rsidRDefault="001D03A4">
      <w:pPr>
        <w:pStyle w:val="TDC3"/>
        <w:rPr>
          <w:rFonts w:asciiTheme="minorHAnsi" w:eastAsiaTheme="minorEastAsia" w:hAnsiTheme="minorHAnsi" w:cstheme="minorBidi"/>
          <w:i w:val="0"/>
          <w:iCs w:val="0"/>
          <w:noProof/>
          <w:kern w:val="0"/>
          <w:sz w:val="22"/>
          <w:lang w:val="es-AR" w:eastAsia="es-AR"/>
        </w:rPr>
      </w:pPr>
      <w:hyperlink w:anchor="_Toc47600792" w:history="1">
        <w:r w:rsidRPr="00AF4776">
          <w:rPr>
            <w:rStyle w:val="Hipervnculo"/>
            <w:noProof/>
            <w:lang w:val="es-AR"/>
          </w:rPr>
          <w:t>Subcomponente 2.1. Expansión de la infraestructura educativa</w:t>
        </w:r>
        <w:r>
          <w:rPr>
            <w:noProof/>
            <w:webHidden/>
          </w:rPr>
          <w:tab/>
        </w:r>
        <w:r>
          <w:rPr>
            <w:noProof/>
            <w:webHidden/>
          </w:rPr>
          <w:fldChar w:fldCharType="begin"/>
        </w:r>
        <w:r>
          <w:rPr>
            <w:noProof/>
            <w:webHidden/>
          </w:rPr>
          <w:instrText xml:space="preserve"> PAGEREF _Toc47600792 \h </w:instrText>
        </w:r>
        <w:r>
          <w:rPr>
            <w:noProof/>
            <w:webHidden/>
          </w:rPr>
        </w:r>
        <w:r>
          <w:rPr>
            <w:noProof/>
            <w:webHidden/>
          </w:rPr>
          <w:fldChar w:fldCharType="separate"/>
        </w:r>
        <w:r>
          <w:rPr>
            <w:noProof/>
            <w:webHidden/>
          </w:rPr>
          <w:t>7</w:t>
        </w:r>
        <w:r>
          <w:rPr>
            <w:noProof/>
            <w:webHidden/>
          </w:rPr>
          <w:fldChar w:fldCharType="end"/>
        </w:r>
      </w:hyperlink>
    </w:p>
    <w:p w:rsidR="001D03A4" w:rsidRDefault="001D03A4">
      <w:pPr>
        <w:pStyle w:val="TDC3"/>
        <w:rPr>
          <w:rFonts w:asciiTheme="minorHAnsi" w:eastAsiaTheme="minorEastAsia" w:hAnsiTheme="minorHAnsi" w:cstheme="minorBidi"/>
          <w:i w:val="0"/>
          <w:iCs w:val="0"/>
          <w:noProof/>
          <w:kern w:val="0"/>
          <w:sz w:val="22"/>
          <w:lang w:val="es-AR" w:eastAsia="es-AR"/>
        </w:rPr>
      </w:pPr>
      <w:hyperlink w:anchor="_Toc47600793" w:history="1">
        <w:r w:rsidRPr="00AF4776">
          <w:rPr>
            <w:rStyle w:val="Hipervnculo"/>
            <w:noProof/>
            <w:lang w:val="es-AR"/>
          </w:rPr>
          <w:t>Subcomponente 2.2. Fortalecimiento de la gestión escolar y mejora de los procesos de enseñanza-aprendizaje</w:t>
        </w:r>
        <w:r>
          <w:rPr>
            <w:noProof/>
            <w:webHidden/>
          </w:rPr>
          <w:tab/>
        </w:r>
        <w:r>
          <w:rPr>
            <w:noProof/>
            <w:webHidden/>
          </w:rPr>
          <w:fldChar w:fldCharType="begin"/>
        </w:r>
        <w:r>
          <w:rPr>
            <w:noProof/>
            <w:webHidden/>
          </w:rPr>
          <w:instrText xml:space="preserve"> PAGEREF _Toc47600793 \h </w:instrText>
        </w:r>
        <w:r>
          <w:rPr>
            <w:noProof/>
            <w:webHidden/>
          </w:rPr>
        </w:r>
        <w:r>
          <w:rPr>
            <w:noProof/>
            <w:webHidden/>
          </w:rPr>
          <w:fldChar w:fldCharType="separate"/>
        </w:r>
        <w:r>
          <w:rPr>
            <w:noProof/>
            <w:webHidden/>
          </w:rPr>
          <w:t>7</w:t>
        </w:r>
        <w:r>
          <w:rPr>
            <w:noProof/>
            <w:webHidden/>
          </w:rPr>
          <w:fldChar w:fldCharType="end"/>
        </w:r>
      </w:hyperlink>
    </w:p>
    <w:p w:rsidR="001D03A4" w:rsidRDefault="001D03A4">
      <w:pPr>
        <w:pStyle w:val="TDC3"/>
        <w:rPr>
          <w:rFonts w:asciiTheme="minorHAnsi" w:eastAsiaTheme="minorEastAsia" w:hAnsiTheme="minorHAnsi" w:cstheme="minorBidi"/>
          <w:i w:val="0"/>
          <w:iCs w:val="0"/>
          <w:noProof/>
          <w:kern w:val="0"/>
          <w:sz w:val="22"/>
          <w:lang w:val="es-AR" w:eastAsia="es-AR"/>
        </w:rPr>
      </w:pPr>
      <w:hyperlink w:anchor="_Toc47600794" w:history="1">
        <w:r w:rsidRPr="00AF4776">
          <w:rPr>
            <w:rStyle w:val="Hipervnculo"/>
            <w:noProof/>
            <w:lang w:val="es-AR"/>
          </w:rPr>
          <w:t>Subcomponente 2.3. Evaluación y monitoreo</w:t>
        </w:r>
        <w:r>
          <w:rPr>
            <w:noProof/>
            <w:webHidden/>
          </w:rPr>
          <w:tab/>
        </w:r>
        <w:r>
          <w:rPr>
            <w:noProof/>
            <w:webHidden/>
          </w:rPr>
          <w:fldChar w:fldCharType="begin"/>
        </w:r>
        <w:r>
          <w:rPr>
            <w:noProof/>
            <w:webHidden/>
          </w:rPr>
          <w:instrText xml:space="preserve"> PAGEREF _Toc47600794 \h </w:instrText>
        </w:r>
        <w:r>
          <w:rPr>
            <w:noProof/>
            <w:webHidden/>
          </w:rPr>
        </w:r>
        <w:r>
          <w:rPr>
            <w:noProof/>
            <w:webHidden/>
          </w:rPr>
          <w:fldChar w:fldCharType="separate"/>
        </w:r>
        <w:r>
          <w:rPr>
            <w:noProof/>
            <w:webHidden/>
          </w:rPr>
          <w:t>7</w:t>
        </w:r>
        <w:r>
          <w:rPr>
            <w:noProof/>
            <w:webHidden/>
          </w:rPr>
          <w:fldChar w:fldCharType="end"/>
        </w:r>
      </w:hyperlink>
    </w:p>
    <w:p w:rsidR="001D03A4" w:rsidRDefault="001D03A4">
      <w:pPr>
        <w:pStyle w:val="TDC1"/>
        <w:rPr>
          <w:rFonts w:asciiTheme="minorHAnsi" w:eastAsiaTheme="minorEastAsia" w:hAnsiTheme="minorHAnsi" w:cstheme="minorBidi"/>
          <w:b w:val="0"/>
          <w:bCs w:val="0"/>
          <w:caps w:val="0"/>
          <w:noProof/>
          <w:kern w:val="0"/>
          <w:sz w:val="22"/>
          <w:lang w:val="es-AR" w:eastAsia="es-AR"/>
        </w:rPr>
      </w:pPr>
      <w:hyperlink w:anchor="_Toc47600795" w:history="1">
        <w:r w:rsidRPr="00AF4776">
          <w:rPr>
            <w:rStyle w:val="Hipervnculo"/>
            <w:noProof/>
            <w:lang w:val="es-AR"/>
          </w:rPr>
          <w:t>III.</w:t>
        </w:r>
        <w:r>
          <w:rPr>
            <w:rFonts w:asciiTheme="minorHAnsi" w:eastAsiaTheme="minorEastAsia" w:hAnsiTheme="minorHAnsi" w:cstheme="minorBidi"/>
            <w:b w:val="0"/>
            <w:bCs w:val="0"/>
            <w:caps w:val="0"/>
            <w:noProof/>
            <w:kern w:val="0"/>
            <w:sz w:val="22"/>
            <w:lang w:val="es-AR" w:eastAsia="es-AR"/>
          </w:rPr>
          <w:tab/>
        </w:r>
        <w:r w:rsidRPr="00AF4776">
          <w:rPr>
            <w:rStyle w:val="Hipervnculo"/>
            <w:noProof/>
            <w:lang w:val="es-AR"/>
          </w:rPr>
          <w:t>EJECUCIÓN DEL PROGRAMA</w:t>
        </w:r>
        <w:r>
          <w:rPr>
            <w:noProof/>
            <w:webHidden/>
          </w:rPr>
          <w:tab/>
        </w:r>
        <w:r>
          <w:rPr>
            <w:noProof/>
            <w:webHidden/>
          </w:rPr>
          <w:fldChar w:fldCharType="begin"/>
        </w:r>
        <w:r>
          <w:rPr>
            <w:noProof/>
            <w:webHidden/>
          </w:rPr>
          <w:instrText xml:space="preserve"> PAGEREF _Toc47600795 \h </w:instrText>
        </w:r>
        <w:r>
          <w:rPr>
            <w:noProof/>
            <w:webHidden/>
          </w:rPr>
        </w:r>
        <w:r>
          <w:rPr>
            <w:noProof/>
            <w:webHidden/>
          </w:rPr>
          <w:fldChar w:fldCharType="separate"/>
        </w:r>
        <w:r>
          <w:rPr>
            <w:noProof/>
            <w:webHidden/>
          </w:rPr>
          <w:t>8</w:t>
        </w:r>
        <w:r>
          <w:rPr>
            <w:noProof/>
            <w:webHidden/>
          </w:rPr>
          <w:fldChar w:fldCharType="end"/>
        </w:r>
      </w:hyperlink>
    </w:p>
    <w:p w:rsidR="001D03A4" w:rsidRDefault="001D03A4">
      <w:pPr>
        <w:pStyle w:val="TDC2"/>
        <w:rPr>
          <w:rFonts w:asciiTheme="minorHAnsi" w:eastAsiaTheme="minorEastAsia" w:hAnsiTheme="minorHAnsi" w:cstheme="minorBidi"/>
          <w:smallCaps w:val="0"/>
          <w:noProof/>
          <w:kern w:val="0"/>
          <w:sz w:val="22"/>
          <w:lang w:val="es-AR" w:eastAsia="es-AR"/>
        </w:rPr>
      </w:pPr>
      <w:hyperlink w:anchor="_Toc47600796" w:history="1">
        <w:r w:rsidRPr="00AF4776">
          <w:rPr>
            <w:rStyle w:val="Hipervnculo"/>
            <w:rFonts w:cs="Times New Roman"/>
            <w:b/>
            <w:noProof/>
            <w:lang w:val="es-AR"/>
          </w:rPr>
          <w:t>A.</w:t>
        </w:r>
        <w:r>
          <w:rPr>
            <w:rFonts w:asciiTheme="minorHAnsi" w:eastAsiaTheme="minorEastAsia" w:hAnsiTheme="minorHAnsi" w:cstheme="minorBidi"/>
            <w:smallCaps w:val="0"/>
            <w:noProof/>
            <w:kern w:val="0"/>
            <w:sz w:val="22"/>
            <w:lang w:val="es-AR" w:eastAsia="es-AR"/>
          </w:rPr>
          <w:tab/>
        </w:r>
        <w:r w:rsidRPr="00AF4776">
          <w:rPr>
            <w:rStyle w:val="Hipervnculo"/>
            <w:rFonts w:cs="Times New Roman"/>
            <w:b/>
            <w:noProof/>
            <w:lang w:val="es-AR"/>
          </w:rPr>
          <w:t>Organización para la ejecución</w:t>
        </w:r>
        <w:r>
          <w:rPr>
            <w:noProof/>
            <w:webHidden/>
          </w:rPr>
          <w:tab/>
        </w:r>
        <w:r>
          <w:rPr>
            <w:noProof/>
            <w:webHidden/>
          </w:rPr>
          <w:fldChar w:fldCharType="begin"/>
        </w:r>
        <w:r>
          <w:rPr>
            <w:noProof/>
            <w:webHidden/>
          </w:rPr>
          <w:instrText xml:space="preserve"> PAGEREF _Toc47600796 \h </w:instrText>
        </w:r>
        <w:r>
          <w:rPr>
            <w:noProof/>
            <w:webHidden/>
          </w:rPr>
        </w:r>
        <w:r>
          <w:rPr>
            <w:noProof/>
            <w:webHidden/>
          </w:rPr>
          <w:fldChar w:fldCharType="separate"/>
        </w:r>
        <w:r>
          <w:rPr>
            <w:noProof/>
            <w:webHidden/>
          </w:rPr>
          <w:t>8</w:t>
        </w:r>
        <w:r>
          <w:rPr>
            <w:noProof/>
            <w:webHidden/>
          </w:rPr>
          <w:fldChar w:fldCharType="end"/>
        </w:r>
      </w:hyperlink>
    </w:p>
    <w:p w:rsidR="001D03A4" w:rsidRDefault="001D03A4">
      <w:pPr>
        <w:pStyle w:val="TDC3"/>
        <w:rPr>
          <w:rFonts w:asciiTheme="minorHAnsi" w:eastAsiaTheme="minorEastAsia" w:hAnsiTheme="minorHAnsi" w:cstheme="minorBidi"/>
          <w:i w:val="0"/>
          <w:iCs w:val="0"/>
          <w:noProof/>
          <w:kern w:val="0"/>
          <w:sz w:val="22"/>
          <w:lang w:val="es-AR" w:eastAsia="es-AR"/>
        </w:rPr>
      </w:pPr>
      <w:hyperlink w:anchor="_Toc47600797" w:history="1">
        <w:r w:rsidRPr="00AF4776">
          <w:rPr>
            <w:rStyle w:val="Hipervnculo"/>
            <w:rFonts w:ascii="Arial" w:hAnsi="Arial"/>
            <w:noProof/>
            <w:lang w:val="es-AR"/>
          </w:rPr>
          <w:t>1.</w:t>
        </w:r>
        <w:r>
          <w:rPr>
            <w:rFonts w:asciiTheme="minorHAnsi" w:eastAsiaTheme="minorEastAsia" w:hAnsiTheme="minorHAnsi" w:cstheme="minorBidi"/>
            <w:i w:val="0"/>
            <w:iCs w:val="0"/>
            <w:noProof/>
            <w:kern w:val="0"/>
            <w:sz w:val="22"/>
            <w:lang w:val="es-AR" w:eastAsia="es-AR"/>
          </w:rPr>
          <w:tab/>
        </w:r>
        <w:r w:rsidRPr="00AF4776">
          <w:rPr>
            <w:rStyle w:val="Hipervnculo"/>
            <w:noProof/>
            <w:lang w:val="es-AR"/>
          </w:rPr>
          <w:t>Aspectos generales</w:t>
        </w:r>
        <w:r>
          <w:rPr>
            <w:noProof/>
            <w:webHidden/>
          </w:rPr>
          <w:tab/>
        </w:r>
        <w:r>
          <w:rPr>
            <w:noProof/>
            <w:webHidden/>
          </w:rPr>
          <w:fldChar w:fldCharType="begin"/>
        </w:r>
        <w:r>
          <w:rPr>
            <w:noProof/>
            <w:webHidden/>
          </w:rPr>
          <w:instrText xml:space="preserve"> PAGEREF _Toc47600797 \h </w:instrText>
        </w:r>
        <w:r>
          <w:rPr>
            <w:noProof/>
            <w:webHidden/>
          </w:rPr>
        </w:r>
        <w:r>
          <w:rPr>
            <w:noProof/>
            <w:webHidden/>
          </w:rPr>
          <w:fldChar w:fldCharType="separate"/>
        </w:r>
        <w:r>
          <w:rPr>
            <w:noProof/>
            <w:webHidden/>
          </w:rPr>
          <w:t>8</w:t>
        </w:r>
        <w:r>
          <w:rPr>
            <w:noProof/>
            <w:webHidden/>
          </w:rPr>
          <w:fldChar w:fldCharType="end"/>
        </w:r>
      </w:hyperlink>
    </w:p>
    <w:p w:rsidR="001D03A4" w:rsidRDefault="001D03A4">
      <w:pPr>
        <w:pStyle w:val="TDC3"/>
        <w:rPr>
          <w:rFonts w:asciiTheme="minorHAnsi" w:eastAsiaTheme="minorEastAsia" w:hAnsiTheme="minorHAnsi" w:cstheme="minorBidi"/>
          <w:i w:val="0"/>
          <w:iCs w:val="0"/>
          <w:noProof/>
          <w:kern w:val="0"/>
          <w:sz w:val="22"/>
          <w:lang w:val="es-AR" w:eastAsia="es-AR"/>
        </w:rPr>
      </w:pPr>
      <w:hyperlink w:anchor="_Toc47600798" w:history="1">
        <w:r w:rsidRPr="00AF4776">
          <w:rPr>
            <w:rStyle w:val="Hipervnculo"/>
            <w:rFonts w:ascii="Arial" w:hAnsi="Arial"/>
            <w:noProof/>
            <w:lang w:val="es-AR"/>
          </w:rPr>
          <w:t>2.</w:t>
        </w:r>
        <w:r>
          <w:rPr>
            <w:rFonts w:asciiTheme="minorHAnsi" w:eastAsiaTheme="minorEastAsia" w:hAnsiTheme="minorHAnsi" w:cstheme="minorBidi"/>
            <w:i w:val="0"/>
            <w:iCs w:val="0"/>
            <w:noProof/>
            <w:kern w:val="0"/>
            <w:sz w:val="22"/>
            <w:lang w:val="es-AR" w:eastAsia="es-AR"/>
          </w:rPr>
          <w:tab/>
        </w:r>
        <w:r w:rsidRPr="00AF4776">
          <w:rPr>
            <w:rStyle w:val="Hipervnculo"/>
            <w:noProof/>
            <w:lang w:val="es-AR"/>
          </w:rPr>
          <w:t>Esquema de ejecución</w:t>
        </w:r>
        <w:r>
          <w:rPr>
            <w:noProof/>
            <w:webHidden/>
          </w:rPr>
          <w:tab/>
        </w:r>
        <w:r>
          <w:rPr>
            <w:noProof/>
            <w:webHidden/>
          </w:rPr>
          <w:fldChar w:fldCharType="begin"/>
        </w:r>
        <w:r>
          <w:rPr>
            <w:noProof/>
            <w:webHidden/>
          </w:rPr>
          <w:instrText xml:space="preserve"> PAGEREF _Toc47600798 \h </w:instrText>
        </w:r>
        <w:r>
          <w:rPr>
            <w:noProof/>
            <w:webHidden/>
          </w:rPr>
        </w:r>
        <w:r>
          <w:rPr>
            <w:noProof/>
            <w:webHidden/>
          </w:rPr>
          <w:fldChar w:fldCharType="separate"/>
        </w:r>
        <w:r>
          <w:rPr>
            <w:noProof/>
            <w:webHidden/>
          </w:rPr>
          <w:t>8</w:t>
        </w:r>
        <w:r>
          <w:rPr>
            <w:noProof/>
            <w:webHidden/>
          </w:rPr>
          <w:fldChar w:fldCharType="end"/>
        </w:r>
      </w:hyperlink>
    </w:p>
    <w:p w:rsidR="001D03A4" w:rsidRDefault="001D03A4">
      <w:pPr>
        <w:pStyle w:val="TDC3"/>
        <w:rPr>
          <w:rFonts w:asciiTheme="minorHAnsi" w:eastAsiaTheme="minorEastAsia" w:hAnsiTheme="minorHAnsi" w:cstheme="minorBidi"/>
          <w:i w:val="0"/>
          <w:iCs w:val="0"/>
          <w:noProof/>
          <w:kern w:val="0"/>
          <w:sz w:val="22"/>
          <w:lang w:val="es-AR" w:eastAsia="es-AR"/>
        </w:rPr>
      </w:pPr>
      <w:hyperlink w:anchor="_Toc47600799" w:history="1">
        <w:r w:rsidRPr="00AF4776">
          <w:rPr>
            <w:rStyle w:val="Hipervnculo"/>
            <w:rFonts w:ascii="Arial" w:hAnsi="Arial"/>
            <w:noProof/>
            <w:lang w:val="es-AR"/>
          </w:rPr>
          <w:t>3.</w:t>
        </w:r>
        <w:r>
          <w:rPr>
            <w:rFonts w:asciiTheme="minorHAnsi" w:eastAsiaTheme="minorEastAsia" w:hAnsiTheme="minorHAnsi" w:cstheme="minorBidi"/>
            <w:i w:val="0"/>
            <w:iCs w:val="0"/>
            <w:noProof/>
            <w:kern w:val="0"/>
            <w:sz w:val="22"/>
            <w:lang w:val="es-AR" w:eastAsia="es-AR"/>
          </w:rPr>
          <w:tab/>
        </w:r>
        <w:r w:rsidRPr="00AF4776">
          <w:rPr>
            <w:rStyle w:val="Hipervnculo"/>
            <w:noProof/>
            <w:lang w:val="es-AR"/>
          </w:rPr>
          <w:t>Esquema organizacional</w:t>
        </w:r>
        <w:r>
          <w:rPr>
            <w:noProof/>
            <w:webHidden/>
          </w:rPr>
          <w:tab/>
        </w:r>
        <w:r>
          <w:rPr>
            <w:noProof/>
            <w:webHidden/>
          </w:rPr>
          <w:fldChar w:fldCharType="begin"/>
        </w:r>
        <w:r>
          <w:rPr>
            <w:noProof/>
            <w:webHidden/>
          </w:rPr>
          <w:instrText xml:space="preserve"> PAGEREF _Toc47600799 \h </w:instrText>
        </w:r>
        <w:r>
          <w:rPr>
            <w:noProof/>
            <w:webHidden/>
          </w:rPr>
        </w:r>
        <w:r>
          <w:rPr>
            <w:noProof/>
            <w:webHidden/>
          </w:rPr>
          <w:fldChar w:fldCharType="separate"/>
        </w:r>
        <w:r>
          <w:rPr>
            <w:noProof/>
            <w:webHidden/>
          </w:rPr>
          <w:t>9</w:t>
        </w:r>
        <w:r>
          <w:rPr>
            <w:noProof/>
            <w:webHidden/>
          </w:rPr>
          <w:fldChar w:fldCharType="end"/>
        </w:r>
      </w:hyperlink>
    </w:p>
    <w:p w:rsidR="001D03A4" w:rsidRDefault="001D03A4">
      <w:pPr>
        <w:pStyle w:val="TDC2"/>
        <w:rPr>
          <w:rFonts w:asciiTheme="minorHAnsi" w:eastAsiaTheme="minorEastAsia" w:hAnsiTheme="minorHAnsi" w:cstheme="minorBidi"/>
          <w:smallCaps w:val="0"/>
          <w:noProof/>
          <w:kern w:val="0"/>
          <w:sz w:val="22"/>
          <w:lang w:val="es-AR" w:eastAsia="es-AR"/>
        </w:rPr>
      </w:pPr>
      <w:hyperlink w:anchor="_Toc47600800" w:history="1">
        <w:r w:rsidRPr="00AF4776">
          <w:rPr>
            <w:rStyle w:val="Hipervnculo"/>
            <w:rFonts w:cs="Times New Roman"/>
            <w:b/>
            <w:noProof/>
            <w:lang w:val="es-AR"/>
          </w:rPr>
          <w:t>B.</w:t>
        </w:r>
        <w:r>
          <w:rPr>
            <w:rFonts w:asciiTheme="minorHAnsi" w:eastAsiaTheme="minorEastAsia" w:hAnsiTheme="minorHAnsi" w:cstheme="minorBidi"/>
            <w:smallCaps w:val="0"/>
            <w:noProof/>
            <w:kern w:val="0"/>
            <w:sz w:val="22"/>
            <w:lang w:val="es-AR" w:eastAsia="es-AR"/>
          </w:rPr>
          <w:tab/>
        </w:r>
        <w:r w:rsidRPr="00AF4776">
          <w:rPr>
            <w:rStyle w:val="Hipervnculo"/>
            <w:rFonts w:cs="Times New Roman"/>
            <w:b/>
            <w:noProof/>
            <w:lang w:val="es-AR"/>
          </w:rPr>
          <w:t>Responsabilidades de los Participantes</w:t>
        </w:r>
        <w:r>
          <w:rPr>
            <w:noProof/>
            <w:webHidden/>
          </w:rPr>
          <w:tab/>
        </w:r>
        <w:r>
          <w:rPr>
            <w:noProof/>
            <w:webHidden/>
          </w:rPr>
          <w:fldChar w:fldCharType="begin"/>
        </w:r>
        <w:r>
          <w:rPr>
            <w:noProof/>
            <w:webHidden/>
          </w:rPr>
          <w:instrText xml:space="preserve"> PAGEREF _Toc47600800 \h </w:instrText>
        </w:r>
        <w:r>
          <w:rPr>
            <w:noProof/>
            <w:webHidden/>
          </w:rPr>
        </w:r>
        <w:r>
          <w:rPr>
            <w:noProof/>
            <w:webHidden/>
          </w:rPr>
          <w:fldChar w:fldCharType="separate"/>
        </w:r>
        <w:r>
          <w:rPr>
            <w:noProof/>
            <w:webHidden/>
          </w:rPr>
          <w:t>11</w:t>
        </w:r>
        <w:r>
          <w:rPr>
            <w:noProof/>
            <w:webHidden/>
          </w:rPr>
          <w:fldChar w:fldCharType="end"/>
        </w:r>
      </w:hyperlink>
    </w:p>
    <w:p w:rsidR="001D03A4" w:rsidRDefault="001D03A4">
      <w:pPr>
        <w:pStyle w:val="TDC2"/>
        <w:rPr>
          <w:rFonts w:asciiTheme="minorHAnsi" w:eastAsiaTheme="minorEastAsia" w:hAnsiTheme="minorHAnsi" w:cstheme="minorBidi"/>
          <w:smallCaps w:val="0"/>
          <w:noProof/>
          <w:kern w:val="0"/>
          <w:sz w:val="22"/>
          <w:lang w:val="es-AR" w:eastAsia="es-AR"/>
        </w:rPr>
      </w:pPr>
      <w:hyperlink w:anchor="_Toc47600801" w:history="1">
        <w:r w:rsidRPr="00AF4776">
          <w:rPr>
            <w:rStyle w:val="Hipervnculo"/>
            <w:rFonts w:cs="Times New Roman"/>
            <w:b/>
            <w:noProof/>
            <w:lang w:val="es-AR"/>
          </w:rPr>
          <w:t>C.</w:t>
        </w:r>
        <w:r>
          <w:rPr>
            <w:rFonts w:asciiTheme="minorHAnsi" w:eastAsiaTheme="minorEastAsia" w:hAnsiTheme="minorHAnsi" w:cstheme="minorBidi"/>
            <w:smallCaps w:val="0"/>
            <w:noProof/>
            <w:kern w:val="0"/>
            <w:sz w:val="22"/>
            <w:lang w:val="es-AR" w:eastAsia="es-AR"/>
          </w:rPr>
          <w:tab/>
        </w:r>
        <w:r w:rsidRPr="00AF4776">
          <w:rPr>
            <w:rStyle w:val="Hipervnculo"/>
            <w:rFonts w:cs="Times New Roman"/>
            <w:b/>
            <w:noProof/>
            <w:lang w:val="es-AR"/>
          </w:rPr>
          <w:t>La UEC/DGPPSE</w:t>
        </w:r>
        <w:r>
          <w:rPr>
            <w:noProof/>
            <w:webHidden/>
          </w:rPr>
          <w:tab/>
        </w:r>
        <w:r>
          <w:rPr>
            <w:noProof/>
            <w:webHidden/>
          </w:rPr>
          <w:fldChar w:fldCharType="begin"/>
        </w:r>
        <w:r>
          <w:rPr>
            <w:noProof/>
            <w:webHidden/>
          </w:rPr>
          <w:instrText xml:space="preserve"> PAGEREF _Toc47600801 \h </w:instrText>
        </w:r>
        <w:r>
          <w:rPr>
            <w:noProof/>
            <w:webHidden/>
          </w:rPr>
        </w:r>
        <w:r>
          <w:rPr>
            <w:noProof/>
            <w:webHidden/>
          </w:rPr>
          <w:fldChar w:fldCharType="separate"/>
        </w:r>
        <w:r>
          <w:rPr>
            <w:noProof/>
            <w:webHidden/>
          </w:rPr>
          <w:t>15</w:t>
        </w:r>
        <w:r>
          <w:rPr>
            <w:noProof/>
            <w:webHidden/>
          </w:rPr>
          <w:fldChar w:fldCharType="end"/>
        </w:r>
      </w:hyperlink>
    </w:p>
    <w:p w:rsidR="001D03A4" w:rsidRDefault="001D03A4">
      <w:pPr>
        <w:pStyle w:val="TDC2"/>
        <w:rPr>
          <w:rFonts w:asciiTheme="minorHAnsi" w:eastAsiaTheme="minorEastAsia" w:hAnsiTheme="minorHAnsi" w:cstheme="minorBidi"/>
          <w:smallCaps w:val="0"/>
          <w:noProof/>
          <w:kern w:val="0"/>
          <w:sz w:val="22"/>
          <w:lang w:val="es-AR" w:eastAsia="es-AR"/>
        </w:rPr>
      </w:pPr>
      <w:hyperlink w:anchor="_Toc47600802" w:history="1">
        <w:r w:rsidRPr="00AF4776">
          <w:rPr>
            <w:rStyle w:val="Hipervnculo"/>
            <w:rFonts w:cs="Times New Roman"/>
            <w:b/>
            <w:noProof/>
            <w:lang w:val="es-AR"/>
          </w:rPr>
          <w:t>D.</w:t>
        </w:r>
        <w:r>
          <w:rPr>
            <w:rFonts w:asciiTheme="minorHAnsi" w:eastAsiaTheme="minorEastAsia" w:hAnsiTheme="minorHAnsi" w:cstheme="minorBidi"/>
            <w:smallCaps w:val="0"/>
            <w:noProof/>
            <w:kern w:val="0"/>
            <w:sz w:val="22"/>
            <w:lang w:val="es-AR" w:eastAsia="es-AR"/>
          </w:rPr>
          <w:tab/>
        </w:r>
        <w:r w:rsidRPr="00AF4776">
          <w:rPr>
            <w:rStyle w:val="Hipervnculo"/>
            <w:rFonts w:cs="Times New Roman"/>
            <w:b/>
            <w:noProof/>
            <w:lang w:val="es-AR"/>
          </w:rPr>
          <w:t>Relación entre las partes</w:t>
        </w:r>
        <w:r>
          <w:rPr>
            <w:noProof/>
            <w:webHidden/>
          </w:rPr>
          <w:tab/>
        </w:r>
        <w:r>
          <w:rPr>
            <w:noProof/>
            <w:webHidden/>
          </w:rPr>
          <w:fldChar w:fldCharType="begin"/>
        </w:r>
        <w:r>
          <w:rPr>
            <w:noProof/>
            <w:webHidden/>
          </w:rPr>
          <w:instrText xml:space="preserve"> PAGEREF _Toc47600802 \h </w:instrText>
        </w:r>
        <w:r>
          <w:rPr>
            <w:noProof/>
            <w:webHidden/>
          </w:rPr>
        </w:r>
        <w:r>
          <w:rPr>
            <w:noProof/>
            <w:webHidden/>
          </w:rPr>
          <w:fldChar w:fldCharType="separate"/>
        </w:r>
        <w:r>
          <w:rPr>
            <w:noProof/>
            <w:webHidden/>
          </w:rPr>
          <w:t>16</w:t>
        </w:r>
        <w:r>
          <w:rPr>
            <w:noProof/>
            <w:webHidden/>
          </w:rPr>
          <w:fldChar w:fldCharType="end"/>
        </w:r>
      </w:hyperlink>
    </w:p>
    <w:p w:rsidR="001D03A4" w:rsidRDefault="001D03A4">
      <w:pPr>
        <w:pStyle w:val="TDC1"/>
        <w:rPr>
          <w:rFonts w:asciiTheme="minorHAnsi" w:eastAsiaTheme="minorEastAsia" w:hAnsiTheme="minorHAnsi" w:cstheme="minorBidi"/>
          <w:b w:val="0"/>
          <w:bCs w:val="0"/>
          <w:caps w:val="0"/>
          <w:noProof/>
          <w:kern w:val="0"/>
          <w:sz w:val="22"/>
          <w:lang w:val="es-AR" w:eastAsia="es-AR"/>
        </w:rPr>
      </w:pPr>
      <w:hyperlink w:anchor="_Toc47600803" w:history="1">
        <w:r w:rsidRPr="00AF4776">
          <w:rPr>
            <w:rStyle w:val="Hipervnculo"/>
            <w:rFonts w:cs="Times New Roman"/>
            <w:noProof/>
            <w:lang w:val="es-AR"/>
          </w:rPr>
          <w:t>IV.</w:t>
        </w:r>
        <w:r>
          <w:rPr>
            <w:rFonts w:asciiTheme="minorHAnsi" w:eastAsiaTheme="minorEastAsia" w:hAnsiTheme="minorHAnsi" w:cstheme="minorBidi"/>
            <w:b w:val="0"/>
            <w:bCs w:val="0"/>
            <w:caps w:val="0"/>
            <w:noProof/>
            <w:kern w:val="0"/>
            <w:sz w:val="22"/>
            <w:lang w:val="es-AR" w:eastAsia="es-AR"/>
          </w:rPr>
          <w:tab/>
        </w:r>
        <w:r w:rsidRPr="00AF4776">
          <w:rPr>
            <w:rStyle w:val="Hipervnculo"/>
            <w:rFonts w:cs="Times New Roman"/>
            <w:noProof/>
            <w:lang w:val="es-AR"/>
          </w:rPr>
          <w:t>ELEGIBILIDAD DE LAS INVERSIONES Y PROCEDIMIENTOS DE ADQUISICIONES Y CONTRATACIONES</w:t>
        </w:r>
        <w:r>
          <w:rPr>
            <w:noProof/>
            <w:webHidden/>
          </w:rPr>
          <w:tab/>
        </w:r>
        <w:r>
          <w:rPr>
            <w:noProof/>
            <w:webHidden/>
          </w:rPr>
          <w:fldChar w:fldCharType="begin"/>
        </w:r>
        <w:r>
          <w:rPr>
            <w:noProof/>
            <w:webHidden/>
          </w:rPr>
          <w:instrText xml:space="preserve"> PAGEREF _Toc47600803 \h </w:instrText>
        </w:r>
        <w:r>
          <w:rPr>
            <w:noProof/>
            <w:webHidden/>
          </w:rPr>
        </w:r>
        <w:r>
          <w:rPr>
            <w:noProof/>
            <w:webHidden/>
          </w:rPr>
          <w:fldChar w:fldCharType="separate"/>
        </w:r>
        <w:r>
          <w:rPr>
            <w:noProof/>
            <w:webHidden/>
          </w:rPr>
          <w:t>18</w:t>
        </w:r>
        <w:r>
          <w:rPr>
            <w:noProof/>
            <w:webHidden/>
          </w:rPr>
          <w:fldChar w:fldCharType="end"/>
        </w:r>
      </w:hyperlink>
    </w:p>
    <w:p w:rsidR="001D03A4" w:rsidRDefault="001D03A4">
      <w:pPr>
        <w:pStyle w:val="TDC2"/>
        <w:rPr>
          <w:rFonts w:asciiTheme="minorHAnsi" w:eastAsiaTheme="minorEastAsia" w:hAnsiTheme="minorHAnsi" w:cstheme="minorBidi"/>
          <w:smallCaps w:val="0"/>
          <w:noProof/>
          <w:kern w:val="0"/>
          <w:sz w:val="22"/>
          <w:lang w:val="es-AR" w:eastAsia="es-AR"/>
        </w:rPr>
      </w:pPr>
      <w:hyperlink w:anchor="_Toc47600804" w:history="1">
        <w:r w:rsidRPr="00AF4776">
          <w:rPr>
            <w:rStyle w:val="Hipervnculo"/>
            <w:rFonts w:cs="Times New Roman"/>
            <w:b/>
            <w:noProof/>
            <w:lang w:val="es-AR"/>
          </w:rPr>
          <w:t>A.</w:t>
        </w:r>
        <w:r>
          <w:rPr>
            <w:rFonts w:asciiTheme="minorHAnsi" w:eastAsiaTheme="minorEastAsia" w:hAnsiTheme="minorHAnsi" w:cstheme="minorBidi"/>
            <w:smallCaps w:val="0"/>
            <w:noProof/>
            <w:kern w:val="0"/>
            <w:sz w:val="22"/>
            <w:lang w:val="es-AR" w:eastAsia="es-AR"/>
          </w:rPr>
          <w:tab/>
        </w:r>
        <w:r w:rsidRPr="00AF4776">
          <w:rPr>
            <w:rStyle w:val="Hipervnculo"/>
            <w:rFonts w:cs="Times New Roman"/>
            <w:b/>
            <w:noProof/>
            <w:lang w:val="es-AR"/>
          </w:rPr>
          <w:t>Uso de los Recursos y Elegibilidad de las Inversiones</w:t>
        </w:r>
        <w:r>
          <w:rPr>
            <w:noProof/>
            <w:webHidden/>
          </w:rPr>
          <w:tab/>
        </w:r>
        <w:r>
          <w:rPr>
            <w:noProof/>
            <w:webHidden/>
          </w:rPr>
          <w:fldChar w:fldCharType="begin"/>
        </w:r>
        <w:r>
          <w:rPr>
            <w:noProof/>
            <w:webHidden/>
          </w:rPr>
          <w:instrText xml:space="preserve"> PAGEREF _Toc47600804 \h </w:instrText>
        </w:r>
        <w:r>
          <w:rPr>
            <w:noProof/>
            <w:webHidden/>
          </w:rPr>
        </w:r>
        <w:r>
          <w:rPr>
            <w:noProof/>
            <w:webHidden/>
          </w:rPr>
          <w:fldChar w:fldCharType="separate"/>
        </w:r>
        <w:r>
          <w:rPr>
            <w:noProof/>
            <w:webHidden/>
          </w:rPr>
          <w:t>18</w:t>
        </w:r>
        <w:r>
          <w:rPr>
            <w:noProof/>
            <w:webHidden/>
          </w:rPr>
          <w:fldChar w:fldCharType="end"/>
        </w:r>
      </w:hyperlink>
    </w:p>
    <w:p w:rsidR="001D03A4" w:rsidRDefault="001D03A4">
      <w:pPr>
        <w:pStyle w:val="TDC3"/>
        <w:rPr>
          <w:rFonts w:asciiTheme="minorHAnsi" w:eastAsiaTheme="minorEastAsia" w:hAnsiTheme="minorHAnsi" w:cstheme="minorBidi"/>
          <w:i w:val="0"/>
          <w:iCs w:val="0"/>
          <w:noProof/>
          <w:kern w:val="0"/>
          <w:sz w:val="22"/>
          <w:lang w:val="es-AR" w:eastAsia="es-AR"/>
        </w:rPr>
      </w:pPr>
      <w:hyperlink w:anchor="_Toc47600805" w:history="1">
        <w:r w:rsidRPr="00AF4776">
          <w:rPr>
            <w:rStyle w:val="Hipervnculo"/>
            <w:noProof/>
            <w:lang w:val="es-AR"/>
          </w:rPr>
          <w:t>1.</w:t>
        </w:r>
        <w:r>
          <w:rPr>
            <w:rFonts w:asciiTheme="minorHAnsi" w:eastAsiaTheme="minorEastAsia" w:hAnsiTheme="minorHAnsi" w:cstheme="minorBidi"/>
            <w:i w:val="0"/>
            <w:iCs w:val="0"/>
            <w:noProof/>
            <w:kern w:val="0"/>
            <w:sz w:val="22"/>
            <w:lang w:val="es-AR" w:eastAsia="es-AR"/>
          </w:rPr>
          <w:tab/>
        </w:r>
        <w:r w:rsidRPr="00AF4776">
          <w:rPr>
            <w:rStyle w:val="Hipervnculo"/>
            <w:noProof/>
            <w:lang w:val="es-AR"/>
          </w:rPr>
          <w:t>Criterios de elegibilidad de las inversiones</w:t>
        </w:r>
        <w:r>
          <w:rPr>
            <w:noProof/>
            <w:webHidden/>
          </w:rPr>
          <w:tab/>
        </w:r>
        <w:r>
          <w:rPr>
            <w:noProof/>
            <w:webHidden/>
          </w:rPr>
          <w:fldChar w:fldCharType="begin"/>
        </w:r>
        <w:r>
          <w:rPr>
            <w:noProof/>
            <w:webHidden/>
          </w:rPr>
          <w:instrText xml:space="preserve"> PAGEREF _Toc47600805 \h </w:instrText>
        </w:r>
        <w:r>
          <w:rPr>
            <w:noProof/>
            <w:webHidden/>
          </w:rPr>
        </w:r>
        <w:r>
          <w:rPr>
            <w:noProof/>
            <w:webHidden/>
          </w:rPr>
          <w:fldChar w:fldCharType="separate"/>
        </w:r>
        <w:r>
          <w:rPr>
            <w:noProof/>
            <w:webHidden/>
          </w:rPr>
          <w:t>18</w:t>
        </w:r>
        <w:r>
          <w:rPr>
            <w:noProof/>
            <w:webHidden/>
          </w:rPr>
          <w:fldChar w:fldCharType="end"/>
        </w:r>
      </w:hyperlink>
    </w:p>
    <w:p w:rsidR="001D03A4" w:rsidRDefault="001D03A4">
      <w:pPr>
        <w:pStyle w:val="TDC3"/>
        <w:rPr>
          <w:rFonts w:asciiTheme="minorHAnsi" w:eastAsiaTheme="minorEastAsia" w:hAnsiTheme="minorHAnsi" w:cstheme="minorBidi"/>
          <w:i w:val="0"/>
          <w:iCs w:val="0"/>
          <w:noProof/>
          <w:kern w:val="0"/>
          <w:sz w:val="22"/>
          <w:lang w:val="es-AR" w:eastAsia="es-AR"/>
        </w:rPr>
      </w:pPr>
      <w:hyperlink w:anchor="_Toc47600806" w:history="1">
        <w:r w:rsidRPr="00AF4776">
          <w:rPr>
            <w:rStyle w:val="Hipervnculo"/>
            <w:noProof/>
            <w:lang w:val="es-AR"/>
          </w:rPr>
          <w:t>2.     Inversiones elegibles</w:t>
        </w:r>
        <w:r>
          <w:rPr>
            <w:noProof/>
            <w:webHidden/>
          </w:rPr>
          <w:tab/>
        </w:r>
        <w:r>
          <w:rPr>
            <w:noProof/>
            <w:webHidden/>
          </w:rPr>
          <w:fldChar w:fldCharType="begin"/>
        </w:r>
        <w:r>
          <w:rPr>
            <w:noProof/>
            <w:webHidden/>
          </w:rPr>
          <w:instrText xml:space="preserve"> PAGEREF _Toc47600806 \h </w:instrText>
        </w:r>
        <w:r>
          <w:rPr>
            <w:noProof/>
            <w:webHidden/>
          </w:rPr>
        </w:r>
        <w:r>
          <w:rPr>
            <w:noProof/>
            <w:webHidden/>
          </w:rPr>
          <w:fldChar w:fldCharType="separate"/>
        </w:r>
        <w:r>
          <w:rPr>
            <w:noProof/>
            <w:webHidden/>
          </w:rPr>
          <w:t>18</w:t>
        </w:r>
        <w:r>
          <w:rPr>
            <w:noProof/>
            <w:webHidden/>
          </w:rPr>
          <w:fldChar w:fldCharType="end"/>
        </w:r>
      </w:hyperlink>
    </w:p>
    <w:p w:rsidR="001D03A4" w:rsidRDefault="001D03A4">
      <w:pPr>
        <w:pStyle w:val="TDC2"/>
        <w:rPr>
          <w:rFonts w:asciiTheme="minorHAnsi" w:eastAsiaTheme="minorEastAsia" w:hAnsiTheme="minorHAnsi" w:cstheme="minorBidi"/>
          <w:smallCaps w:val="0"/>
          <w:noProof/>
          <w:kern w:val="0"/>
          <w:sz w:val="22"/>
          <w:lang w:val="es-AR" w:eastAsia="es-AR"/>
        </w:rPr>
      </w:pPr>
      <w:hyperlink w:anchor="_Toc47600807" w:history="1">
        <w:r w:rsidRPr="00AF4776">
          <w:rPr>
            <w:rStyle w:val="Hipervnculo"/>
            <w:b/>
            <w:noProof/>
            <w:lang w:val="es-AR"/>
          </w:rPr>
          <w:t>B.</w:t>
        </w:r>
        <w:r>
          <w:rPr>
            <w:rFonts w:asciiTheme="minorHAnsi" w:eastAsiaTheme="minorEastAsia" w:hAnsiTheme="minorHAnsi" w:cstheme="minorBidi"/>
            <w:smallCaps w:val="0"/>
            <w:noProof/>
            <w:kern w:val="0"/>
            <w:sz w:val="22"/>
            <w:lang w:val="es-AR" w:eastAsia="es-AR"/>
          </w:rPr>
          <w:tab/>
        </w:r>
        <w:r w:rsidRPr="00AF4776">
          <w:rPr>
            <w:rStyle w:val="Hipervnculo"/>
            <w:b/>
            <w:noProof/>
            <w:lang w:val="es-AR"/>
          </w:rPr>
          <w:t>Adquisiciones</w:t>
        </w:r>
        <w:r w:rsidRPr="00AF4776">
          <w:rPr>
            <w:rStyle w:val="Hipervnculo"/>
            <w:rFonts w:cs="Times New Roman"/>
            <w:b/>
            <w:noProof/>
            <w:lang w:val="es-AR"/>
          </w:rPr>
          <w:t xml:space="preserve"> y Contrataciones</w:t>
        </w:r>
        <w:r>
          <w:rPr>
            <w:noProof/>
            <w:webHidden/>
          </w:rPr>
          <w:tab/>
        </w:r>
        <w:r>
          <w:rPr>
            <w:noProof/>
            <w:webHidden/>
          </w:rPr>
          <w:fldChar w:fldCharType="begin"/>
        </w:r>
        <w:r>
          <w:rPr>
            <w:noProof/>
            <w:webHidden/>
          </w:rPr>
          <w:instrText xml:space="preserve"> PAGEREF _Toc47600807 \h </w:instrText>
        </w:r>
        <w:r>
          <w:rPr>
            <w:noProof/>
            <w:webHidden/>
          </w:rPr>
        </w:r>
        <w:r>
          <w:rPr>
            <w:noProof/>
            <w:webHidden/>
          </w:rPr>
          <w:fldChar w:fldCharType="separate"/>
        </w:r>
        <w:r>
          <w:rPr>
            <w:noProof/>
            <w:webHidden/>
          </w:rPr>
          <w:t>19</w:t>
        </w:r>
        <w:r>
          <w:rPr>
            <w:noProof/>
            <w:webHidden/>
          </w:rPr>
          <w:fldChar w:fldCharType="end"/>
        </w:r>
      </w:hyperlink>
    </w:p>
    <w:p w:rsidR="001D03A4" w:rsidRDefault="001D03A4">
      <w:pPr>
        <w:pStyle w:val="TDC3"/>
        <w:rPr>
          <w:rFonts w:asciiTheme="minorHAnsi" w:eastAsiaTheme="minorEastAsia" w:hAnsiTheme="minorHAnsi" w:cstheme="minorBidi"/>
          <w:i w:val="0"/>
          <w:iCs w:val="0"/>
          <w:noProof/>
          <w:kern w:val="0"/>
          <w:sz w:val="22"/>
          <w:lang w:val="es-AR" w:eastAsia="es-AR"/>
        </w:rPr>
      </w:pPr>
      <w:hyperlink w:anchor="_Toc47600808" w:history="1">
        <w:r w:rsidRPr="00AF4776">
          <w:rPr>
            <w:rStyle w:val="Hipervnculo"/>
            <w:noProof/>
            <w:lang w:val="es-AR"/>
          </w:rPr>
          <w:t>1.</w:t>
        </w:r>
        <w:r>
          <w:rPr>
            <w:rFonts w:asciiTheme="minorHAnsi" w:eastAsiaTheme="minorEastAsia" w:hAnsiTheme="minorHAnsi" w:cstheme="minorBidi"/>
            <w:i w:val="0"/>
            <w:iCs w:val="0"/>
            <w:noProof/>
            <w:kern w:val="0"/>
            <w:sz w:val="22"/>
            <w:lang w:val="es-AR" w:eastAsia="es-AR"/>
          </w:rPr>
          <w:tab/>
        </w:r>
        <w:r w:rsidRPr="00AF4776">
          <w:rPr>
            <w:rStyle w:val="Hipervnculo"/>
            <w:noProof/>
            <w:lang w:val="es-AR"/>
          </w:rPr>
          <w:t>Interpretación normativa</w:t>
        </w:r>
        <w:r>
          <w:rPr>
            <w:noProof/>
            <w:webHidden/>
          </w:rPr>
          <w:tab/>
        </w:r>
        <w:r>
          <w:rPr>
            <w:noProof/>
            <w:webHidden/>
          </w:rPr>
          <w:fldChar w:fldCharType="begin"/>
        </w:r>
        <w:r>
          <w:rPr>
            <w:noProof/>
            <w:webHidden/>
          </w:rPr>
          <w:instrText xml:space="preserve"> PAGEREF _Toc47600808 \h </w:instrText>
        </w:r>
        <w:r>
          <w:rPr>
            <w:noProof/>
            <w:webHidden/>
          </w:rPr>
        </w:r>
        <w:r>
          <w:rPr>
            <w:noProof/>
            <w:webHidden/>
          </w:rPr>
          <w:fldChar w:fldCharType="separate"/>
        </w:r>
        <w:r>
          <w:rPr>
            <w:noProof/>
            <w:webHidden/>
          </w:rPr>
          <w:t>19</w:t>
        </w:r>
        <w:r>
          <w:rPr>
            <w:noProof/>
            <w:webHidden/>
          </w:rPr>
          <w:fldChar w:fldCharType="end"/>
        </w:r>
      </w:hyperlink>
    </w:p>
    <w:p w:rsidR="001D03A4" w:rsidRDefault="001D03A4">
      <w:pPr>
        <w:pStyle w:val="TDC3"/>
        <w:rPr>
          <w:rFonts w:asciiTheme="minorHAnsi" w:eastAsiaTheme="minorEastAsia" w:hAnsiTheme="minorHAnsi" w:cstheme="minorBidi"/>
          <w:i w:val="0"/>
          <w:iCs w:val="0"/>
          <w:noProof/>
          <w:kern w:val="0"/>
          <w:sz w:val="22"/>
          <w:lang w:val="es-AR" w:eastAsia="es-AR"/>
        </w:rPr>
      </w:pPr>
      <w:hyperlink w:anchor="_Toc47600809" w:history="1">
        <w:r w:rsidRPr="00AF4776">
          <w:rPr>
            <w:rStyle w:val="Hipervnculo"/>
            <w:noProof/>
            <w:lang w:val="es-AR"/>
          </w:rPr>
          <w:t>2.</w:t>
        </w:r>
        <w:r>
          <w:rPr>
            <w:rFonts w:asciiTheme="minorHAnsi" w:eastAsiaTheme="minorEastAsia" w:hAnsiTheme="minorHAnsi" w:cstheme="minorBidi"/>
            <w:i w:val="0"/>
            <w:iCs w:val="0"/>
            <w:noProof/>
            <w:kern w:val="0"/>
            <w:sz w:val="22"/>
            <w:lang w:val="es-AR" w:eastAsia="es-AR"/>
          </w:rPr>
          <w:tab/>
        </w:r>
        <w:r w:rsidRPr="00AF4776">
          <w:rPr>
            <w:rStyle w:val="Hipervnculo"/>
            <w:noProof/>
            <w:lang w:val="es-AR"/>
          </w:rPr>
          <w:t>Plan de Adquisiciones -PA-</w:t>
        </w:r>
        <w:r>
          <w:rPr>
            <w:noProof/>
            <w:webHidden/>
          </w:rPr>
          <w:tab/>
        </w:r>
        <w:r>
          <w:rPr>
            <w:noProof/>
            <w:webHidden/>
          </w:rPr>
          <w:fldChar w:fldCharType="begin"/>
        </w:r>
        <w:r>
          <w:rPr>
            <w:noProof/>
            <w:webHidden/>
          </w:rPr>
          <w:instrText xml:space="preserve"> PAGEREF _Toc47600809 \h </w:instrText>
        </w:r>
        <w:r>
          <w:rPr>
            <w:noProof/>
            <w:webHidden/>
          </w:rPr>
        </w:r>
        <w:r>
          <w:rPr>
            <w:noProof/>
            <w:webHidden/>
          </w:rPr>
          <w:fldChar w:fldCharType="separate"/>
        </w:r>
        <w:r>
          <w:rPr>
            <w:noProof/>
            <w:webHidden/>
          </w:rPr>
          <w:t>20</w:t>
        </w:r>
        <w:r>
          <w:rPr>
            <w:noProof/>
            <w:webHidden/>
          </w:rPr>
          <w:fldChar w:fldCharType="end"/>
        </w:r>
      </w:hyperlink>
    </w:p>
    <w:p w:rsidR="001D03A4" w:rsidRDefault="001D03A4">
      <w:pPr>
        <w:pStyle w:val="TDC3"/>
        <w:rPr>
          <w:rFonts w:asciiTheme="minorHAnsi" w:eastAsiaTheme="minorEastAsia" w:hAnsiTheme="minorHAnsi" w:cstheme="minorBidi"/>
          <w:i w:val="0"/>
          <w:iCs w:val="0"/>
          <w:noProof/>
          <w:kern w:val="0"/>
          <w:sz w:val="22"/>
          <w:lang w:val="es-AR" w:eastAsia="es-AR"/>
        </w:rPr>
      </w:pPr>
      <w:hyperlink w:anchor="_Toc47600810" w:history="1">
        <w:r w:rsidRPr="00AF4776">
          <w:rPr>
            <w:rStyle w:val="Hipervnculo"/>
            <w:noProof/>
            <w:lang w:val="es-AR"/>
          </w:rPr>
          <w:t>3.</w:t>
        </w:r>
        <w:r>
          <w:rPr>
            <w:rFonts w:asciiTheme="minorHAnsi" w:eastAsiaTheme="minorEastAsia" w:hAnsiTheme="minorHAnsi" w:cstheme="minorBidi"/>
            <w:i w:val="0"/>
            <w:iCs w:val="0"/>
            <w:noProof/>
            <w:kern w:val="0"/>
            <w:sz w:val="22"/>
            <w:lang w:val="es-AR" w:eastAsia="es-AR"/>
          </w:rPr>
          <w:tab/>
        </w:r>
        <w:r w:rsidRPr="00AF4776">
          <w:rPr>
            <w:rStyle w:val="Hipervnculo"/>
            <w:noProof/>
            <w:lang w:val="es-AR"/>
          </w:rPr>
          <w:t>Adquisiciones de Obras, Bienes y Servicios diferentes a las consultorías - Aspectos Específicos</w:t>
        </w:r>
        <w:r>
          <w:rPr>
            <w:noProof/>
            <w:webHidden/>
          </w:rPr>
          <w:tab/>
        </w:r>
        <w:r>
          <w:rPr>
            <w:noProof/>
            <w:webHidden/>
          </w:rPr>
          <w:fldChar w:fldCharType="begin"/>
        </w:r>
        <w:r>
          <w:rPr>
            <w:noProof/>
            <w:webHidden/>
          </w:rPr>
          <w:instrText xml:space="preserve"> PAGEREF _Toc47600810 \h </w:instrText>
        </w:r>
        <w:r>
          <w:rPr>
            <w:noProof/>
            <w:webHidden/>
          </w:rPr>
        </w:r>
        <w:r>
          <w:rPr>
            <w:noProof/>
            <w:webHidden/>
          </w:rPr>
          <w:fldChar w:fldCharType="separate"/>
        </w:r>
        <w:r>
          <w:rPr>
            <w:noProof/>
            <w:webHidden/>
          </w:rPr>
          <w:t>20</w:t>
        </w:r>
        <w:r>
          <w:rPr>
            <w:noProof/>
            <w:webHidden/>
          </w:rPr>
          <w:fldChar w:fldCharType="end"/>
        </w:r>
      </w:hyperlink>
    </w:p>
    <w:p w:rsidR="001D03A4" w:rsidRDefault="001D03A4">
      <w:pPr>
        <w:pStyle w:val="TDC3"/>
        <w:rPr>
          <w:rFonts w:asciiTheme="minorHAnsi" w:eastAsiaTheme="minorEastAsia" w:hAnsiTheme="minorHAnsi" w:cstheme="minorBidi"/>
          <w:i w:val="0"/>
          <w:iCs w:val="0"/>
          <w:noProof/>
          <w:kern w:val="0"/>
          <w:sz w:val="22"/>
          <w:lang w:val="es-AR" w:eastAsia="es-AR"/>
        </w:rPr>
      </w:pPr>
      <w:hyperlink w:anchor="_Toc47600811" w:history="1">
        <w:r w:rsidRPr="00AF4776">
          <w:rPr>
            <w:rStyle w:val="Hipervnculo"/>
            <w:noProof/>
            <w:lang w:val="es-AR"/>
          </w:rPr>
          <w:t>4.</w:t>
        </w:r>
        <w:r>
          <w:rPr>
            <w:rFonts w:asciiTheme="minorHAnsi" w:eastAsiaTheme="minorEastAsia" w:hAnsiTheme="minorHAnsi" w:cstheme="minorBidi"/>
            <w:i w:val="0"/>
            <w:iCs w:val="0"/>
            <w:noProof/>
            <w:kern w:val="0"/>
            <w:sz w:val="22"/>
            <w:lang w:val="es-AR" w:eastAsia="es-AR"/>
          </w:rPr>
          <w:tab/>
        </w:r>
        <w:r w:rsidRPr="00AF4776">
          <w:rPr>
            <w:rStyle w:val="Hipervnculo"/>
            <w:noProof/>
            <w:lang w:val="es-AR"/>
          </w:rPr>
          <w:t>Selección y Contratación de Consultores – Aspectos Específicos</w:t>
        </w:r>
        <w:r>
          <w:rPr>
            <w:noProof/>
            <w:webHidden/>
          </w:rPr>
          <w:tab/>
        </w:r>
        <w:r>
          <w:rPr>
            <w:noProof/>
            <w:webHidden/>
          </w:rPr>
          <w:fldChar w:fldCharType="begin"/>
        </w:r>
        <w:r>
          <w:rPr>
            <w:noProof/>
            <w:webHidden/>
          </w:rPr>
          <w:instrText xml:space="preserve"> PAGEREF _Toc47600811 \h </w:instrText>
        </w:r>
        <w:r>
          <w:rPr>
            <w:noProof/>
            <w:webHidden/>
          </w:rPr>
        </w:r>
        <w:r>
          <w:rPr>
            <w:noProof/>
            <w:webHidden/>
          </w:rPr>
          <w:fldChar w:fldCharType="separate"/>
        </w:r>
        <w:r>
          <w:rPr>
            <w:noProof/>
            <w:webHidden/>
          </w:rPr>
          <w:t>21</w:t>
        </w:r>
        <w:r>
          <w:rPr>
            <w:noProof/>
            <w:webHidden/>
          </w:rPr>
          <w:fldChar w:fldCharType="end"/>
        </w:r>
      </w:hyperlink>
    </w:p>
    <w:p w:rsidR="001D03A4" w:rsidRDefault="001D03A4">
      <w:pPr>
        <w:pStyle w:val="TDC3"/>
        <w:rPr>
          <w:rFonts w:asciiTheme="minorHAnsi" w:eastAsiaTheme="minorEastAsia" w:hAnsiTheme="minorHAnsi" w:cstheme="minorBidi"/>
          <w:i w:val="0"/>
          <w:iCs w:val="0"/>
          <w:noProof/>
          <w:kern w:val="0"/>
          <w:sz w:val="22"/>
          <w:lang w:val="es-AR" w:eastAsia="es-AR"/>
        </w:rPr>
      </w:pPr>
      <w:hyperlink w:anchor="_Toc47600812" w:history="1">
        <w:r w:rsidRPr="00AF4776">
          <w:rPr>
            <w:rStyle w:val="Hipervnculo"/>
            <w:rFonts w:cstheme="minorHAnsi"/>
            <w:noProof/>
            <w:lang w:val="es-AR"/>
          </w:rPr>
          <w:t>5.</w:t>
        </w:r>
        <w:r>
          <w:rPr>
            <w:rFonts w:asciiTheme="minorHAnsi" w:eastAsiaTheme="minorEastAsia" w:hAnsiTheme="minorHAnsi" w:cstheme="minorBidi"/>
            <w:i w:val="0"/>
            <w:iCs w:val="0"/>
            <w:noProof/>
            <w:kern w:val="0"/>
            <w:sz w:val="22"/>
            <w:lang w:val="es-AR" w:eastAsia="es-AR"/>
          </w:rPr>
          <w:tab/>
        </w:r>
        <w:r w:rsidRPr="00AF4776">
          <w:rPr>
            <w:rStyle w:val="Hipervnculo"/>
            <w:rFonts w:cstheme="minorHAnsi"/>
            <w:noProof/>
            <w:lang w:val="es-AR"/>
          </w:rPr>
          <w:t>Elegibilidad técnica. Supervisión de Adquisiciones</w:t>
        </w:r>
        <w:r>
          <w:rPr>
            <w:noProof/>
            <w:webHidden/>
          </w:rPr>
          <w:tab/>
        </w:r>
        <w:r>
          <w:rPr>
            <w:noProof/>
            <w:webHidden/>
          </w:rPr>
          <w:fldChar w:fldCharType="begin"/>
        </w:r>
        <w:r>
          <w:rPr>
            <w:noProof/>
            <w:webHidden/>
          </w:rPr>
          <w:instrText xml:space="preserve"> PAGEREF _Toc47600812 \h </w:instrText>
        </w:r>
        <w:r>
          <w:rPr>
            <w:noProof/>
            <w:webHidden/>
          </w:rPr>
        </w:r>
        <w:r>
          <w:rPr>
            <w:noProof/>
            <w:webHidden/>
          </w:rPr>
          <w:fldChar w:fldCharType="separate"/>
        </w:r>
        <w:r>
          <w:rPr>
            <w:noProof/>
            <w:webHidden/>
          </w:rPr>
          <w:t>22</w:t>
        </w:r>
        <w:r>
          <w:rPr>
            <w:noProof/>
            <w:webHidden/>
          </w:rPr>
          <w:fldChar w:fldCharType="end"/>
        </w:r>
      </w:hyperlink>
    </w:p>
    <w:p w:rsidR="001D03A4" w:rsidRDefault="001D03A4">
      <w:pPr>
        <w:pStyle w:val="TDC3"/>
        <w:rPr>
          <w:rFonts w:asciiTheme="minorHAnsi" w:eastAsiaTheme="minorEastAsia" w:hAnsiTheme="minorHAnsi" w:cstheme="minorBidi"/>
          <w:i w:val="0"/>
          <w:iCs w:val="0"/>
          <w:noProof/>
          <w:kern w:val="0"/>
          <w:sz w:val="22"/>
          <w:lang w:val="es-AR" w:eastAsia="es-AR"/>
        </w:rPr>
      </w:pPr>
      <w:hyperlink w:anchor="_Toc47600813" w:history="1">
        <w:r w:rsidRPr="00AF4776">
          <w:rPr>
            <w:rStyle w:val="Hipervnculo"/>
            <w:noProof/>
            <w:lang w:val="es-AR"/>
          </w:rPr>
          <w:t>6.</w:t>
        </w:r>
        <w:r>
          <w:rPr>
            <w:rFonts w:asciiTheme="minorHAnsi" w:eastAsiaTheme="minorEastAsia" w:hAnsiTheme="minorHAnsi" w:cstheme="minorBidi"/>
            <w:i w:val="0"/>
            <w:iCs w:val="0"/>
            <w:noProof/>
            <w:kern w:val="0"/>
            <w:sz w:val="22"/>
            <w:lang w:val="es-AR" w:eastAsia="es-AR"/>
          </w:rPr>
          <w:tab/>
        </w:r>
        <w:r w:rsidRPr="00AF4776">
          <w:rPr>
            <w:rStyle w:val="Hipervnculo"/>
            <w:rFonts w:cstheme="minorHAnsi"/>
            <w:noProof/>
            <w:lang w:val="es-AR"/>
          </w:rPr>
          <w:t xml:space="preserve">Montos límites para determinar los procedimientos de adquisición y Revisión de los procesos </w:t>
        </w:r>
        <w:r w:rsidRPr="00AF4776">
          <w:rPr>
            <w:rStyle w:val="Hipervnculo"/>
            <w:noProof/>
            <w:lang w:val="es-AR"/>
          </w:rPr>
          <w:t>por parte del Banco</w:t>
        </w:r>
        <w:r>
          <w:rPr>
            <w:noProof/>
            <w:webHidden/>
          </w:rPr>
          <w:tab/>
        </w:r>
        <w:r>
          <w:rPr>
            <w:noProof/>
            <w:webHidden/>
          </w:rPr>
          <w:fldChar w:fldCharType="begin"/>
        </w:r>
        <w:r>
          <w:rPr>
            <w:noProof/>
            <w:webHidden/>
          </w:rPr>
          <w:instrText xml:space="preserve"> PAGEREF _Toc47600813 \h </w:instrText>
        </w:r>
        <w:r>
          <w:rPr>
            <w:noProof/>
            <w:webHidden/>
          </w:rPr>
        </w:r>
        <w:r>
          <w:rPr>
            <w:noProof/>
            <w:webHidden/>
          </w:rPr>
          <w:fldChar w:fldCharType="separate"/>
        </w:r>
        <w:r>
          <w:rPr>
            <w:noProof/>
            <w:webHidden/>
          </w:rPr>
          <w:t>23</w:t>
        </w:r>
        <w:r>
          <w:rPr>
            <w:noProof/>
            <w:webHidden/>
          </w:rPr>
          <w:fldChar w:fldCharType="end"/>
        </w:r>
      </w:hyperlink>
    </w:p>
    <w:p w:rsidR="001D03A4" w:rsidRDefault="001D03A4">
      <w:pPr>
        <w:pStyle w:val="TDC3"/>
        <w:rPr>
          <w:rFonts w:asciiTheme="minorHAnsi" w:eastAsiaTheme="minorEastAsia" w:hAnsiTheme="minorHAnsi" w:cstheme="minorBidi"/>
          <w:i w:val="0"/>
          <w:iCs w:val="0"/>
          <w:noProof/>
          <w:kern w:val="0"/>
          <w:sz w:val="22"/>
          <w:lang w:val="es-AR" w:eastAsia="es-AR"/>
        </w:rPr>
      </w:pPr>
      <w:hyperlink w:anchor="_Toc47600814" w:history="1">
        <w:r w:rsidRPr="00AF4776">
          <w:rPr>
            <w:rStyle w:val="Hipervnculo"/>
            <w:rFonts w:cstheme="minorHAnsi"/>
            <w:noProof/>
            <w:lang w:val="es-AR"/>
          </w:rPr>
          <w:t>7.</w:t>
        </w:r>
        <w:r>
          <w:rPr>
            <w:rFonts w:asciiTheme="minorHAnsi" w:eastAsiaTheme="minorEastAsia" w:hAnsiTheme="minorHAnsi" w:cstheme="minorBidi"/>
            <w:i w:val="0"/>
            <w:iCs w:val="0"/>
            <w:noProof/>
            <w:kern w:val="0"/>
            <w:sz w:val="22"/>
            <w:lang w:val="es-AR" w:eastAsia="es-AR"/>
          </w:rPr>
          <w:tab/>
        </w:r>
        <w:r w:rsidRPr="00AF4776">
          <w:rPr>
            <w:rStyle w:val="Hipervnculo"/>
            <w:rFonts w:cstheme="minorHAnsi"/>
            <w:noProof/>
            <w:lang w:val="es-AR"/>
          </w:rPr>
          <w:t>Ejecución de las adquisiciones y contrataciones</w:t>
        </w:r>
        <w:r>
          <w:rPr>
            <w:noProof/>
            <w:webHidden/>
          </w:rPr>
          <w:tab/>
        </w:r>
        <w:r>
          <w:rPr>
            <w:noProof/>
            <w:webHidden/>
          </w:rPr>
          <w:fldChar w:fldCharType="begin"/>
        </w:r>
        <w:r>
          <w:rPr>
            <w:noProof/>
            <w:webHidden/>
          </w:rPr>
          <w:instrText xml:space="preserve"> PAGEREF _Toc47600814 \h </w:instrText>
        </w:r>
        <w:r>
          <w:rPr>
            <w:noProof/>
            <w:webHidden/>
          </w:rPr>
        </w:r>
        <w:r>
          <w:rPr>
            <w:noProof/>
            <w:webHidden/>
          </w:rPr>
          <w:fldChar w:fldCharType="separate"/>
        </w:r>
        <w:r>
          <w:rPr>
            <w:noProof/>
            <w:webHidden/>
          </w:rPr>
          <w:t>24</w:t>
        </w:r>
        <w:r>
          <w:rPr>
            <w:noProof/>
            <w:webHidden/>
          </w:rPr>
          <w:fldChar w:fldCharType="end"/>
        </w:r>
      </w:hyperlink>
    </w:p>
    <w:p w:rsidR="001D03A4" w:rsidRDefault="001D03A4">
      <w:pPr>
        <w:pStyle w:val="TDC3"/>
        <w:rPr>
          <w:rFonts w:asciiTheme="minorHAnsi" w:eastAsiaTheme="minorEastAsia" w:hAnsiTheme="minorHAnsi" w:cstheme="minorBidi"/>
          <w:i w:val="0"/>
          <w:iCs w:val="0"/>
          <w:noProof/>
          <w:kern w:val="0"/>
          <w:sz w:val="22"/>
          <w:lang w:val="es-AR" w:eastAsia="es-AR"/>
        </w:rPr>
      </w:pPr>
      <w:hyperlink w:anchor="_Toc47600815" w:history="1">
        <w:r w:rsidRPr="00AF4776">
          <w:rPr>
            <w:rStyle w:val="Hipervnculo"/>
            <w:rFonts w:cstheme="minorHAnsi"/>
            <w:noProof/>
            <w:lang w:val="es-AR"/>
          </w:rPr>
          <w:t>8.</w:t>
        </w:r>
        <w:r>
          <w:rPr>
            <w:rFonts w:asciiTheme="minorHAnsi" w:eastAsiaTheme="minorEastAsia" w:hAnsiTheme="minorHAnsi" w:cstheme="minorBidi"/>
            <w:i w:val="0"/>
            <w:iCs w:val="0"/>
            <w:noProof/>
            <w:kern w:val="0"/>
            <w:sz w:val="22"/>
            <w:lang w:val="es-AR" w:eastAsia="es-AR"/>
          </w:rPr>
          <w:tab/>
        </w:r>
        <w:r w:rsidRPr="00AF4776">
          <w:rPr>
            <w:rStyle w:val="Hipervnculo"/>
            <w:rFonts w:cstheme="minorHAnsi"/>
            <w:noProof/>
            <w:lang w:val="es-AR"/>
          </w:rPr>
          <w:t>Mantenimiento y operación de las inversiones</w:t>
        </w:r>
        <w:r>
          <w:rPr>
            <w:noProof/>
            <w:webHidden/>
          </w:rPr>
          <w:tab/>
        </w:r>
        <w:r>
          <w:rPr>
            <w:noProof/>
            <w:webHidden/>
          </w:rPr>
          <w:fldChar w:fldCharType="begin"/>
        </w:r>
        <w:r>
          <w:rPr>
            <w:noProof/>
            <w:webHidden/>
          </w:rPr>
          <w:instrText xml:space="preserve"> PAGEREF _Toc47600815 \h </w:instrText>
        </w:r>
        <w:r>
          <w:rPr>
            <w:noProof/>
            <w:webHidden/>
          </w:rPr>
        </w:r>
        <w:r>
          <w:rPr>
            <w:noProof/>
            <w:webHidden/>
          </w:rPr>
          <w:fldChar w:fldCharType="separate"/>
        </w:r>
        <w:r>
          <w:rPr>
            <w:noProof/>
            <w:webHidden/>
          </w:rPr>
          <w:t>24</w:t>
        </w:r>
        <w:r>
          <w:rPr>
            <w:noProof/>
            <w:webHidden/>
          </w:rPr>
          <w:fldChar w:fldCharType="end"/>
        </w:r>
      </w:hyperlink>
    </w:p>
    <w:p w:rsidR="001D03A4" w:rsidRDefault="001D03A4">
      <w:pPr>
        <w:pStyle w:val="TDC1"/>
        <w:rPr>
          <w:rFonts w:asciiTheme="minorHAnsi" w:eastAsiaTheme="minorEastAsia" w:hAnsiTheme="minorHAnsi" w:cstheme="minorBidi"/>
          <w:b w:val="0"/>
          <w:bCs w:val="0"/>
          <w:caps w:val="0"/>
          <w:noProof/>
          <w:kern w:val="0"/>
          <w:sz w:val="22"/>
          <w:lang w:val="es-AR" w:eastAsia="es-AR"/>
        </w:rPr>
      </w:pPr>
      <w:hyperlink w:anchor="_Toc47600816" w:history="1">
        <w:r w:rsidRPr="00AF4776">
          <w:rPr>
            <w:rStyle w:val="Hipervnculo"/>
            <w:rFonts w:cs="Times New Roman"/>
            <w:noProof/>
            <w:lang w:val="es-AR"/>
          </w:rPr>
          <w:t>V.</w:t>
        </w:r>
        <w:r>
          <w:rPr>
            <w:rFonts w:asciiTheme="minorHAnsi" w:eastAsiaTheme="minorEastAsia" w:hAnsiTheme="minorHAnsi" w:cstheme="minorBidi"/>
            <w:b w:val="0"/>
            <w:bCs w:val="0"/>
            <w:caps w:val="0"/>
            <w:noProof/>
            <w:kern w:val="0"/>
            <w:sz w:val="22"/>
            <w:lang w:val="es-AR" w:eastAsia="es-AR"/>
          </w:rPr>
          <w:tab/>
        </w:r>
        <w:r w:rsidRPr="00AF4776">
          <w:rPr>
            <w:rStyle w:val="Hipervnculo"/>
            <w:rFonts w:cs="Times New Roman"/>
            <w:noProof/>
            <w:lang w:val="es-AR"/>
          </w:rPr>
          <w:t>PROGRAMACIÓN, SEGUIMIENTO Y EVALUACIÓN</w:t>
        </w:r>
        <w:r>
          <w:rPr>
            <w:noProof/>
            <w:webHidden/>
          </w:rPr>
          <w:tab/>
        </w:r>
        <w:r>
          <w:rPr>
            <w:noProof/>
            <w:webHidden/>
          </w:rPr>
          <w:fldChar w:fldCharType="begin"/>
        </w:r>
        <w:r>
          <w:rPr>
            <w:noProof/>
            <w:webHidden/>
          </w:rPr>
          <w:instrText xml:space="preserve"> PAGEREF _Toc47600816 \h </w:instrText>
        </w:r>
        <w:r>
          <w:rPr>
            <w:noProof/>
            <w:webHidden/>
          </w:rPr>
        </w:r>
        <w:r>
          <w:rPr>
            <w:noProof/>
            <w:webHidden/>
          </w:rPr>
          <w:fldChar w:fldCharType="separate"/>
        </w:r>
        <w:r>
          <w:rPr>
            <w:noProof/>
            <w:webHidden/>
          </w:rPr>
          <w:t>26</w:t>
        </w:r>
        <w:r>
          <w:rPr>
            <w:noProof/>
            <w:webHidden/>
          </w:rPr>
          <w:fldChar w:fldCharType="end"/>
        </w:r>
      </w:hyperlink>
    </w:p>
    <w:p w:rsidR="001D03A4" w:rsidRDefault="001D03A4">
      <w:pPr>
        <w:pStyle w:val="TDC2"/>
        <w:rPr>
          <w:rFonts w:asciiTheme="minorHAnsi" w:eastAsiaTheme="minorEastAsia" w:hAnsiTheme="minorHAnsi" w:cstheme="minorBidi"/>
          <w:smallCaps w:val="0"/>
          <w:noProof/>
          <w:kern w:val="0"/>
          <w:sz w:val="22"/>
          <w:lang w:val="es-AR" w:eastAsia="es-AR"/>
        </w:rPr>
      </w:pPr>
      <w:hyperlink w:anchor="_Toc47600817" w:history="1">
        <w:r w:rsidRPr="00AF4776">
          <w:rPr>
            <w:rStyle w:val="Hipervnculo"/>
            <w:rFonts w:cs="Times New Roman"/>
            <w:b/>
            <w:noProof/>
          </w:rPr>
          <w:t>A.</w:t>
        </w:r>
        <w:r>
          <w:rPr>
            <w:rFonts w:asciiTheme="minorHAnsi" w:eastAsiaTheme="minorEastAsia" w:hAnsiTheme="minorHAnsi" w:cstheme="minorBidi"/>
            <w:smallCaps w:val="0"/>
            <w:noProof/>
            <w:kern w:val="0"/>
            <w:sz w:val="22"/>
            <w:lang w:val="es-AR" w:eastAsia="es-AR"/>
          </w:rPr>
          <w:tab/>
        </w:r>
        <w:r w:rsidRPr="00AF4776">
          <w:rPr>
            <w:rStyle w:val="Hipervnculo"/>
            <w:rFonts w:cs="Times New Roman"/>
            <w:b/>
            <w:noProof/>
          </w:rPr>
          <w:t>Instrumentos de Programación</w:t>
        </w:r>
        <w:r>
          <w:rPr>
            <w:noProof/>
            <w:webHidden/>
          </w:rPr>
          <w:tab/>
        </w:r>
        <w:r>
          <w:rPr>
            <w:noProof/>
            <w:webHidden/>
          </w:rPr>
          <w:fldChar w:fldCharType="begin"/>
        </w:r>
        <w:r>
          <w:rPr>
            <w:noProof/>
            <w:webHidden/>
          </w:rPr>
          <w:instrText xml:space="preserve"> PAGEREF _Toc47600817 \h </w:instrText>
        </w:r>
        <w:r>
          <w:rPr>
            <w:noProof/>
            <w:webHidden/>
          </w:rPr>
        </w:r>
        <w:r>
          <w:rPr>
            <w:noProof/>
            <w:webHidden/>
          </w:rPr>
          <w:fldChar w:fldCharType="separate"/>
        </w:r>
        <w:r>
          <w:rPr>
            <w:noProof/>
            <w:webHidden/>
          </w:rPr>
          <w:t>26</w:t>
        </w:r>
        <w:r>
          <w:rPr>
            <w:noProof/>
            <w:webHidden/>
          </w:rPr>
          <w:fldChar w:fldCharType="end"/>
        </w:r>
      </w:hyperlink>
    </w:p>
    <w:p w:rsidR="001D03A4" w:rsidRDefault="001D03A4">
      <w:pPr>
        <w:pStyle w:val="TDC2"/>
        <w:rPr>
          <w:rFonts w:asciiTheme="minorHAnsi" w:eastAsiaTheme="minorEastAsia" w:hAnsiTheme="minorHAnsi" w:cstheme="minorBidi"/>
          <w:smallCaps w:val="0"/>
          <w:noProof/>
          <w:kern w:val="0"/>
          <w:sz w:val="22"/>
          <w:lang w:val="es-AR" w:eastAsia="es-AR"/>
        </w:rPr>
      </w:pPr>
      <w:hyperlink w:anchor="_Toc47600818" w:history="1">
        <w:r w:rsidRPr="00AF4776">
          <w:rPr>
            <w:rStyle w:val="Hipervnculo"/>
            <w:rFonts w:cs="Times New Roman"/>
            <w:b/>
            <w:noProof/>
            <w:lang w:val="es-AR"/>
          </w:rPr>
          <w:t>B.</w:t>
        </w:r>
        <w:r>
          <w:rPr>
            <w:rFonts w:asciiTheme="minorHAnsi" w:eastAsiaTheme="minorEastAsia" w:hAnsiTheme="minorHAnsi" w:cstheme="minorBidi"/>
            <w:smallCaps w:val="0"/>
            <w:noProof/>
            <w:kern w:val="0"/>
            <w:sz w:val="22"/>
            <w:lang w:val="es-AR" w:eastAsia="es-AR"/>
          </w:rPr>
          <w:tab/>
        </w:r>
        <w:r w:rsidRPr="00AF4776">
          <w:rPr>
            <w:rStyle w:val="Hipervnculo"/>
            <w:rFonts w:cs="Times New Roman"/>
            <w:b/>
            <w:noProof/>
            <w:lang w:val="es-AR"/>
          </w:rPr>
          <w:t>Instrumentos de Monitoreo</w:t>
        </w:r>
        <w:r>
          <w:rPr>
            <w:noProof/>
            <w:webHidden/>
          </w:rPr>
          <w:tab/>
        </w:r>
        <w:r>
          <w:rPr>
            <w:noProof/>
            <w:webHidden/>
          </w:rPr>
          <w:fldChar w:fldCharType="begin"/>
        </w:r>
        <w:r>
          <w:rPr>
            <w:noProof/>
            <w:webHidden/>
          </w:rPr>
          <w:instrText xml:space="preserve"> PAGEREF _Toc47600818 \h </w:instrText>
        </w:r>
        <w:r>
          <w:rPr>
            <w:noProof/>
            <w:webHidden/>
          </w:rPr>
        </w:r>
        <w:r>
          <w:rPr>
            <w:noProof/>
            <w:webHidden/>
          </w:rPr>
          <w:fldChar w:fldCharType="separate"/>
        </w:r>
        <w:r>
          <w:rPr>
            <w:noProof/>
            <w:webHidden/>
          </w:rPr>
          <w:t>26</w:t>
        </w:r>
        <w:r>
          <w:rPr>
            <w:noProof/>
            <w:webHidden/>
          </w:rPr>
          <w:fldChar w:fldCharType="end"/>
        </w:r>
      </w:hyperlink>
    </w:p>
    <w:p w:rsidR="001D03A4" w:rsidRDefault="001D03A4">
      <w:pPr>
        <w:pStyle w:val="TDC2"/>
        <w:rPr>
          <w:rFonts w:asciiTheme="minorHAnsi" w:eastAsiaTheme="minorEastAsia" w:hAnsiTheme="minorHAnsi" w:cstheme="minorBidi"/>
          <w:smallCaps w:val="0"/>
          <w:noProof/>
          <w:kern w:val="0"/>
          <w:sz w:val="22"/>
          <w:lang w:val="es-AR" w:eastAsia="es-AR"/>
        </w:rPr>
      </w:pPr>
      <w:hyperlink w:anchor="_Toc47600819" w:history="1">
        <w:r w:rsidRPr="00AF4776">
          <w:rPr>
            <w:rStyle w:val="Hipervnculo"/>
            <w:rFonts w:cs="Times New Roman"/>
            <w:b/>
            <w:noProof/>
            <w:lang w:val="es-AR"/>
          </w:rPr>
          <w:t>C.</w:t>
        </w:r>
        <w:r>
          <w:rPr>
            <w:rFonts w:asciiTheme="minorHAnsi" w:eastAsiaTheme="minorEastAsia" w:hAnsiTheme="minorHAnsi" w:cstheme="minorBidi"/>
            <w:smallCaps w:val="0"/>
            <w:noProof/>
            <w:kern w:val="0"/>
            <w:sz w:val="22"/>
            <w:lang w:val="es-AR" w:eastAsia="es-AR"/>
          </w:rPr>
          <w:tab/>
        </w:r>
        <w:r w:rsidRPr="00AF4776">
          <w:rPr>
            <w:rStyle w:val="Hipervnculo"/>
            <w:rFonts w:cs="Times New Roman"/>
            <w:b/>
            <w:noProof/>
            <w:lang w:val="es-AR"/>
          </w:rPr>
          <w:t>Instrumentos de Evaluación</w:t>
        </w:r>
        <w:r>
          <w:rPr>
            <w:noProof/>
            <w:webHidden/>
          </w:rPr>
          <w:tab/>
        </w:r>
        <w:r>
          <w:rPr>
            <w:noProof/>
            <w:webHidden/>
          </w:rPr>
          <w:fldChar w:fldCharType="begin"/>
        </w:r>
        <w:r>
          <w:rPr>
            <w:noProof/>
            <w:webHidden/>
          </w:rPr>
          <w:instrText xml:space="preserve"> PAGEREF _Toc47600819 \h </w:instrText>
        </w:r>
        <w:r>
          <w:rPr>
            <w:noProof/>
            <w:webHidden/>
          </w:rPr>
        </w:r>
        <w:r>
          <w:rPr>
            <w:noProof/>
            <w:webHidden/>
          </w:rPr>
          <w:fldChar w:fldCharType="separate"/>
        </w:r>
        <w:r>
          <w:rPr>
            <w:noProof/>
            <w:webHidden/>
          </w:rPr>
          <w:t>27</w:t>
        </w:r>
        <w:r>
          <w:rPr>
            <w:noProof/>
            <w:webHidden/>
          </w:rPr>
          <w:fldChar w:fldCharType="end"/>
        </w:r>
      </w:hyperlink>
    </w:p>
    <w:p w:rsidR="001D03A4" w:rsidRDefault="001D03A4">
      <w:pPr>
        <w:pStyle w:val="TDC1"/>
        <w:rPr>
          <w:rFonts w:asciiTheme="minorHAnsi" w:eastAsiaTheme="minorEastAsia" w:hAnsiTheme="minorHAnsi" w:cstheme="minorBidi"/>
          <w:b w:val="0"/>
          <w:bCs w:val="0"/>
          <w:caps w:val="0"/>
          <w:noProof/>
          <w:kern w:val="0"/>
          <w:sz w:val="22"/>
          <w:lang w:val="es-AR" w:eastAsia="es-AR"/>
        </w:rPr>
      </w:pPr>
      <w:hyperlink w:anchor="_Toc47600820" w:history="1">
        <w:r w:rsidRPr="00AF4776">
          <w:rPr>
            <w:rStyle w:val="Hipervnculo"/>
            <w:rFonts w:cs="Times New Roman"/>
            <w:noProof/>
            <w:lang w:val="es-AR"/>
          </w:rPr>
          <w:t>VI.</w:t>
        </w:r>
        <w:r>
          <w:rPr>
            <w:rFonts w:asciiTheme="minorHAnsi" w:eastAsiaTheme="minorEastAsia" w:hAnsiTheme="minorHAnsi" w:cstheme="minorBidi"/>
            <w:b w:val="0"/>
            <w:bCs w:val="0"/>
            <w:caps w:val="0"/>
            <w:noProof/>
            <w:kern w:val="0"/>
            <w:sz w:val="22"/>
            <w:lang w:val="es-AR" w:eastAsia="es-AR"/>
          </w:rPr>
          <w:tab/>
        </w:r>
        <w:r w:rsidRPr="00AF4776">
          <w:rPr>
            <w:rStyle w:val="Hipervnculo"/>
            <w:noProof/>
            <w:lang w:val="es-AR"/>
          </w:rPr>
          <w:t>A</w:t>
        </w:r>
        <w:r w:rsidRPr="00AF4776">
          <w:rPr>
            <w:rStyle w:val="Hipervnculo"/>
            <w:rFonts w:cs="Times New Roman"/>
            <w:noProof/>
            <w:lang w:val="es-AR"/>
          </w:rPr>
          <w:t>DMINISTRACION FINANCIERA Y AUDITORÍA</w:t>
        </w:r>
        <w:r>
          <w:rPr>
            <w:noProof/>
            <w:webHidden/>
          </w:rPr>
          <w:tab/>
        </w:r>
        <w:r>
          <w:rPr>
            <w:noProof/>
            <w:webHidden/>
          </w:rPr>
          <w:fldChar w:fldCharType="begin"/>
        </w:r>
        <w:r>
          <w:rPr>
            <w:noProof/>
            <w:webHidden/>
          </w:rPr>
          <w:instrText xml:space="preserve"> PAGEREF _Toc47600820 \h </w:instrText>
        </w:r>
        <w:r>
          <w:rPr>
            <w:noProof/>
            <w:webHidden/>
          </w:rPr>
        </w:r>
        <w:r>
          <w:rPr>
            <w:noProof/>
            <w:webHidden/>
          </w:rPr>
          <w:fldChar w:fldCharType="separate"/>
        </w:r>
        <w:r>
          <w:rPr>
            <w:noProof/>
            <w:webHidden/>
          </w:rPr>
          <w:t>28</w:t>
        </w:r>
        <w:r>
          <w:rPr>
            <w:noProof/>
            <w:webHidden/>
          </w:rPr>
          <w:fldChar w:fldCharType="end"/>
        </w:r>
      </w:hyperlink>
    </w:p>
    <w:p w:rsidR="001D03A4" w:rsidRDefault="001D03A4">
      <w:pPr>
        <w:pStyle w:val="TDC2"/>
        <w:rPr>
          <w:rFonts w:asciiTheme="minorHAnsi" w:eastAsiaTheme="minorEastAsia" w:hAnsiTheme="minorHAnsi" w:cstheme="minorBidi"/>
          <w:smallCaps w:val="0"/>
          <w:noProof/>
          <w:kern w:val="0"/>
          <w:sz w:val="22"/>
          <w:lang w:val="es-AR" w:eastAsia="es-AR"/>
        </w:rPr>
      </w:pPr>
      <w:hyperlink w:anchor="_Toc47600821" w:history="1">
        <w:r w:rsidRPr="00AF4776">
          <w:rPr>
            <w:rStyle w:val="Hipervnculo"/>
            <w:rFonts w:cs="Times New Roman"/>
            <w:b/>
            <w:noProof/>
            <w:lang w:val="es-AR"/>
          </w:rPr>
          <w:t>Administración financiera</w:t>
        </w:r>
        <w:r>
          <w:rPr>
            <w:noProof/>
            <w:webHidden/>
          </w:rPr>
          <w:tab/>
        </w:r>
        <w:r>
          <w:rPr>
            <w:noProof/>
            <w:webHidden/>
          </w:rPr>
          <w:fldChar w:fldCharType="begin"/>
        </w:r>
        <w:r>
          <w:rPr>
            <w:noProof/>
            <w:webHidden/>
          </w:rPr>
          <w:instrText xml:space="preserve"> PAGEREF _Toc47600821 \h </w:instrText>
        </w:r>
        <w:r>
          <w:rPr>
            <w:noProof/>
            <w:webHidden/>
          </w:rPr>
        </w:r>
        <w:r>
          <w:rPr>
            <w:noProof/>
            <w:webHidden/>
          </w:rPr>
          <w:fldChar w:fldCharType="separate"/>
        </w:r>
        <w:r>
          <w:rPr>
            <w:noProof/>
            <w:webHidden/>
          </w:rPr>
          <w:t>28</w:t>
        </w:r>
        <w:r>
          <w:rPr>
            <w:noProof/>
            <w:webHidden/>
          </w:rPr>
          <w:fldChar w:fldCharType="end"/>
        </w:r>
      </w:hyperlink>
    </w:p>
    <w:p w:rsidR="001D03A4" w:rsidRDefault="001D03A4">
      <w:pPr>
        <w:pStyle w:val="TDC2"/>
        <w:rPr>
          <w:rFonts w:asciiTheme="minorHAnsi" w:eastAsiaTheme="minorEastAsia" w:hAnsiTheme="minorHAnsi" w:cstheme="minorBidi"/>
          <w:smallCaps w:val="0"/>
          <w:noProof/>
          <w:kern w:val="0"/>
          <w:sz w:val="22"/>
          <w:lang w:val="es-AR" w:eastAsia="es-AR"/>
        </w:rPr>
      </w:pPr>
      <w:hyperlink w:anchor="_Toc47600822" w:history="1">
        <w:r w:rsidRPr="00AF4776">
          <w:rPr>
            <w:rStyle w:val="Hipervnculo"/>
            <w:rFonts w:cs="Times New Roman"/>
            <w:b/>
            <w:noProof/>
            <w:lang w:val="es-AR"/>
          </w:rPr>
          <w:t>Auditoría</w:t>
        </w:r>
        <w:r>
          <w:rPr>
            <w:noProof/>
            <w:webHidden/>
          </w:rPr>
          <w:tab/>
        </w:r>
        <w:r>
          <w:rPr>
            <w:noProof/>
            <w:webHidden/>
          </w:rPr>
          <w:fldChar w:fldCharType="begin"/>
        </w:r>
        <w:r>
          <w:rPr>
            <w:noProof/>
            <w:webHidden/>
          </w:rPr>
          <w:instrText xml:space="preserve"> PAGEREF _Toc47600822 \h </w:instrText>
        </w:r>
        <w:r>
          <w:rPr>
            <w:noProof/>
            <w:webHidden/>
          </w:rPr>
        </w:r>
        <w:r>
          <w:rPr>
            <w:noProof/>
            <w:webHidden/>
          </w:rPr>
          <w:fldChar w:fldCharType="separate"/>
        </w:r>
        <w:r>
          <w:rPr>
            <w:noProof/>
            <w:webHidden/>
          </w:rPr>
          <w:t>28</w:t>
        </w:r>
        <w:r>
          <w:rPr>
            <w:noProof/>
            <w:webHidden/>
          </w:rPr>
          <w:fldChar w:fldCharType="end"/>
        </w:r>
      </w:hyperlink>
    </w:p>
    <w:p w:rsidR="001D03A4" w:rsidRDefault="001D03A4">
      <w:pPr>
        <w:pStyle w:val="TDC1"/>
        <w:rPr>
          <w:rFonts w:asciiTheme="minorHAnsi" w:eastAsiaTheme="minorEastAsia" w:hAnsiTheme="minorHAnsi" w:cstheme="minorBidi"/>
          <w:b w:val="0"/>
          <w:bCs w:val="0"/>
          <w:caps w:val="0"/>
          <w:noProof/>
          <w:kern w:val="0"/>
          <w:sz w:val="22"/>
          <w:lang w:val="es-AR" w:eastAsia="es-AR"/>
        </w:rPr>
      </w:pPr>
      <w:hyperlink w:anchor="_Toc47600823" w:history="1">
        <w:r w:rsidRPr="00AF4776">
          <w:rPr>
            <w:rStyle w:val="Hipervnculo"/>
            <w:rFonts w:cs="Times New Roman"/>
            <w:noProof/>
            <w:lang w:val="es-AR"/>
          </w:rPr>
          <w:t>VII.</w:t>
        </w:r>
        <w:r>
          <w:rPr>
            <w:rFonts w:asciiTheme="minorHAnsi" w:eastAsiaTheme="minorEastAsia" w:hAnsiTheme="minorHAnsi" w:cstheme="minorBidi"/>
            <w:b w:val="0"/>
            <w:bCs w:val="0"/>
            <w:caps w:val="0"/>
            <w:noProof/>
            <w:kern w:val="0"/>
            <w:sz w:val="22"/>
            <w:lang w:val="es-AR" w:eastAsia="es-AR"/>
          </w:rPr>
          <w:tab/>
        </w:r>
        <w:r w:rsidRPr="00AF4776">
          <w:rPr>
            <w:rStyle w:val="Hipervnculo"/>
            <w:noProof/>
            <w:lang w:val="es-AR"/>
          </w:rPr>
          <w:t>TR</w:t>
        </w:r>
        <w:r w:rsidRPr="00AF4776">
          <w:rPr>
            <w:rStyle w:val="Hipervnculo"/>
            <w:rFonts w:cs="Times New Roman"/>
            <w:noProof/>
            <w:lang w:val="es-AR"/>
          </w:rPr>
          <w:t>ANSPARENCIA Y DIFUSIÓN</w:t>
        </w:r>
        <w:r>
          <w:rPr>
            <w:noProof/>
            <w:webHidden/>
          </w:rPr>
          <w:tab/>
        </w:r>
        <w:r>
          <w:rPr>
            <w:noProof/>
            <w:webHidden/>
          </w:rPr>
          <w:fldChar w:fldCharType="begin"/>
        </w:r>
        <w:r>
          <w:rPr>
            <w:noProof/>
            <w:webHidden/>
          </w:rPr>
          <w:instrText xml:space="preserve"> PAGEREF _Toc47600823 \h </w:instrText>
        </w:r>
        <w:r>
          <w:rPr>
            <w:noProof/>
            <w:webHidden/>
          </w:rPr>
        </w:r>
        <w:r>
          <w:rPr>
            <w:noProof/>
            <w:webHidden/>
          </w:rPr>
          <w:fldChar w:fldCharType="separate"/>
        </w:r>
        <w:r>
          <w:rPr>
            <w:noProof/>
            <w:webHidden/>
          </w:rPr>
          <w:t>29</w:t>
        </w:r>
        <w:r>
          <w:rPr>
            <w:noProof/>
            <w:webHidden/>
          </w:rPr>
          <w:fldChar w:fldCharType="end"/>
        </w:r>
      </w:hyperlink>
    </w:p>
    <w:p w:rsidR="000058F8" w:rsidRPr="004C02D5" w:rsidRDefault="007B5459" w:rsidP="00D475FB">
      <w:pPr>
        <w:tabs>
          <w:tab w:val="left" w:pos="0"/>
          <w:tab w:val="right" w:leader="dot" w:pos="8828"/>
        </w:tabs>
        <w:rPr>
          <w:rFonts w:asciiTheme="minorHAnsi" w:hAnsiTheme="minorHAnsi" w:cs="Times New Roman"/>
          <w:b/>
          <w:bCs/>
          <w:color w:val="548DD4"/>
          <w:sz w:val="32"/>
          <w:szCs w:val="24"/>
          <w:lang w:val="es-ES_tradnl"/>
        </w:rPr>
      </w:pPr>
      <w:r>
        <w:rPr>
          <w:rFonts w:asciiTheme="minorHAnsi" w:hAnsiTheme="minorHAnsi" w:cs="Times New Roman"/>
          <w:sz w:val="20"/>
          <w:szCs w:val="20"/>
          <w:lang w:val="es-AR"/>
        </w:rPr>
        <w:fldChar w:fldCharType="end"/>
      </w:r>
      <w:bookmarkStart w:id="0" w:name="_Toc456708976"/>
      <w:bookmarkStart w:id="1" w:name="_Ref450282858"/>
      <w:bookmarkStart w:id="2" w:name="_Toc44486402"/>
      <w:bookmarkStart w:id="3" w:name="_Toc48461675"/>
      <w:bookmarkStart w:id="4" w:name="_Toc106996885"/>
      <w:bookmarkStart w:id="5" w:name="_Toc108506417"/>
      <w:bookmarkStart w:id="6" w:name="_Toc110493042"/>
      <w:bookmarkStart w:id="7" w:name="_Toc134589613"/>
      <w:bookmarkStart w:id="8" w:name="_Toc202247751"/>
      <w:bookmarkStart w:id="9" w:name="_Toc275251388"/>
      <w:bookmarkStart w:id="10" w:name="_Toc277842710"/>
    </w:p>
    <w:p w:rsidR="008644F9" w:rsidRDefault="008644F9">
      <w:pPr>
        <w:suppressAutoHyphens w:val="0"/>
        <w:rPr>
          <w:rFonts w:asciiTheme="minorHAnsi" w:hAnsiTheme="minorHAnsi" w:cs="Times New Roman"/>
          <w:b/>
          <w:bCs/>
          <w:color w:val="31849B" w:themeColor="accent5" w:themeShade="BF"/>
          <w:sz w:val="32"/>
          <w:szCs w:val="24"/>
          <w:lang w:val="es-ES_tradnl"/>
        </w:rPr>
      </w:pPr>
      <w:r>
        <w:rPr>
          <w:rFonts w:asciiTheme="minorHAnsi" w:hAnsiTheme="minorHAnsi" w:cs="Times New Roman"/>
          <w:color w:val="31849B" w:themeColor="accent5" w:themeShade="BF"/>
          <w:lang w:val="es-ES_tradnl"/>
        </w:rPr>
        <w:br w:type="page"/>
      </w:r>
    </w:p>
    <w:p w:rsidR="005D1D13" w:rsidRPr="004C02D5" w:rsidRDefault="00D445E5" w:rsidP="002A2287">
      <w:pPr>
        <w:pStyle w:val="Ttulo1"/>
        <w:rPr>
          <w:rFonts w:asciiTheme="minorHAnsi" w:hAnsiTheme="minorHAnsi" w:cs="Times New Roman"/>
          <w:color w:val="31849B" w:themeColor="accent5" w:themeShade="BF"/>
          <w:lang w:val="es-ES_tradnl"/>
        </w:rPr>
      </w:pPr>
      <w:bookmarkStart w:id="11" w:name="_Toc47600783"/>
      <w:r w:rsidRPr="004C02D5">
        <w:rPr>
          <w:rFonts w:asciiTheme="minorHAnsi" w:hAnsiTheme="minorHAnsi" w:cs="Times New Roman"/>
          <w:color w:val="31849B" w:themeColor="accent5" w:themeShade="BF"/>
          <w:lang w:val="es-ES_tradnl"/>
        </w:rPr>
        <w:lastRenderedPageBreak/>
        <w:t>ANEXOS</w:t>
      </w:r>
      <w:bookmarkEnd w:id="0"/>
      <w:bookmarkEnd w:id="11"/>
    </w:p>
    <w:p w:rsidR="005D1D13" w:rsidRPr="004C02D5" w:rsidRDefault="005D1D13">
      <w:pPr>
        <w:rPr>
          <w:rFonts w:asciiTheme="minorHAnsi" w:hAnsiTheme="minorHAnsi" w:cs="Times New Roman"/>
          <w:lang w:val="es-ES_tradnl"/>
        </w:rPr>
      </w:pPr>
    </w:p>
    <w:p w:rsidR="005D1D13" w:rsidRDefault="005D1D13" w:rsidP="00D659B6">
      <w:pPr>
        <w:spacing w:before="120" w:after="120"/>
        <w:ind w:left="993" w:hanging="993"/>
        <w:rPr>
          <w:rFonts w:asciiTheme="minorHAnsi" w:hAnsiTheme="minorHAnsi" w:cs="Times New Roman"/>
          <w:sz w:val="24"/>
          <w:szCs w:val="24"/>
          <w:lang w:val="es-AR"/>
        </w:rPr>
      </w:pPr>
      <w:r w:rsidRPr="004C02D5">
        <w:rPr>
          <w:rFonts w:asciiTheme="minorHAnsi" w:hAnsiTheme="minorHAnsi" w:cs="Times New Roman"/>
          <w:sz w:val="24"/>
          <w:szCs w:val="24"/>
          <w:lang w:val="es-AR"/>
        </w:rPr>
        <w:t xml:space="preserve">Anexo </w:t>
      </w:r>
      <w:r w:rsidR="00A80DD6" w:rsidRPr="004C02D5">
        <w:rPr>
          <w:rFonts w:asciiTheme="minorHAnsi" w:hAnsiTheme="minorHAnsi" w:cs="Times New Roman"/>
          <w:sz w:val="24"/>
          <w:szCs w:val="24"/>
          <w:lang w:val="es-AR"/>
        </w:rPr>
        <w:t>I</w:t>
      </w:r>
      <w:r w:rsidRPr="004C02D5">
        <w:rPr>
          <w:rFonts w:asciiTheme="minorHAnsi" w:hAnsiTheme="minorHAnsi" w:cs="Times New Roman"/>
          <w:sz w:val="24"/>
          <w:szCs w:val="24"/>
          <w:lang w:val="es-AR"/>
        </w:rPr>
        <w:t>:</w:t>
      </w:r>
      <w:r w:rsidRPr="004C02D5">
        <w:rPr>
          <w:rFonts w:asciiTheme="minorHAnsi" w:hAnsiTheme="minorHAnsi" w:cs="Times New Roman"/>
          <w:sz w:val="24"/>
          <w:szCs w:val="24"/>
          <w:lang w:val="es-AR"/>
        </w:rPr>
        <w:tab/>
      </w:r>
      <w:r w:rsidR="00CF6AD4" w:rsidRPr="004C02D5">
        <w:rPr>
          <w:rFonts w:asciiTheme="minorHAnsi" w:hAnsiTheme="minorHAnsi" w:cs="Times New Roman"/>
          <w:sz w:val="24"/>
          <w:szCs w:val="24"/>
          <w:lang w:val="es-AR"/>
        </w:rPr>
        <w:t xml:space="preserve">Reglamento Operativo del </w:t>
      </w:r>
      <w:r w:rsidR="002E3AEC" w:rsidRPr="004C02D5">
        <w:rPr>
          <w:rFonts w:asciiTheme="minorHAnsi" w:hAnsiTheme="minorHAnsi" w:cs="Times New Roman"/>
          <w:sz w:val="24"/>
          <w:szCs w:val="24"/>
          <w:lang w:val="es-AR"/>
        </w:rPr>
        <w:t>Subcomponente</w:t>
      </w:r>
      <w:r w:rsidR="00CE2A49">
        <w:rPr>
          <w:rFonts w:asciiTheme="minorHAnsi" w:hAnsiTheme="minorHAnsi" w:cs="Times New Roman"/>
          <w:sz w:val="24"/>
          <w:szCs w:val="24"/>
          <w:lang w:val="es-AR"/>
        </w:rPr>
        <w:t xml:space="preserve"> </w:t>
      </w:r>
      <w:r w:rsidR="00E937C6" w:rsidRPr="004C02D5">
        <w:rPr>
          <w:rFonts w:asciiTheme="minorHAnsi" w:hAnsiTheme="minorHAnsi" w:cs="Times New Roman"/>
          <w:sz w:val="24"/>
          <w:szCs w:val="24"/>
          <w:lang w:val="es-AR"/>
        </w:rPr>
        <w:t>2.1</w:t>
      </w:r>
      <w:r w:rsidR="00CF6AD4" w:rsidRPr="004C02D5">
        <w:rPr>
          <w:rFonts w:asciiTheme="minorHAnsi" w:hAnsiTheme="minorHAnsi" w:cs="Times New Roman"/>
          <w:sz w:val="24"/>
          <w:szCs w:val="24"/>
          <w:lang w:val="es-AR"/>
        </w:rPr>
        <w:t xml:space="preserve"> "</w:t>
      </w:r>
      <w:r w:rsidR="0015061F" w:rsidRPr="004C02D5">
        <w:rPr>
          <w:rFonts w:asciiTheme="minorHAnsi" w:hAnsiTheme="minorHAnsi" w:cs="Times New Roman"/>
          <w:sz w:val="24"/>
          <w:szCs w:val="24"/>
          <w:lang w:val="es-AR"/>
        </w:rPr>
        <w:t xml:space="preserve">Expansión de la Infraestructura </w:t>
      </w:r>
      <w:r w:rsidR="004C0015" w:rsidRPr="004C02D5">
        <w:rPr>
          <w:rFonts w:asciiTheme="minorHAnsi" w:hAnsiTheme="minorHAnsi" w:cs="Times New Roman"/>
          <w:sz w:val="24"/>
          <w:szCs w:val="24"/>
          <w:lang w:val="es-AR"/>
        </w:rPr>
        <w:t>Educativa</w:t>
      </w:r>
      <w:r w:rsidR="00CF6AD4" w:rsidRPr="004C02D5">
        <w:rPr>
          <w:rFonts w:asciiTheme="minorHAnsi" w:hAnsiTheme="minorHAnsi" w:cs="Times New Roman"/>
          <w:sz w:val="24"/>
          <w:szCs w:val="24"/>
          <w:lang w:val="es-AR"/>
        </w:rPr>
        <w:t>"</w:t>
      </w:r>
      <w:r w:rsidR="0086527E" w:rsidRPr="004C02D5">
        <w:rPr>
          <w:rFonts w:asciiTheme="minorHAnsi" w:hAnsiTheme="minorHAnsi" w:cs="Times New Roman"/>
          <w:sz w:val="24"/>
          <w:szCs w:val="24"/>
          <w:lang w:val="es-AR"/>
        </w:rPr>
        <w:t>.</w:t>
      </w:r>
    </w:p>
    <w:p w:rsidR="00B75F78" w:rsidRPr="00B75F78" w:rsidRDefault="001A022C">
      <w:pPr>
        <w:ind w:left="993"/>
        <w:rPr>
          <w:rFonts w:asciiTheme="minorHAnsi" w:hAnsiTheme="minorHAnsi"/>
          <w:sz w:val="24"/>
          <w:szCs w:val="24"/>
          <w:lang w:val="es-AR"/>
        </w:rPr>
      </w:pPr>
      <w:r w:rsidRPr="00B75F78">
        <w:rPr>
          <w:rFonts w:asciiTheme="minorHAnsi" w:hAnsiTheme="minorHAnsi"/>
          <w:sz w:val="24"/>
          <w:szCs w:val="24"/>
          <w:lang w:val="es-AR"/>
        </w:rPr>
        <w:t>Apéndice</w:t>
      </w:r>
      <w:r w:rsidR="00B75F78">
        <w:rPr>
          <w:rFonts w:asciiTheme="minorHAnsi" w:hAnsiTheme="minorHAnsi"/>
          <w:sz w:val="24"/>
          <w:szCs w:val="24"/>
          <w:lang w:val="es-AR"/>
        </w:rPr>
        <w:t xml:space="preserve"> </w:t>
      </w:r>
      <w:r w:rsidRPr="00B75F78">
        <w:rPr>
          <w:rFonts w:asciiTheme="minorHAnsi" w:hAnsiTheme="minorHAnsi"/>
          <w:sz w:val="24"/>
          <w:szCs w:val="24"/>
          <w:lang w:val="es-AR"/>
        </w:rPr>
        <w:t>I:</w:t>
      </w:r>
      <w:r w:rsidRPr="00B75F78">
        <w:rPr>
          <w:rFonts w:asciiTheme="minorHAnsi" w:hAnsiTheme="minorHAnsi"/>
          <w:sz w:val="24"/>
          <w:szCs w:val="24"/>
          <w:lang w:val="es-AR"/>
        </w:rPr>
        <w:tab/>
        <w:t>Informe de Gestión Ambiental y Social.</w:t>
      </w:r>
    </w:p>
    <w:p w:rsidR="00B75F78" w:rsidRPr="00B75F78" w:rsidRDefault="00B75F78">
      <w:pPr>
        <w:ind w:left="993"/>
        <w:rPr>
          <w:rFonts w:asciiTheme="minorHAnsi" w:hAnsiTheme="minorHAnsi"/>
          <w:strike/>
          <w:sz w:val="24"/>
          <w:szCs w:val="24"/>
          <w:lang w:val="es-AR"/>
        </w:rPr>
      </w:pPr>
      <w:r>
        <w:rPr>
          <w:rFonts w:asciiTheme="minorHAnsi" w:hAnsiTheme="minorHAnsi"/>
          <w:sz w:val="24"/>
          <w:szCs w:val="24"/>
          <w:lang w:val="es-AR"/>
        </w:rPr>
        <w:t xml:space="preserve">Apéndice II: </w:t>
      </w:r>
      <w:r w:rsidR="001A022C" w:rsidRPr="00B75F78">
        <w:rPr>
          <w:rFonts w:asciiTheme="minorHAnsi" w:hAnsiTheme="minorHAnsi"/>
          <w:sz w:val="24"/>
          <w:szCs w:val="24"/>
          <w:lang w:val="es-AR"/>
        </w:rPr>
        <w:t>Resolución Ministerial Nro. 1304/13.</w:t>
      </w:r>
    </w:p>
    <w:p w:rsidR="001767C2" w:rsidRPr="004C02D5" w:rsidRDefault="001767C2" w:rsidP="001767C2">
      <w:pPr>
        <w:spacing w:before="120" w:after="120"/>
        <w:ind w:left="993" w:hanging="993"/>
        <w:rPr>
          <w:rFonts w:asciiTheme="minorHAnsi" w:hAnsiTheme="minorHAnsi" w:cs="Times New Roman"/>
          <w:sz w:val="24"/>
          <w:szCs w:val="24"/>
          <w:lang w:val="es-AR"/>
        </w:rPr>
      </w:pPr>
      <w:r w:rsidRPr="004C02D5">
        <w:rPr>
          <w:rFonts w:asciiTheme="minorHAnsi" w:hAnsiTheme="minorHAnsi" w:cs="Times New Roman"/>
          <w:sz w:val="24"/>
          <w:szCs w:val="24"/>
          <w:lang w:val="es-AR"/>
        </w:rPr>
        <w:t>Anexo I</w:t>
      </w:r>
      <w:r>
        <w:rPr>
          <w:rFonts w:asciiTheme="minorHAnsi" w:hAnsiTheme="minorHAnsi" w:cs="Times New Roman"/>
          <w:sz w:val="24"/>
          <w:szCs w:val="24"/>
          <w:lang w:val="es-AR"/>
        </w:rPr>
        <w:t>I</w:t>
      </w:r>
      <w:r w:rsidRPr="004C02D5">
        <w:rPr>
          <w:rFonts w:asciiTheme="minorHAnsi" w:hAnsiTheme="minorHAnsi" w:cs="Times New Roman"/>
          <w:sz w:val="24"/>
          <w:szCs w:val="24"/>
          <w:lang w:val="es-AR"/>
        </w:rPr>
        <w:t>:</w:t>
      </w:r>
      <w:r w:rsidRPr="004C02D5">
        <w:rPr>
          <w:rFonts w:asciiTheme="minorHAnsi" w:hAnsiTheme="minorHAnsi" w:cs="Times New Roman"/>
          <w:sz w:val="24"/>
          <w:szCs w:val="24"/>
          <w:lang w:val="es-AR"/>
        </w:rPr>
        <w:tab/>
        <w:t>Reglamento Operativo del Subcomponente</w:t>
      </w:r>
      <w:r w:rsidR="00CE2A49">
        <w:rPr>
          <w:rFonts w:asciiTheme="minorHAnsi" w:hAnsiTheme="minorHAnsi" w:cs="Times New Roman"/>
          <w:sz w:val="24"/>
          <w:szCs w:val="24"/>
          <w:lang w:val="es-AR"/>
        </w:rPr>
        <w:t xml:space="preserve"> </w:t>
      </w:r>
      <w:r w:rsidRPr="004C02D5">
        <w:rPr>
          <w:rFonts w:asciiTheme="minorHAnsi" w:hAnsiTheme="minorHAnsi" w:cs="Times New Roman"/>
          <w:sz w:val="24"/>
          <w:szCs w:val="24"/>
          <w:lang w:val="es-AR"/>
        </w:rPr>
        <w:t>2.</w:t>
      </w:r>
      <w:r>
        <w:rPr>
          <w:rFonts w:asciiTheme="minorHAnsi" w:hAnsiTheme="minorHAnsi" w:cs="Times New Roman"/>
          <w:sz w:val="24"/>
          <w:szCs w:val="24"/>
          <w:lang w:val="es-AR"/>
        </w:rPr>
        <w:t>2</w:t>
      </w:r>
      <w:r w:rsidRPr="004C02D5">
        <w:rPr>
          <w:rFonts w:asciiTheme="minorHAnsi" w:hAnsiTheme="minorHAnsi" w:cs="Times New Roman"/>
          <w:sz w:val="24"/>
          <w:szCs w:val="24"/>
          <w:lang w:val="es-AR"/>
        </w:rPr>
        <w:t xml:space="preserve"> "</w:t>
      </w:r>
      <w:r w:rsidRPr="001767C2">
        <w:rPr>
          <w:rFonts w:asciiTheme="minorHAnsi" w:hAnsiTheme="minorHAnsi" w:cs="Times New Roman"/>
          <w:sz w:val="24"/>
          <w:szCs w:val="24"/>
          <w:lang w:val="es-AR"/>
        </w:rPr>
        <w:t>Fortalecimiento de la Gestión Escolar y Mejora de los procesos de enseñanza-aprendizaje</w:t>
      </w:r>
      <w:r w:rsidRPr="004C02D5">
        <w:rPr>
          <w:rFonts w:asciiTheme="minorHAnsi" w:hAnsiTheme="minorHAnsi" w:cs="Times New Roman"/>
          <w:sz w:val="24"/>
          <w:szCs w:val="24"/>
          <w:lang w:val="es-AR"/>
        </w:rPr>
        <w:t>".</w:t>
      </w:r>
    </w:p>
    <w:p w:rsidR="001767C2" w:rsidRPr="004C02D5" w:rsidRDefault="001767C2" w:rsidP="001767C2">
      <w:pPr>
        <w:spacing w:before="120" w:after="120"/>
        <w:ind w:left="993" w:hanging="993"/>
        <w:rPr>
          <w:rFonts w:asciiTheme="minorHAnsi" w:hAnsiTheme="minorHAnsi" w:cs="Times New Roman"/>
          <w:sz w:val="24"/>
          <w:szCs w:val="24"/>
          <w:lang w:val="es-AR"/>
        </w:rPr>
      </w:pPr>
      <w:r w:rsidRPr="004C02D5">
        <w:rPr>
          <w:rFonts w:asciiTheme="minorHAnsi" w:hAnsiTheme="minorHAnsi" w:cs="Times New Roman"/>
          <w:sz w:val="24"/>
          <w:szCs w:val="24"/>
          <w:lang w:val="es-AR"/>
        </w:rPr>
        <w:t>Anexo I</w:t>
      </w:r>
      <w:r>
        <w:rPr>
          <w:rFonts w:asciiTheme="minorHAnsi" w:hAnsiTheme="minorHAnsi" w:cs="Times New Roman"/>
          <w:sz w:val="24"/>
          <w:szCs w:val="24"/>
          <w:lang w:val="es-AR"/>
        </w:rPr>
        <w:t>II</w:t>
      </w:r>
      <w:r w:rsidRPr="004C02D5">
        <w:rPr>
          <w:rFonts w:asciiTheme="minorHAnsi" w:hAnsiTheme="minorHAnsi" w:cs="Times New Roman"/>
          <w:sz w:val="24"/>
          <w:szCs w:val="24"/>
          <w:lang w:val="es-AR"/>
        </w:rPr>
        <w:t>:</w:t>
      </w:r>
      <w:r w:rsidRPr="004C02D5">
        <w:rPr>
          <w:rFonts w:asciiTheme="minorHAnsi" w:hAnsiTheme="minorHAnsi" w:cs="Times New Roman"/>
          <w:sz w:val="24"/>
          <w:szCs w:val="24"/>
          <w:lang w:val="es-AR"/>
        </w:rPr>
        <w:tab/>
        <w:t>Reglamento Operativo del Subcomponente</w:t>
      </w:r>
      <w:r w:rsidR="00CE2A49">
        <w:rPr>
          <w:rFonts w:asciiTheme="minorHAnsi" w:hAnsiTheme="minorHAnsi" w:cs="Times New Roman"/>
          <w:sz w:val="24"/>
          <w:szCs w:val="24"/>
          <w:lang w:val="es-AR"/>
        </w:rPr>
        <w:t xml:space="preserve"> </w:t>
      </w:r>
      <w:r w:rsidRPr="004C02D5">
        <w:rPr>
          <w:rFonts w:asciiTheme="minorHAnsi" w:hAnsiTheme="minorHAnsi" w:cs="Times New Roman"/>
          <w:sz w:val="24"/>
          <w:szCs w:val="24"/>
          <w:lang w:val="es-AR"/>
        </w:rPr>
        <w:t>2.</w:t>
      </w:r>
      <w:r>
        <w:rPr>
          <w:rFonts w:asciiTheme="minorHAnsi" w:hAnsiTheme="minorHAnsi" w:cs="Times New Roman"/>
          <w:sz w:val="24"/>
          <w:szCs w:val="24"/>
          <w:lang w:val="es-AR"/>
        </w:rPr>
        <w:t>3</w:t>
      </w:r>
      <w:r w:rsidRPr="004C02D5">
        <w:rPr>
          <w:rFonts w:asciiTheme="minorHAnsi" w:hAnsiTheme="minorHAnsi" w:cs="Times New Roman"/>
          <w:sz w:val="24"/>
          <w:szCs w:val="24"/>
          <w:lang w:val="es-AR"/>
        </w:rPr>
        <w:t xml:space="preserve"> "</w:t>
      </w:r>
      <w:r w:rsidRPr="001767C2">
        <w:rPr>
          <w:rFonts w:asciiTheme="minorHAnsi" w:hAnsiTheme="minorHAnsi" w:cs="Times New Roman"/>
          <w:sz w:val="24"/>
          <w:szCs w:val="24"/>
          <w:lang w:val="es-AR"/>
        </w:rPr>
        <w:t>Evaluación y Monitoreo</w:t>
      </w:r>
      <w:r w:rsidRPr="004C02D5">
        <w:rPr>
          <w:rFonts w:asciiTheme="minorHAnsi" w:hAnsiTheme="minorHAnsi" w:cs="Times New Roman"/>
          <w:sz w:val="24"/>
          <w:szCs w:val="24"/>
          <w:lang w:val="es-AR"/>
        </w:rPr>
        <w:t>".</w:t>
      </w:r>
    </w:p>
    <w:p w:rsidR="00A80DD6" w:rsidRPr="004C02D5" w:rsidRDefault="004A425D" w:rsidP="00D659B6">
      <w:pPr>
        <w:spacing w:before="120" w:after="120"/>
        <w:ind w:left="993" w:hanging="993"/>
        <w:rPr>
          <w:rFonts w:asciiTheme="minorHAnsi" w:hAnsiTheme="minorHAnsi" w:cs="Times New Roman"/>
          <w:sz w:val="24"/>
          <w:szCs w:val="24"/>
          <w:lang w:val="es-AR"/>
        </w:rPr>
      </w:pPr>
      <w:r w:rsidRPr="004C02D5">
        <w:rPr>
          <w:rFonts w:asciiTheme="minorHAnsi" w:hAnsiTheme="minorHAnsi" w:cs="Times New Roman"/>
          <w:sz w:val="24"/>
          <w:szCs w:val="24"/>
          <w:lang w:val="es-AR"/>
        </w:rPr>
        <w:t>Anexo I</w:t>
      </w:r>
      <w:r w:rsidR="001767C2">
        <w:rPr>
          <w:rFonts w:asciiTheme="minorHAnsi" w:hAnsiTheme="minorHAnsi" w:cs="Times New Roman"/>
          <w:sz w:val="24"/>
          <w:szCs w:val="24"/>
          <w:lang w:val="es-AR"/>
        </w:rPr>
        <w:t>V</w:t>
      </w:r>
      <w:r w:rsidRPr="004C02D5">
        <w:rPr>
          <w:rFonts w:asciiTheme="minorHAnsi" w:hAnsiTheme="minorHAnsi" w:cs="Times New Roman"/>
          <w:sz w:val="24"/>
          <w:szCs w:val="24"/>
          <w:lang w:val="es-AR"/>
        </w:rPr>
        <w:t>:</w:t>
      </w:r>
      <w:r w:rsidRPr="004C02D5">
        <w:rPr>
          <w:rFonts w:asciiTheme="minorHAnsi" w:hAnsiTheme="minorHAnsi" w:cs="Times New Roman"/>
          <w:sz w:val="24"/>
          <w:szCs w:val="24"/>
          <w:lang w:val="es-AR"/>
        </w:rPr>
        <w:tab/>
      </w:r>
      <w:r w:rsidR="000B1474">
        <w:rPr>
          <w:rFonts w:asciiTheme="minorHAnsi" w:hAnsiTheme="minorHAnsi" w:cs="Times New Roman"/>
          <w:sz w:val="24"/>
          <w:szCs w:val="24"/>
          <w:lang w:val="es-AR"/>
        </w:rPr>
        <w:t xml:space="preserve">Modelo de </w:t>
      </w:r>
      <w:r w:rsidR="00927CD1" w:rsidRPr="004C02D5">
        <w:rPr>
          <w:rFonts w:asciiTheme="minorHAnsi" w:hAnsiTheme="minorHAnsi" w:cs="Times New Roman"/>
          <w:sz w:val="24"/>
          <w:szCs w:val="24"/>
          <w:lang w:val="es-AR"/>
        </w:rPr>
        <w:t>Convenio de Adhesión.</w:t>
      </w:r>
    </w:p>
    <w:p w:rsidR="00A80DD6" w:rsidRPr="004C02D5" w:rsidRDefault="00A80DD6" w:rsidP="00D659B6">
      <w:pPr>
        <w:spacing w:before="120" w:after="120"/>
        <w:ind w:left="993" w:hanging="993"/>
        <w:rPr>
          <w:rFonts w:asciiTheme="minorHAnsi" w:hAnsiTheme="minorHAnsi" w:cs="Times New Roman"/>
          <w:sz w:val="24"/>
          <w:szCs w:val="24"/>
          <w:lang w:val="es-AR"/>
        </w:rPr>
      </w:pPr>
      <w:r w:rsidRPr="004C02D5">
        <w:rPr>
          <w:rFonts w:asciiTheme="minorHAnsi" w:hAnsiTheme="minorHAnsi" w:cs="Times New Roman"/>
          <w:sz w:val="24"/>
          <w:szCs w:val="24"/>
          <w:lang w:val="es-AR"/>
        </w:rPr>
        <w:t xml:space="preserve">Anexo </w:t>
      </w:r>
      <w:r w:rsidR="001767C2">
        <w:rPr>
          <w:rFonts w:asciiTheme="minorHAnsi" w:hAnsiTheme="minorHAnsi" w:cs="Times New Roman"/>
          <w:sz w:val="24"/>
          <w:szCs w:val="24"/>
          <w:lang w:val="es-AR"/>
        </w:rPr>
        <w:t>V</w:t>
      </w:r>
      <w:r w:rsidR="00BD3CA3" w:rsidRPr="004C02D5">
        <w:rPr>
          <w:rFonts w:asciiTheme="minorHAnsi" w:hAnsiTheme="minorHAnsi" w:cs="Times New Roman"/>
          <w:sz w:val="24"/>
          <w:szCs w:val="24"/>
          <w:lang w:val="es-AR"/>
        </w:rPr>
        <w:t>:</w:t>
      </w:r>
      <w:r w:rsidR="00B75F78">
        <w:rPr>
          <w:rFonts w:asciiTheme="minorHAnsi" w:hAnsiTheme="minorHAnsi" w:cs="Times New Roman"/>
          <w:sz w:val="24"/>
          <w:szCs w:val="24"/>
          <w:lang w:val="es-AR"/>
        </w:rPr>
        <w:t xml:space="preserve"> </w:t>
      </w:r>
      <w:r w:rsidRPr="004C02D5">
        <w:rPr>
          <w:rFonts w:asciiTheme="minorHAnsi" w:hAnsiTheme="minorHAnsi" w:cs="Times New Roman"/>
          <w:sz w:val="24"/>
          <w:szCs w:val="24"/>
          <w:lang w:val="es-AR"/>
        </w:rPr>
        <w:t>Matriz de Resultados</w:t>
      </w:r>
      <w:r w:rsidR="0086527E" w:rsidRPr="004C02D5">
        <w:rPr>
          <w:rFonts w:asciiTheme="minorHAnsi" w:hAnsiTheme="minorHAnsi" w:cs="Times New Roman"/>
          <w:sz w:val="24"/>
          <w:szCs w:val="24"/>
          <w:lang w:val="es-AR"/>
        </w:rPr>
        <w:t>.</w:t>
      </w:r>
    </w:p>
    <w:p w:rsidR="00A80DD6" w:rsidRPr="008A508F" w:rsidRDefault="00A80DD6" w:rsidP="00D659B6">
      <w:pPr>
        <w:spacing w:before="120" w:after="120"/>
        <w:ind w:left="993" w:hanging="993"/>
        <w:rPr>
          <w:rFonts w:asciiTheme="minorHAnsi" w:hAnsiTheme="minorHAnsi" w:cs="Times New Roman"/>
          <w:sz w:val="24"/>
          <w:szCs w:val="24"/>
          <w:lang w:val="es-AR"/>
        </w:rPr>
      </w:pPr>
      <w:r w:rsidRPr="008A508F">
        <w:rPr>
          <w:rFonts w:asciiTheme="minorHAnsi" w:hAnsiTheme="minorHAnsi" w:cs="Times New Roman"/>
          <w:sz w:val="24"/>
          <w:szCs w:val="24"/>
          <w:lang w:val="es-AR"/>
        </w:rPr>
        <w:t xml:space="preserve">Anexo </w:t>
      </w:r>
      <w:r w:rsidR="0015061F" w:rsidRPr="008A508F">
        <w:rPr>
          <w:rFonts w:asciiTheme="minorHAnsi" w:hAnsiTheme="minorHAnsi" w:cs="Times New Roman"/>
          <w:sz w:val="24"/>
          <w:szCs w:val="24"/>
          <w:lang w:val="es-AR"/>
        </w:rPr>
        <w:t>V</w:t>
      </w:r>
      <w:r w:rsidR="001767C2" w:rsidRPr="008A508F">
        <w:rPr>
          <w:rFonts w:asciiTheme="minorHAnsi" w:hAnsiTheme="minorHAnsi" w:cs="Times New Roman"/>
          <w:sz w:val="24"/>
          <w:szCs w:val="24"/>
          <w:lang w:val="es-AR"/>
        </w:rPr>
        <w:t>I</w:t>
      </w:r>
      <w:r w:rsidR="00BD3CA3" w:rsidRPr="008A508F">
        <w:rPr>
          <w:rFonts w:asciiTheme="minorHAnsi" w:hAnsiTheme="minorHAnsi" w:cs="Times New Roman"/>
          <w:sz w:val="24"/>
          <w:szCs w:val="24"/>
          <w:lang w:val="es-AR"/>
        </w:rPr>
        <w:t>:</w:t>
      </w:r>
      <w:r w:rsidR="00B75F78">
        <w:rPr>
          <w:rFonts w:asciiTheme="minorHAnsi" w:hAnsiTheme="minorHAnsi" w:cs="Times New Roman"/>
          <w:sz w:val="24"/>
          <w:szCs w:val="24"/>
          <w:lang w:val="es-AR"/>
        </w:rPr>
        <w:t xml:space="preserve"> </w:t>
      </w:r>
      <w:r w:rsidRPr="008A508F">
        <w:rPr>
          <w:rFonts w:asciiTheme="minorHAnsi" w:hAnsiTheme="minorHAnsi" w:cs="Times New Roman"/>
          <w:sz w:val="24"/>
          <w:szCs w:val="24"/>
          <w:lang w:val="es-AR"/>
        </w:rPr>
        <w:t>Matriz de Mitigación de Riesgos</w:t>
      </w:r>
      <w:r w:rsidR="0086527E" w:rsidRPr="008A508F">
        <w:rPr>
          <w:rFonts w:asciiTheme="minorHAnsi" w:hAnsiTheme="minorHAnsi" w:cs="Times New Roman"/>
          <w:sz w:val="24"/>
          <w:szCs w:val="24"/>
          <w:lang w:val="es-AR"/>
        </w:rPr>
        <w:t>.</w:t>
      </w:r>
    </w:p>
    <w:p w:rsidR="005D1D13" w:rsidRPr="004C02D5" w:rsidRDefault="005D1D13" w:rsidP="00D659B6">
      <w:pPr>
        <w:spacing w:before="120" w:after="120"/>
        <w:rPr>
          <w:rFonts w:asciiTheme="minorHAnsi" w:hAnsiTheme="minorHAnsi" w:cs="Times New Roman"/>
          <w:lang w:val="es-AR"/>
        </w:rPr>
      </w:pPr>
    </w:p>
    <w:p w:rsidR="005D1D13" w:rsidRPr="004C02D5" w:rsidRDefault="005D1D13">
      <w:pPr>
        <w:rPr>
          <w:rFonts w:asciiTheme="minorHAnsi" w:hAnsiTheme="minorHAnsi" w:cs="Times New Roman"/>
          <w:lang w:val="es-AR"/>
        </w:rPr>
      </w:pPr>
    </w:p>
    <w:p w:rsidR="005D1D13" w:rsidRPr="004C02D5" w:rsidRDefault="005D1D13">
      <w:pPr>
        <w:rPr>
          <w:rFonts w:asciiTheme="minorHAnsi" w:hAnsiTheme="minorHAnsi" w:cs="Times New Roman"/>
          <w:lang w:val="es-AR"/>
        </w:rPr>
      </w:pPr>
    </w:p>
    <w:p w:rsidR="005D1D13" w:rsidRPr="004C02D5" w:rsidRDefault="005D1D13">
      <w:pPr>
        <w:tabs>
          <w:tab w:val="left" w:pos="1276"/>
        </w:tabs>
        <w:rPr>
          <w:rFonts w:asciiTheme="minorHAnsi" w:hAnsiTheme="minorHAnsi" w:cs="Times New Roman"/>
          <w:lang w:val="es-AR"/>
        </w:rPr>
      </w:pPr>
    </w:p>
    <w:p w:rsidR="005D1D13" w:rsidRPr="004C02D5" w:rsidRDefault="005D1D13">
      <w:pPr>
        <w:tabs>
          <w:tab w:val="left" w:pos="1276"/>
        </w:tabs>
        <w:rPr>
          <w:rFonts w:asciiTheme="minorHAnsi" w:hAnsiTheme="minorHAnsi" w:cs="Times New Roman"/>
          <w:lang w:val="es-AR"/>
        </w:rPr>
      </w:pPr>
    </w:p>
    <w:p w:rsidR="005D1D13" w:rsidRPr="004C02D5" w:rsidRDefault="005D1D13">
      <w:pPr>
        <w:tabs>
          <w:tab w:val="left" w:pos="1276"/>
        </w:tabs>
        <w:rPr>
          <w:rFonts w:asciiTheme="minorHAnsi" w:hAnsiTheme="minorHAnsi" w:cs="Times New Roman"/>
          <w:lang w:val="es-AR"/>
        </w:rPr>
      </w:pPr>
    </w:p>
    <w:p w:rsidR="005D1D13" w:rsidRPr="004C02D5" w:rsidRDefault="005D1D13">
      <w:pPr>
        <w:tabs>
          <w:tab w:val="left" w:pos="1276"/>
        </w:tabs>
        <w:rPr>
          <w:rFonts w:asciiTheme="minorHAnsi" w:hAnsiTheme="minorHAnsi" w:cs="Times New Roman"/>
          <w:lang w:val="es-AR"/>
        </w:rPr>
      </w:pPr>
    </w:p>
    <w:p w:rsidR="005D1D13" w:rsidRPr="00AF11B9" w:rsidRDefault="002A2287" w:rsidP="009A154C">
      <w:pPr>
        <w:pStyle w:val="Ttulo1"/>
        <w:numPr>
          <w:ilvl w:val="0"/>
          <w:numId w:val="27"/>
        </w:numPr>
        <w:spacing w:before="120"/>
        <w:rPr>
          <w:rFonts w:asciiTheme="minorHAnsi" w:hAnsiTheme="minorHAnsi"/>
          <w:color w:val="31849B" w:themeColor="accent5" w:themeShade="BF"/>
        </w:rPr>
      </w:pPr>
      <w:r w:rsidRPr="004C02D5">
        <w:rPr>
          <w:rFonts w:asciiTheme="minorHAnsi" w:hAnsiTheme="minorHAnsi" w:cs="Times New Roman"/>
          <w:lang w:val="es-AR"/>
        </w:rPr>
        <w:br w:type="page"/>
      </w:r>
      <w:bookmarkStart w:id="12" w:name="_Toc456708977"/>
      <w:bookmarkStart w:id="13" w:name="_Toc47600784"/>
      <w:r w:rsidR="005D1D13" w:rsidRPr="00AF11B9">
        <w:rPr>
          <w:rFonts w:asciiTheme="minorHAnsi" w:hAnsiTheme="minorHAnsi"/>
          <w:color w:val="31849B" w:themeColor="accent5" w:themeShade="BF"/>
        </w:rPr>
        <w:lastRenderedPageBreak/>
        <w:t>INTRODUCCIÓN</w:t>
      </w:r>
      <w:r w:rsidR="00750850">
        <w:rPr>
          <w:rFonts w:asciiTheme="minorHAnsi" w:hAnsiTheme="minorHAnsi"/>
          <w:color w:val="31849B" w:themeColor="accent5" w:themeShade="BF"/>
        </w:rPr>
        <w:t xml:space="preserve">,SÍNTESIS </w:t>
      </w:r>
      <w:r w:rsidR="005D1D13" w:rsidRPr="00AF11B9">
        <w:rPr>
          <w:rFonts w:asciiTheme="minorHAnsi" w:hAnsiTheme="minorHAnsi"/>
          <w:color w:val="31849B" w:themeColor="accent5" w:themeShade="BF"/>
        </w:rPr>
        <w:t>Y DEFINICIONES</w:t>
      </w:r>
      <w:bookmarkEnd w:id="1"/>
      <w:bookmarkEnd w:id="2"/>
      <w:bookmarkEnd w:id="3"/>
      <w:bookmarkEnd w:id="4"/>
      <w:bookmarkEnd w:id="5"/>
      <w:bookmarkEnd w:id="6"/>
      <w:bookmarkEnd w:id="7"/>
      <w:bookmarkEnd w:id="8"/>
      <w:bookmarkEnd w:id="9"/>
      <w:bookmarkEnd w:id="10"/>
      <w:bookmarkEnd w:id="12"/>
      <w:bookmarkEnd w:id="13"/>
    </w:p>
    <w:p w:rsidR="005315BB" w:rsidRDefault="005315BB">
      <w:pPr>
        <w:pStyle w:val="Ttulo2"/>
        <w:spacing w:before="120" w:line="288" w:lineRule="auto"/>
        <w:ind w:left="720"/>
        <w:rPr>
          <w:rFonts w:asciiTheme="minorHAnsi" w:hAnsiTheme="minorHAnsi" w:cstheme="minorHAnsi"/>
          <w:b/>
          <w:sz w:val="22"/>
          <w:szCs w:val="22"/>
          <w:lang w:val="es-AR"/>
        </w:rPr>
      </w:pPr>
      <w:bookmarkStart w:id="14" w:name="_Toc48461676"/>
      <w:bookmarkStart w:id="15" w:name="_Toc106996750"/>
      <w:bookmarkStart w:id="16" w:name="_Toc106996886"/>
      <w:bookmarkStart w:id="17" w:name="_Toc108506418"/>
      <w:bookmarkStart w:id="18" w:name="_Toc110493043"/>
      <w:bookmarkStart w:id="19" w:name="_Toc134589614"/>
      <w:bookmarkStart w:id="20" w:name="_Toc202247752"/>
      <w:bookmarkStart w:id="21" w:name="_Toc275251389"/>
      <w:bookmarkStart w:id="22" w:name="_Toc277842711"/>
      <w:bookmarkStart w:id="23" w:name="_Toc456708978"/>
    </w:p>
    <w:p w:rsidR="00337882" w:rsidRPr="00A015F6" w:rsidRDefault="00A015F6" w:rsidP="009A154C">
      <w:pPr>
        <w:pStyle w:val="Ttulo2"/>
        <w:numPr>
          <w:ilvl w:val="0"/>
          <w:numId w:val="26"/>
        </w:numPr>
        <w:spacing w:before="120" w:line="288" w:lineRule="auto"/>
        <w:rPr>
          <w:rFonts w:asciiTheme="minorHAnsi" w:hAnsiTheme="minorHAnsi" w:cstheme="minorHAnsi"/>
          <w:b/>
          <w:sz w:val="22"/>
          <w:szCs w:val="22"/>
          <w:lang w:val="es-AR"/>
        </w:rPr>
      </w:pPr>
      <w:bookmarkStart w:id="24" w:name="_Toc47600785"/>
      <w:r w:rsidRPr="00A015F6">
        <w:rPr>
          <w:rFonts w:asciiTheme="minorHAnsi" w:hAnsiTheme="minorHAnsi" w:cstheme="minorHAnsi"/>
          <w:b/>
          <w:sz w:val="22"/>
          <w:szCs w:val="22"/>
          <w:lang w:val="es-AR"/>
        </w:rPr>
        <w:t>Introducción</w:t>
      </w:r>
      <w:bookmarkEnd w:id="24"/>
    </w:p>
    <w:p w:rsidR="00337882" w:rsidRPr="00260E00" w:rsidRDefault="00AC513C" w:rsidP="00337882">
      <w:pPr>
        <w:pStyle w:val="Paragraph"/>
        <w:numPr>
          <w:ilvl w:val="0"/>
          <w:numId w:val="0"/>
        </w:numPr>
        <w:spacing w:line="276" w:lineRule="auto"/>
        <w:jc w:val="both"/>
        <w:rPr>
          <w:rFonts w:asciiTheme="minorHAnsi" w:hAnsiTheme="minorHAnsi" w:cs="Times New Roman"/>
          <w:lang w:val="es-AR"/>
        </w:rPr>
      </w:pPr>
      <w:r w:rsidRPr="00AC513C">
        <w:rPr>
          <w:rFonts w:asciiTheme="minorHAnsi" w:hAnsiTheme="minorHAnsi" w:cs="Times New Roman"/>
          <w:lang w:val="es-AR"/>
        </w:rPr>
        <w:t xml:space="preserve">El presente Reglamento Operativo y sus Anexos </w:t>
      </w:r>
      <w:r w:rsidR="00A765CA" w:rsidRPr="00AC513C">
        <w:rPr>
          <w:rFonts w:asciiTheme="minorHAnsi" w:hAnsiTheme="minorHAnsi" w:cs="Times New Roman"/>
          <w:lang w:val="es-AR"/>
        </w:rPr>
        <w:t>(RO)</w:t>
      </w:r>
      <w:r w:rsidR="00A765CA">
        <w:rPr>
          <w:rFonts w:asciiTheme="minorHAnsi" w:hAnsiTheme="minorHAnsi" w:cs="Times New Roman"/>
          <w:lang w:val="es-AR"/>
        </w:rPr>
        <w:t>,</w:t>
      </w:r>
      <w:r w:rsidRPr="00AC513C">
        <w:rPr>
          <w:rFonts w:asciiTheme="minorHAnsi" w:hAnsiTheme="minorHAnsi" w:cs="Times New Roman"/>
          <w:lang w:val="es-AR"/>
        </w:rPr>
        <w:t xml:space="preserve">establecen los procedimientos, mecanismos y reglas que resultan aplicables al </w:t>
      </w:r>
      <w:r w:rsidR="00164BDC" w:rsidRPr="00164BDC">
        <w:rPr>
          <w:rFonts w:asciiTheme="minorHAnsi" w:hAnsiTheme="minorHAnsi" w:cs="Times New Roman"/>
          <w:b/>
          <w:i/>
          <w:kern w:val="0"/>
          <w:lang w:val="es-AR" w:eastAsia="es-ES"/>
        </w:rPr>
        <w:t xml:space="preserve">Componente II </w:t>
      </w:r>
      <w:r w:rsidR="00164BDC" w:rsidRPr="00164BDC">
        <w:rPr>
          <w:rFonts w:asciiTheme="minorHAnsi" w:hAnsiTheme="minorHAnsi" w:cs="Times New Roman"/>
          <w:i/>
          <w:kern w:val="0"/>
          <w:lang w:val="es-AR" w:eastAsia="es-ES"/>
        </w:rPr>
        <w:t xml:space="preserve">del </w:t>
      </w:r>
      <w:r w:rsidR="002A7871" w:rsidRPr="00FC624C">
        <w:rPr>
          <w:rFonts w:asciiTheme="minorHAnsi" w:hAnsiTheme="minorHAnsi" w:cs="Times New Roman"/>
          <w:b/>
          <w:i/>
          <w:kern w:val="0"/>
          <w:lang w:val="es-AR" w:eastAsia="es-ES"/>
        </w:rPr>
        <w:t>Programa de Apoyo al Plan Nacional de Primera Infancia y a la Política de Universalización de la Educación Inicial</w:t>
      </w:r>
      <w:r w:rsidR="002A7871" w:rsidRPr="002A7871">
        <w:rPr>
          <w:rFonts w:asciiTheme="minorHAnsi" w:hAnsiTheme="minorHAnsi" w:cs="Times New Roman"/>
          <w:kern w:val="0"/>
          <w:lang w:val="es-AR" w:eastAsia="es-ES"/>
        </w:rPr>
        <w:t>, en adelante</w:t>
      </w:r>
      <w:r w:rsidR="008118B3" w:rsidRPr="00193B2B">
        <w:rPr>
          <w:rFonts w:asciiTheme="minorHAnsi" w:hAnsiTheme="minorHAnsi" w:cstheme="minorHAnsi"/>
          <w:lang w:val="es-AR"/>
        </w:rPr>
        <w:t xml:space="preserve"> “</w:t>
      </w:r>
      <w:r w:rsidR="00164BDC" w:rsidRPr="00164BDC">
        <w:rPr>
          <w:rFonts w:asciiTheme="minorHAnsi" w:hAnsiTheme="minorHAnsi" w:cstheme="minorHAnsi"/>
          <w:b/>
          <w:lang w:val="es-AR"/>
        </w:rPr>
        <w:t>el Programa</w:t>
      </w:r>
      <w:r w:rsidR="008118B3" w:rsidRPr="00193B2B">
        <w:rPr>
          <w:rFonts w:asciiTheme="minorHAnsi" w:hAnsiTheme="minorHAnsi" w:cstheme="minorHAnsi"/>
          <w:lang w:val="es-AR"/>
        </w:rPr>
        <w:t>”</w:t>
      </w:r>
      <w:r w:rsidR="00B76A93" w:rsidRPr="00193B2B">
        <w:rPr>
          <w:rFonts w:asciiTheme="minorHAnsi" w:hAnsiTheme="minorHAnsi" w:cstheme="minorHAnsi"/>
          <w:lang w:val="es-AR"/>
        </w:rPr>
        <w:t xml:space="preserve">, el cual </w:t>
      </w:r>
      <w:r w:rsidR="00B24E6E">
        <w:rPr>
          <w:rFonts w:asciiTheme="minorHAnsi" w:hAnsiTheme="minorHAnsi" w:cstheme="minorHAnsi"/>
          <w:lang w:val="es-AR"/>
        </w:rPr>
        <w:t>forma parte d</w:t>
      </w:r>
      <w:r w:rsidR="00D605D4">
        <w:rPr>
          <w:rFonts w:asciiTheme="minorHAnsi" w:hAnsiTheme="minorHAnsi" w:cstheme="minorHAnsi"/>
          <w:lang w:val="es-AR"/>
        </w:rPr>
        <w:t xml:space="preserve">el primer Préstamo </w:t>
      </w:r>
      <w:r w:rsidR="00B76A93" w:rsidRPr="00193B2B">
        <w:rPr>
          <w:rFonts w:asciiTheme="minorHAnsi" w:hAnsiTheme="minorHAnsi" w:cstheme="minorHAnsi"/>
          <w:lang w:val="es-AR"/>
        </w:rPr>
        <w:t xml:space="preserve">de </w:t>
      </w:r>
      <w:r w:rsidR="00D605D4">
        <w:rPr>
          <w:rFonts w:asciiTheme="minorHAnsi" w:hAnsiTheme="minorHAnsi" w:cstheme="minorHAnsi"/>
          <w:lang w:val="es-AR"/>
        </w:rPr>
        <w:t>l</w:t>
      </w:r>
      <w:r w:rsidR="00B76A93" w:rsidRPr="00193B2B">
        <w:rPr>
          <w:rFonts w:asciiTheme="minorHAnsi" w:hAnsiTheme="minorHAnsi" w:cstheme="minorHAnsi"/>
          <w:lang w:val="es-AR"/>
        </w:rPr>
        <w:t>a Línea de Crédito Condicional para Proyectos de Inversión (CCLIP)</w:t>
      </w:r>
      <w:r w:rsidR="00B75F78">
        <w:rPr>
          <w:rFonts w:asciiTheme="minorHAnsi" w:hAnsiTheme="minorHAnsi" w:cstheme="minorHAnsi"/>
          <w:lang w:val="es-AR"/>
        </w:rPr>
        <w:t xml:space="preserve"> </w:t>
      </w:r>
      <w:r w:rsidR="00D605D4">
        <w:rPr>
          <w:rFonts w:asciiTheme="minorHAnsi" w:hAnsiTheme="minorHAnsi" w:cstheme="minorHAnsi"/>
          <w:lang w:val="es-AR"/>
        </w:rPr>
        <w:t>N°AR-O0003</w:t>
      </w:r>
      <w:r w:rsidR="002A7871" w:rsidRPr="00193B2B">
        <w:rPr>
          <w:rFonts w:asciiTheme="minorHAnsi" w:hAnsiTheme="minorHAnsi" w:cstheme="minorHAnsi"/>
          <w:lang w:val="es-AR"/>
        </w:rPr>
        <w:t>.</w:t>
      </w:r>
    </w:p>
    <w:p w:rsidR="00337882" w:rsidRDefault="00AC513C" w:rsidP="00337882">
      <w:pPr>
        <w:pStyle w:val="Paragraph"/>
        <w:numPr>
          <w:ilvl w:val="0"/>
          <w:numId w:val="0"/>
        </w:numPr>
        <w:spacing w:line="276" w:lineRule="auto"/>
        <w:jc w:val="both"/>
        <w:rPr>
          <w:rFonts w:asciiTheme="minorHAnsi" w:hAnsiTheme="minorHAnsi" w:cs="Times New Roman"/>
          <w:lang w:val="es-AR"/>
        </w:rPr>
      </w:pPr>
      <w:r w:rsidRPr="00AC513C">
        <w:rPr>
          <w:rFonts w:asciiTheme="minorHAnsi" w:hAnsiTheme="minorHAnsi" w:cs="Times New Roman"/>
          <w:lang w:val="es-AR"/>
        </w:rPr>
        <w:t>El PRINI I</w:t>
      </w:r>
      <w:r w:rsidR="00B75F78">
        <w:rPr>
          <w:rFonts w:asciiTheme="minorHAnsi" w:hAnsiTheme="minorHAnsi" w:cs="Times New Roman"/>
          <w:lang w:val="es-AR"/>
        </w:rPr>
        <w:t xml:space="preserve"> </w:t>
      </w:r>
      <w:r w:rsidRPr="00AC513C">
        <w:rPr>
          <w:rFonts w:asciiTheme="minorHAnsi" w:hAnsiTheme="minorHAnsi" w:cs="Times New Roman"/>
          <w:lang w:val="es-AR"/>
        </w:rPr>
        <w:t xml:space="preserve">se financia con </w:t>
      </w:r>
      <w:r w:rsidR="00D605D4">
        <w:rPr>
          <w:rFonts w:asciiTheme="minorHAnsi" w:hAnsiTheme="minorHAnsi" w:cs="Times New Roman"/>
          <w:lang w:val="es-AR"/>
        </w:rPr>
        <w:t xml:space="preserve">recursos del Banco Interamericano de Desarrollo (BID)mediante </w:t>
      </w:r>
      <w:r w:rsidR="008118B3" w:rsidRPr="00193B2B">
        <w:rPr>
          <w:rFonts w:asciiTheme="minorHAnsi" w:hAnsiTheme="minorHAnsi" w:cstheme="minorHAnsi"/>
          <w:lang w:val="es-AR"/>
        </w:rPr>
        <w:t xml:space="preserve">el </w:t>
      </w:r>
      <w:r w:rsidR="00A765CA">
        <w:rPr>
          <w:rFonts w:asciiTheme="minorHAnsi" w:hAnsiTheme="minorHAnsi" w:cstheme="minorHAnsi"/>
          <w:lang w:val="es-AR"/>
        </w:rPr>
        <w:t>P</w:t>
      </w:r>
      <w:r w:rsidR="008118B3" w:rsidRPr="00193B2B">
        <w:rPr>
          <w:rFonts w:asciiTheme="minorHAnsi" w:hAnsiTheme="minorHAnsi" w:cstheme="minorHAnsi"/>
          <w:lang w:val="es-AR"/>
        </w:rPr>
        <w:t xml:space="preserve">réstamo </w:t>
      </w:r>
      <w:r w:rsidR="00A765CA">
        <w:rPr>
          <w:rFonts w:asciiTheme="minorHAnsi" w:hAnsiTheme="minorHAnsi" w:cstheme="minorHAnsi"/>
          <w:lang w:val="es-AR"/>
        </w:rPr>
        <w:t xml:space="preserve">BID </w:t>
      </w:r>
      <w:r w:rsidRPr="00193B2B">
        <w:rPr>
          <w:rFonts w:asciiTheme="minorHAnsi" w:hAnsiTheme="minorHAnsi" w:cstheme="minorHAnsi"/>
          <w:lang w:val="es-AR"/>
        </w:rPr>
        <w:t>N° 4229/OC-AR</w:t>
      </w:r>
      <w:r w:rsidR="00B75F78">
        <w:rPr>
          <w:rFonts w:asciiTheme="minorHAnsi" w:hAnsiTheme="minorHAnsi" w:cstheme="minorHAnsi"/>
          <w:lang w:val="es-AR"/>
        </w:rPr>
        <w:t xml:space="preserve"> </w:t>
      </w:r>
      <w:r w:rsidR="00A50EAE" w:rsidRPr="002A7871">
        <w:rPr>
          <w:rFonts w:asciiTheme="minorHAnsi" w:hAnsiTheme="minorHAnsi" w:cs="Times New Roman"/>
          <w:lang w:val="es-AR"/>
        </w:rPr>
        <w:t>y con recursos de aporte local.</w:t>
      </w:r>
    </w:p>
    <w:p w:rsidR="00EC6810" w:rsidRDefault="00EC6810" w:rsidP="00EC6810">
      <w:pPr>
        <w:pStyle w:val="Textoindependiente"/>
        <w:rPr>
          <w:lang w:val="es-AR"/>
        </w:rPr>
      </w:pPr>
    </w:p>
    <w:p w:rsidR="005A46BE" w:rsidRPr="008644F9" w:rsidRDefault="00A015F6" w:rsidP="009A154C">
      <w:pPr>
        <w:pStyle w:val="Ttulo2"/>
        <w:numPr>
          <w:ilvl w:val="0"/>
          <w:numId w:val="26"/>
        </w:numPr>
        <w:spacing w:before="120" w:line="288" w:lineRule="auto"/>
        <w:rPr>
          <w:rFonts w:asciiTheme="minorHAnsi" w:hAnsiTheme="minorHAnsi" w:cstheme="minorHAnsi"/>
          <w:b/>
          <w:sz w:val="22"/>
          <w:szCs w:val="22"/>
          <w:lang w:val="es-AR"/>
        </w:rPr>
      </w:pPr>
      <w:bookmarkStart w:id="25" w:name="_Toc47600786"/>
      <w:r w:rsidRPr="005A46BE">
        <w:rPr>
          <w:rFonts w:asciiTheme="minorHAnsi" w:hAnsiTheme="minorHAnsi" w:cstheme="minorHAnsi"/>
          <w:b/>
          <w:sz w:val="22"/>
          <w:szCs w:val="22"/>
          <w:lang w:val="es-AR"/>
        </w:rPr>
        <w:t>Objetivo</w:t>
      </w:r>
      <w:bookmarkEnd w:id="25"/>
    </w:p>
    <w:p w:rsidR="00EC6810" w:rsidRPr="00193B2B" w:rsidRDefault="00EC6810" w:rsidP="00EC6810">
      <w:pPr>
        <w:pStyle w:val="Paragraph"/>
        <w:numPr>
          <w:ilvl w:val="0"/>
          <w:numId w:val="0"/>
        </w:numPr>
        <w:spacing w:line="276" w:lineRule="auto"/>
        <w:jc w:val="both"/>
        <w:rPr>
          <w:rFonts w:asciiTheme="minorHAnsi" w:hAnsiTheme="minorHAnsi" w:cstheme="minorHAnsi"/>
        </w:rPr>
      </w:pPr>
      <w:r w:rsidRPr="00193B2B">
        <w:rPr>
          <w:rFonts w:asciiTheme="minorHAnsi" w:hAnsiTheme="minorHAnsi" w:cstheme="minorHAnsi"/>
        </w:rPr>
        <w:t>El objetivo del CCLIP es contribuir a incrementar el número de niños de 0 a 5 años</w:t>
      </w:r>
      <w:r w:rsidR="00B75F78">
        <w:rPr>
          <w:rFonts w:asciiTheme="minorHAnsi" w:hAnsiTheme="minorHAnsi" w:cstheme="minorHAnsi"/>
        </w:rPr>
        <w:t xml:space="preserve"> </w:t>
      </w:r>
      <w:r w:rsidRPr="00193B2B">
        <w:rPr>
          <w:rFonts w:asciiTheme="minorHAnsi" w:hAnsiTheme="minorHAnsi" w:cstheme="minorHAnsi"/>
        </w:rPr>
        <w:t>que alcanza un nivel de habilidades físicas, de lenguaje y comunicación y</w:t>
      </w:r>
      <w:r w:rsidR="00B75F78">
        <w:rPr>
          <w:rFonts w:asciiTheme="minorHAnsi" w:hAnsiTheme="minorHAnsi" w:cstheme="minorHAnsi"/>
        </w:rPr>
        <w:t xml:space="preserve"> </w:t>
      </w:r>
      <w:r w:rsidRPr="00193B2B">
        <w:rPr>
          <w:rFonts w:asciiTheme="minorHAnsi" w:hAnsiTheme="minorHAnsi" w:cstheme="minorHAnsi"/>
        </w:rPr>
        <w:t xml:space="preserve">socioemocionales esperables para </w:t>
      </w:r>
      <w:r w:rsidR="00226FA0" w:rsidRPr="00193B2B">
        <w:rPr>
          <w:rFonts w:asciiTheme="minorHAnsi" w:hAnsiTheme="minorHAnsi" w:cstheme="minorHAnsi"/>
        </w:rPr>
        <w:t>su edad</w:t>
      </w:r>
      <w:r w:rsidRPr="00193B2B">
        <w:rPr>
          <w:rFonts w:asciiTheme="minorHAnsi" w:hAnsiTheme="minorHAnsi" w:cstheme="minorHAnsi"/>
        </w:rPr>
        <w:t>.</w:t>
      </w:r>
    </w:p>
    <w:p w:rsidR="00EC6810" w:rsidRDefault="00EC6810" w:rsidP="00EC6810">
      <w:pPr>
        <w:pStyle w:val="Paragraph"/>
        <w:numPr>
          <w:ilvl w:val="0"/>
          <w:numId w:val="0"/>
        </w:numPr>
        <w:spacing w:line="276" w:lineRule="auto"/>
        <w:jc w:val="both"/>
        <w:rPr>
          <w:rFonts w:asciiTheme="minorHAnsi" w:hAnsiTheme="minorHAnsi" w:cstheme="minorHAnsi"/>
        </w:rPr>
      </w:pPr>
      <w:r w:rsidRPr="00193B2B">
        <w:rPr>
          <w:rFonts w:asciiTheme="minorHAnsi" w:hAnsiTheme="minorHAnsi" w:cstheme="minorHAnsi"/>
        </w:rPr>
        <w:t xml:space="preserve">El objetivo del </w:t>
      </w:r>
      <w:r w:rsidR="00750850" w:rsidRPr="00FC624C">
        <w:rPr>
          <w:rFonts w:asciiTheme="minorHAnsi" w:hAnsiTheme="minorHAnsi" w:cs="Times New Roman"/>
          <w:b/>
          <w:i/>
          <w:kern w:val="0"/>
          <w:lang w:val="es-AR" w:eastAsia="es-ES"/>
        </w:rPr>
        <w:t>Programa de Apoyo al Plan Nacional de Primera Infancia y a la Política de Universalización de la Educación Inicial</w:t>
      </w:r>
      <w:r w:rsidR="0066479F">
        <w:rPr>
          <w:rFonts w:asciiTheme="minorHAnsi" w:hAnsiTheme="minorHAnsi" w:cs="Times New Roman"/>
          <w:b/>
          <w:i/>
          <w:kern w:val="0"/>
          <w:lang w:val="es-AR" w:eastAsia="es-ES"/>
        </w:rPr>
        <w:t xml:space="preserve"> (PRINI I)</w:t>
      </w:r>
      <w:r w:rsidR="00750850" w:rsidRPr="002A7871">
        <w:rPr>
          <w:rFonts w:asciiTheme="minorHAnsi" w:hAnsiTheme="minorHAnsi" w:cs="Times New Roman"/>
          <w:kern w:val="0"/>
          <w:lang w:val="es-AR" w:eastAsia="es-ES"/>
        </w:rPr>
        <w:t>,</w:t>
      </w:r>
      <w:r w:rsidRPr="00193B2B">
        <w:rPr>
          <w:rFonts w:asciiTheme="minorHAnsi" w:hAnsiTheme="minorHAnsi" w:cstheme="minorHAnsi"/>
        </w:rPr>
        <w:t xml:space="preserve"> es incrementar la cobertura de servicios públicos </w:t>
      </w:r>
      <w:r w:rsidR="00B75F78">
        <w:rPr>
          <w:rFonts w:asciiTheme="minorHAnsi" w:hAnsiTheme="minorHAnsi" w:cstheme="minorHAnsi"/>
        </w:rPr>
        <w:t>d</w:t>
      </w:r>
      <w:r w:rsidRPr="00193B2B">
        <w:rPr>
          <w:rFonts w:asciiTheme="minorHAnsi" w:hAnsiTheme="minorHAnsi" w:cstheme="minorHAnsi"/>
        </w:rPr>
        <w:t>irigidos</w:t>
      </w:r>
      <w:r w:rsidR="00B75F78">
        <w:rPr>
          <w:rFonts w:asciiTheme="minorHAnsi" w:hAnsiTheme="minorHAnsi" w:cstheme="minorHAnsi"/>
        </w:rPr>
        <w:t xml:space="preserve"> </w:t>
      </w:r>
      <w:r w:rsidRPr="00193B2B">
        <w:rPr>
          <w:rFonts w:asciiTheme="minorHAnsi" w:hAnsiTheme="minorHAnsi" w:cstheme="minorHAnsi"/>
        </w:rPr>
        <w:t>a</w:t>
      </w:r>
      <w:r w:rsidR="00B75F78">
        <w:rPr>
          <w:rFonts w:asciiTheme="minorHAnsi" w:hAnsiTheme="minorHAnsi" w:cstheme="minorHAnsi"/>
        </w:rPr>
        <w:t xml:space="preserve"> </w:t>
      </w:r>
      <w:r w:rsidRPr="00193B2B">
        <w:rPr>
          <w:rFonts w:asciiTheme="minorHAnsi" w:hAnsiTheme="minorHAnsi" w:cstheme="minorHAnsi"/>
        </w:rPr>
        <w:t>la</w:t>
      </w:r>
      <w:r w:rsidR="00B75F78">
        <w:rPr>
          <w:rFonts w:asciiTheme="minorHAnsi" w:hAnsiTheme="minorHAnsi" w:cstheme="minorHAnsi"/>
        </w:rPr>
        <w:t xml:space="preserve"> </w:t>
      </w:r>
      <w:r w:rsidRPr="00193B2B">
        <w:rPr>
          <w:rFonts w:asciiTheme="minorHAnsi" w:hAnsiTheme="minorHAnsi" w:cstheme="minorHAnsi"/>
        </w:rPr>
        <w:t>promoción</w:t>
      </w:r>
      <w:r w:rsidR="00B75F78">
        <w:rPr>
          <w:rFonts w:asciiTheme="minorHAnsi" w:hAnsiTheme="minorHAnsi" w:cstheme="minorHAnsi"/>
        </w:rPr>
        <w:t xml:space="preserve"> </w:t>
      </w:r>
      <w:r w:rsidRPr="00193B2B">
        <w:rPr>
          <w:rFonts w:asciiTheme="minorHAnsi" w:hAnsiTheme="minorHAnsi" w:cstheme="minorHAnsi"/>
        </w:rPr>
        <w:t>del</w:t>
      </w:r>
      <w:r w:rsidR="00B75F78">
        <w:rPr>
          <w:rFonts w:asciiTheme="minorHAnsi" w:hAnsiTheme="minorHAnsi" w:cstheme="minorHAnsi"/>
        </w:rPr>
        <w:t xml:space="preserve"> </w:t>
      </w:r>
      <w:r w:rsidRPr="00193B2B">
        <w:rPr>
          <w:rFonts w:asciiTheme="minorHAnsi" w:hAnsiTheme="minorHAnsi" w:cstheme="minorHAnsi"/>
        </w:rPr>
        <w:t>desarrollo</w:t>
      </w:r>
      <w:r w:rsidR="00B75F78">
        <w:rPr>
          <w:rFonts w:asciiTheme="minorHAnsi" w:hAnsiTheme="minorHAnsi" w:cstheme="minorHAnsi"/>
        </w:rPr>
        <w:t xml:space="preserve"> </w:t>
      </w:r>
      <w:r w:rsidRPr="00193B2B">
        <w:rPr>
          <w:rFonts w:asciiTheme="minorHAnsi" w:hAnsiTheme="minorHAnsi" w:cstheme="minorHAnsi"/>
        </w:rPr>
        <w:t>de</w:t>
      </w:r>
      <w:r w:rsidR="00B75F78">
        <w:rPr>
          <w:rFonts w:asciiTheme="minorHAnsi" w:hAnsiTheme="minorHAnsi" w:cstheme="minorHAnsi"/>
        </w:rPr>
        <w:t xml:space="preserve"> </w:t>
      </w:r>
      <w:r w:rsidRPr="00193B2B">
        <w:rPr>
          <w:rFonts w:asciiTheme="minorHAnsi" w:hAnsiTheme="minorHAnsi" w:cstheme="minorHAnsi"/>
        </w:rPr>
        <w:t>las</w:t>
      </w:r>
      <w:r w:rsidR="00B75F78">
        <w:rPr>
          <w:rFonts w:asciiTheme="minorHAnsi" w:hAnsiTheme="minorHAnsi" w:cstheme="minorHAnsi"/>
        </w:rPr>
        <w:t xml:space="preserve"> </w:t>
      </w:r>
      <w:r w:rsidRPr="00193B2B">
        <w:rPr>
          <w:rFonts w:asciiTheme="minorHAnsi" w:hAnsiTheme="minorHAnsi" w:cstheme="minorHAnsi"/>
        </w:rPr>
        <w:t>habilidades</w:t>
      </w:r>
      <w:r w:rsidR="00B75F78">
        <w:rPr>
          <w:rFonts w:asciiTheme="minorHAnsi" w:hAnsiTheme="minorHAnsi" w:cstheme="minorHAnsi"/>
        </w:rPr>
        <w:t xml:space="preserve"> </w:t>
      </w:r>
      <w:r w:rsidRPr="00193B2B">
        <w:rPr>
          <w:rFonts w:asciiTheme="minorHAnsi" w:hAnsiTheme="minorHAnsi" w:cstheme="minorHAnsi"/>
        </w:rPr>
        <w:t>físicas,</w:t>
      </w:r>
      <w:r w:rsidR="00B75F78">
        <w:rPr>
          <w:rFonts w:asciiTheme="minorHAnsi" w:hAnsiTheme="minorHAnsi" w:cstheme="minorHAnsi"/>
        </w:rPr>
        <w:t xml:space="preserve"> </w:t>
      </w:r>
      <w:r w:rsidRPr="00193B2B">
        <w:rPr>
          <w:rFonts w:asciiTheme="minorHAnsi" w:hAnsiTheme="minorHAnsi" w:cstheme="minorHAnsi"/>
        </w:rPr>
        <w:t>de</w:t>
      </w:r>
      <w:r w:rsidR="00B75F78">
        <w:rPr>
          <w:rFonts w:asciiTheme="minorHAnsi" w:hAnsiTheme="minorHAnsi" w:cstheme="minorHAnsi"/>
        </w:rPr>
        <w:t xml:space="preserve"> </w:t>
      </w:r>
      <w:r w:rsidRPr="00193B2B">
        <w:rPr>
          <w:rFonts w:asciiTheme="minorHAnsi" w:hAnsiTheme="minorHAnsi" w:cstheme="minorHAnsi"/>
        </w:rPr>
        <w:t>lenguaje</w:t>
      </w:r>
      <w:r w:rsidR="00B75F78">
        <w:rPr>
          <w:rFonts w:asciiTheme="minorHAnsi" w:hAnsiTheme="minorHAnsi" w:cstheme="minorHAnsi"/>
        </w:rPr>
        <w:t xml:space="preserve"> </w:t>
      </w:r>
      <w:r w:rsidRPr="00193B2B">
        <w:rPr>
          <w:rFonts w:asciiTheme="minorHAnsi" w:hAnsiTheme="minorHAnsi" w:cstheme="minorHAnsi"/>
        </w:rPr>
        <w:t>y</w:t>
      </w:r>
      <w:r w:rsidR="00B75F78">
        <w:rPr>
          <w:rFonts w:asciiTheme="minorHAnsi" w:hAnsiTheme="minorHAnsi" w:cstheme="minorHAnsi"/>
        </w:rPr>
        <w:t xml:space="preserve"> </w:t>
      </w:r>
      <w:r w:rsidRPr="00193B2B">
        <w:rPr>
          <w:rFonts w:asciiTheme="minorHAnsi" w:hAnsiTheme="minorHAnsi" w:cstheme="minorHAnsi"/>
        </w:rPr>
        <w:t>comunicación,</w:t>
      </w:r>
      <w:r w:rsidR="00B75F78">
        <w:rPr>
          <w:rFonts w:asciiTheme="minorHAnsi" w:hAnsiTheme="minorHAnsi" w:cstheme="minorHAnsi"/>
        </w:rPr>
        <w:t xml:space="preserve"> </w:t>
      </w:r>
      <w:r w:rsidRPr="00193B2B">
        <w:rPr>
          <w:rFonts w:asciiTheme="minorHAnsi" w:hAnsiTheme="minorHAnsi" w:cstheme="minorHAnsi"/>
        </w:rPr>
        <w:t>cognitivas y socioemocionales de niños de 0 a 5 años, que cumplen con criterios</w:t>
      </w:r>
      <w:r w:rsidR="00B75F78">
        <w:rPr>
          <w:rFonts w:asciiTheme="minorHAnsi" w:hAnsiTheme="minorHAnsi" w:cstheme="minorHAnsi"/>
        </w:rPr>
        <w:t xml:space="preserve"> </w:t>
      </w:r>
      <w:r w:rsidRPr="00193B2B">
        <w:rPr>
          <w:rFonts w:asciiTheme="minorHAnsi" w:hAnsiTheme="minorHAnsi" w:cstheme="minorHAnsi"/>
        </w:rPr>
        <w:t>de</w:t>
      </w:r>
      <w:r w:rsidR="00B75F78">
        <w:rPr>
          <w:rFonts w:asciiTheme="minorHAnsi" w:hAnsiTheme="minorHAnsi" w:cstheme="minorHAnsi"/>
        </w:rPr>
        <w:t xml:space="preserve"> </w:t>
      </w:r>
      <w:r w:rsidRPr="00193B2B">
        <w:rPr>
          <w:rFonts w:asciiTheme="minorHAnsi" w:hAnsiTheme="minorHAnsi" w:cstheme="minorHAnsi"/>
        </w:rPr>
        <w:t>calidad.</w:t>
      </w:r>
    </w:p>
    <w:p w:rsidR="00EC6810" w:rsidRPr="00193B2B" w:rsidRDefault="00EC6810" w:rsidP="00EC6810">
      <w:pPr>
        <w:pStyle w:val="Paragraph"/>
        <w:numPr>
          <w:ilvl w:val="0"/>
          <w:numId w:val="0"/>
        </w:numPr>
        <w:spacing w:line="276" w:lineRule="auto"/>
        <w:jc w:val="both"/>
        <w:rPr>
          <w:rFonts w:asciiTheme="minorHAnsi" w:hAnsiTheme="minorHAnsi" w:cstheme="minorHAnsi"/>
        </w:rPr>
      </w:pPr>
    </w:p>
    <w:p w:rsidR="005A46BE" w:rsidRPr="008644F9" w:rsidRDefault="00A015F6" w:rsidP="009A154C">
      <w:pPr>
        <w:pStyle w:val="Ttulo2"/>
        <w:numPr>
          <w:ilvl w:val="0"/>
          <w:numId w:val="26"/>
        </w:numPr>
        <w:spacing w:before="120" w:line="288" w:lineRule="auto"/>
        <w:rPr>
          <w:rFonts w:asciiTheme="minorHAnsi" w:hAnsiTheme="minorHAnsi" w:cstheme="minorHAnsi"/>
          <w:b/>
          <w:sz w:val="22"/>
          <w:szCs w:val="22"/>
          <w:lang w:val="es-AR"/>
        </w:rPr>
      </w:pPr>
      <w:bookmarkStart w:id="26" w:name="_Toc47600787"/>
      <w:r w:rsidRPr="005A46BE">
        <w:rPr>
          <w:rFonts w:asciiTheme="minorHAnsi" w:hAnsiTheme="minorHAnsi" w:cstheme="minorHAnsi"/>
          <w:b/>
          <w:sz w:val="22"/>
          <w:szCs w:val="22"/>
          <w:lang w:val="es-AR"/>
        </w:rPr>
        <w:t>Componentes</w:t>
      </w:r>
      <w:bookmarkEnd w:id="26"/>
    </w:p>
    <w:p w:rsidR="00EC6810" w:rsidRPr="00193B2B" w:rsidRDefault="00EC6810" w:rsidP="00750850">
      <w:pPr>
        <w:pStyle w:val="Paragraph"/>
        <w:numPr>
          <w:ilvl w:val="0"/>
          <w:numId w:val="0"/>
        </w:numPr>
        <w:spacing w:before="240" w:line="276" w:lineRule="auto"/>
        <w:jc w:val="both"/>
        <w:rPr>
          <w:rFonts w:asciiTheme="minorHAnsi" w:hAnsiTheme="minorHAnsi" w:cstheme="minorHAnsi"/>
        </w:rPr>
      </w:pPr>
      <w:r w:rsidRPr="00193B2B">
        <w:rPr>
          <w:rFonts w:asciiTheme="minorHAnsi" w:hAnsiTheme="minorHAnsi" w:cstheme="minorHAnsi"/>
        </w:rPr>
        <w:t>Para alcanzar el objetivo, el Programa tiene dos</w:t>
      </w:r>
      <w:r w:rsidR="00F91CFD">
        <w:rPr>
          <w:rFonts w:asciiTheme="minorHAnsi" w:hAnsiTheme="minorHAnsi" w:cstheme="minorHAnsi"/>
        </w:rPr>
        <w:t xml:space="preserve"> </w:t>
      </w:r>
      <w:r w:rsidRPr="00193B2B">
        <w:rPr>
          <w:rFonts w:asciiTheme="minorHAnsi" w:hAnsiTheme="minorHAnsi" w:cstheme="minorHAnsi"/>
        </w:rPr>
        <w:t>componentes:</w:t>
      </w:r>
    </w:p>
    <w:p w:rsidR="00EC6810" w:rsidRPr="00193B2B" w:rsidRDefault="00EC6810" w:rsidP="00750850">
      <w:pPr>
        <w:pStyle w:val="Paragraph"/>
        <w:numPr>
          <w:ilvl w:val="0"/>
          <w:numId w:val="0"/>
        </w:numPr>
        <w:spacing w:before="240" w:line="276" w:lineRule="auto"/>
        <w:jc w:val="both"/>
        <w:rPr>
          <w:rFonts w:asciiTheme="minorHAnsi" w:hAnsiTheme="minorHAnsi" w:cstheme="minorHAnsi"/>
        </w:rPr>
      </w:pPr>
      <w:r w:rsidRPr="00193B2B">
        <w:rPr>
          <w:rFonts w:asciiTheme="minorHAnsi" w:hAnsiTheme="minorHAnsi" w:cstheme="minorHAnsi"/>
          <w:b/>
        </w:rPr>
        <w:t xml:space="preserve">Componente </w:t>
      </w:r>
      <w:r w:rsidR="00750850">
        <w:rPr>
          <w:rFonts w:asciiTheme="minorHAnsi" w:hAnsiTheme="minorHAnsi" w:cstheme="minorHAnsi"/>
          <w:b/>
        </w:rPr>
        <w:t>I</w:t>
      </w:r>
      <w:r w:rsidRPr="00193B2B">
        <w:rPr>
          <w:rFonts w:asciiTheme="minorHAnsi" w:hAnsiTheme="minorHAnsi" w:cstheme="minorHAnsi"/>
          <w:b/>
        </w:rPr>
        <w:t>. Fortalecimiento de intervenciones no escolarizadas de</w:t>
      </w:r>
      <w:r w:rsidR="00B75F78">
        <w:rPr>
          <w:rFonts w:asciiTheme="minorHAnsi" w:hAnsiTheme="minorHAnsi" w:cstheme="minorHAnsi"/>
          <w:b/>
        </w:rPr>
        <w:t xml:space="preserve"> </w:t>
      </w:r>
      <w:r w:rsidRPr="00193B2B">
        <w:rPr>
          <w:rFonts w:asciiTheme="minorHAnsi" w:hAnsiTheme="minorHAnsi" w:cstheme="minorHAnsi"/>
          <w:b/>
        </w:rPr>
        <w:t>promoción del desarrollo infantil</w:t>
      </w:r>
      <w:r w:rsidR="00750850">
        <w:rPr>
          <w:rFonts w:asciiTheme="minorHAnsi" w:hAnsiTheme="minorHAnsi" w:cstheme="minorHAnsi"/>
          <w:b/>
        </w:rPr>
        <w:t>:</w:t>
      </w:r>
      <w:r w:rsidR="00B75F78">
        <w:rPr>
          <w:rFonts w:asciiTheme="minorHAnsi" w:hAnsiTheme="minorHAnsi" w:cstheme="minorHAnsi"/>
          <w:b/>
        </w:rPr>
        <w:t xml:space="preserve"> </w:t>
      </w:r>
      <w:r w:rsidRPr="00193B2B">
        <w:rPr>
          <w:rFonts w:asciiTheme="minorHAnsi" w:hAnsiTheme="minorHAnsi" w:cstheme="minorHAnsi"/>
        </w:rPr>
        <w:t>Este componente tiene un doble objetivo: (i)</w:t>
      </w:r>
      <w:r w:rsidR="00B75F78">
        <w:rPr>
          <w:rFonts w:asciiTheme="minorHAnsi" w:hAnsiTheme="minorHAnsi" w:cstheme="minorHAnsi"/>
        </w:rPr>
        <w:t xml:space="preserve"> </w:t>
      </w:r>
      <w:r w:rsidRPr="00193B2B">
        <w:rPr>
          <w:rFonts w:asciiTheme="minorHAnsi" w:hAnsiTheme="minorHAnsi" w:cstheme="minorHAnsi"/>
        </w:rPr>
        <w:t>incrementar el acceso, de los niños de 45 días a 4 años de edad que viven en situación de vulnerabilidad social, a EPIs que cumplan con estándares de calidad priorizando,</w:t>
      </w:r>
      <w:r w:rsidRPr="00193B2B">
        <w:rPr>
          <w:rFonts w:asciiTheme="minorHAnsi" w:hAnsiTheme="minorHAnsi" w:cstheme="minorHAnsi"/>
          <w:spacing w:val="-14"/>
        </w:rPr>
        <w:t xml:space="preserve"> a</w:t>
      </w:r>
      <w:r w:rsidR="00B75F78">
        <w:rPr>
          <w:rFonts w:asciiTheme="minorHAnsi" w:hAnsiTheme="minorHAnsi" w:cstheme="minorHAnsi"/>
          <w:spacing w:val="-14"/>
        </w:rPr>
        <w:t xml:space="preserve"> </w:t>
      </w:r>
      <w:r w:rsidRPr="00193B2B">
        <w:rPr>
          <w:rFonts w:asciiTheme="minorHAnsi" w:hAnsiTheme="minorHAnsi" w:cstheme="minorHAnsi"/>
        </w:rPr>
        <w:t>las</w:t>
      </w:r>
      <w:r w:rsidR="00B75F78">
        <w:rPr>
          <w:rFonts w:asciiTheme="minorHAnsi" w:hAnsiTheme="minorHAnsi" w:cstheme="minorHAnsi"/>
        </w:rPr>
        <w:t xml:space="preserve"> </w:t>
      </w:r>
      <w:r w:rsidRPr="00193B2B">
        <w:rPr>
          <w:rFonts w:asciiTheme="minorHAnsi" w:hAnsiTheme="minorHAnsi" w:cstheme="minorHAnsi"/>
        </w:rPr>
        <w:t>regiones</w:t>
      </w:r>
      <w:r w:rsidR="00B75F78">
        <w:rPr>
          <w:rFonts w:asciiTheme="minorHAnsi" w:hAnsiTheme="minorHAnsi" w:cstheme="minorHAnsi"/>
        </w:rPr>
        <w:t xml:space="preserve"> </w:t>
      </w:r>
      <w:r w:rsidRPr="00193B2B">
        <w:rPr>
          <w:rFonts w:asciiTheme="minorHAnsi" w:hAnsiTheme="minorHAnsi" w:cstheme="minorHAnsi"/>
        </w:rPr>
        <w:t>de</w:t>
      </w:r>
      <w:r w:rsidR="00B75F78">
        <w:rPr>
          <w:rFonts w:asciiTheme="minorHAnsi" w:hAnsiTheme="minorHAnsi" w:cstheme="minorHAnsi"/>
        </w:rPr>
        <w:t xml:space="preserve"> </w:t>
      </w:r>
      <w:r w:rsidRPr="00193B2B">
        <w:rPr>
          <w:rFonts w:asciiTheme="minorHAnsi" w:hAnsiTheme="minorHAnsi" w:cstheme="minorHAnsi"/>
        </w:rPr>
        <w:t>mayor</w:t>
      </w:r>
      <w:r w:rsidR="00B75F78">
        <w:rPr>
          <w:rFonts w:asciiTheme="minorHAnsi" w:hAnsiTheme="minorHAnsi" w:cstheme="minorHAnsi"/>
        </w:rPr>
        <w:t xml:space="preserve"> </w:t>
      </w:r>
      <w:r w:rsidRPr="00193B2B">
        <w:rPr>
          <w:rFonts w:asciiTheme="minorHAnsi" w:hAnsiTheme="minorHAnsi" w:cstheme="minorHAnsi"/>
        </w:rPr>
        <w:t>prevalencia</w:t>
      </w:r>
      <w:r w:rsidR="00B75F78">
        <w:rPr>
          <w:rFonts w:asciiTheme="minorHAnsi" w:hAnsiTheme="minorHAnsi" w:cstheme="minorHAnsi"/>
        </w:rPr>
        <w:t xml:space="preserve"> </w:t>
      </w:r>
      <w:r w:rsidRPr="00193B2B">
        <w:rPr>
          <w:rFonts w:asciiTheme="minorHAnsi" w:hAnsiTheme="minorHAnsi" w:cstheme="minorHAnsi"/>
        </w:rPr>
        <w:t>de</w:t>
      </w:r>
      <w:r w:rsidR="00B75F78">
        <w:rPr>
          <w:rFonts w:asciiTheme="minorHAnsi" w:hAnsiTheme="minorHAnsi" w:cstheme="minorHAnsi"/>
        </w:rPr>
        <w:t xml:space="preserve"> </w:t>
      </w:r>
      <w:r w:rsidRPr="00193B2B">
        <w:rPr>
          <w:rFonts w:asciiTheme="minorHAnsi" w:hAnsiTheme="minorHAnsi" w:cstheme="minorHAnsi"/>
        </w:rPr>
        <w:t>pobreza en el país; y (ii) desarrollar herramientas analíticas dirigidas a incrementar la efectividad de las intervenciones dirigidas a mejorar las prácticas de crianza en todo el país.</w:t>
      </w:r>
    </w:p>
    <w:p w:rsidR="00EC6810" w:rsidRPr="00193B2B" w:rsidRDefault="00EC6810" w:rsidP="00750850">
      <w:pPr>
        <w:pStyle w:val="Paragraph"/>
        <w:numPr>
          <w:ilvl w:val="0"/>
          <w:numId w:val="0"/>
        </w:numPr>
        <w:spacing w:before="240" w:line="276" w:lineRule="auto"/>
        <w:jc w:val="both"/>
        <w:rPr>
          <w:rFonts w:asciiTheme="minorHAnsi" w:hAnsiTheme="minorHAnsi" w:cstheme="minorHAnsi"/>
        </w:rPr>
      </w:pPr>
      <w:r w:rsidRPr="00193B2B">
        <w:rPr>
          <w:rFonts w:asciiTheme="minorHAnsi" w:hAnsiTheme="minorHAnsi" w:cstheme="minorHAnsi"/>
          <w:b/>
        </w:rPr>
        <w:t xml:space="preserve">Componente </w:t>
      </w:r>
      <w:r w:rsidR="00750850">
        <w:rPr>
          <w:rFonts w:asciiTheme="minorHAnsi" w:hAnsiTheme="minorHAnsi" w:cstheme="minorHAnsi"/>
          <w:b/>
        </w:rPr>
        <w:t>II</w:t>
      </w:r>
      <w:r w:rsidRPr="00193B2B">
        <w:rPr>
          <w:rFonts w:asciiTheme="minorHAnsi" w:hAnsiTheme="minorHAnsi" w:cstheme="minorHAnsi"/>
          <w:b/>
        </w:rPr>
        <w:t>. Mejoramiento del desempeño del sistema educativo en la educación inicial</w:t>
      </w:r>
      <w:r w:rsidR="00750850">
        <w:rPr>
          <w:rFonts w:asciiTheme="minorHAnsi" w:hAnsiTheme="minorHAnsi" w:cstheme="minorHAnsi"/>
          <w:b/>
        </w:rPr>
        <w:t>:</w:t>
      </w:r>
      <w:r w:rsidR="00B75F78">
        <w:rPr>
          <w:rFonts w:asciiTheme="minorHAnsi" w:hAnsiTheme="minorHAnsi" w:cstheme="minorHAnsi"/>
          <w:b/>
        </w:rPr>
        <w:t xml:space="preserve"> </w:t>
      </w:r>
      <w:r w:rsidRPr="00193B2B">
        <w:rPr>
          <w:rFonts w:asciiTheme="minorHAnsi" w:hAnsiTheme="minorHAnsi" w:cstheme="minorHAnsi"/>
        </w:rPr>
        <w:t>Este componente tiene por objetivo incrementar la cobertura escolar en educación inicial con criterios de calidad para niños de 3 a 5 años priorizando a los que viven en zonas vulnerables, de acuerdo con el criterio de</w:t>
      </w:r>
      <w:r w:rsidR="00B75F78">
        <w:rPr>
          <w:rFonts w:asciiTheme="minorHAnsi" w:hAnsiTheme="minorHAnsi" w:cstheme="minorHAnsi"/>
        </w:rPr>
        <w:t xml:space="preserve"> </w:t>
      </w:r>
      <w:r w:rsidRPr="00193B2B">
        <w:rPr>
          <w:rFonts w:asciiTheme="minorHAnsi" w:hAnsiTheme="minorHAnsi" w:cstheme="minorHAnsi"/>
        </w:rPr>
        <w:t>NBI.</w:t>
      </w:r>
    </w:p>
    <w:p w:rsidR="00750850" w:rsidRDefault="00750850" w:rsidP="00EC6810">
      <w:pPr>
        <w:tabs>
          <w:tab w:val="left" w:pos="1393"/>
        </w:tabs>
        <w:spacing w:before="120" w:after="120" w:line="276" w:lineRule="auto"/>
        <w:ind w:right="1437"/>
        <w:rPr>
          <w:rFonts w:asciiTheme="minorHAnsi" w:hAnsiTheme="minorHAnsi" w:cstheme="minorHAnsi"/>
          <w:b/>
        </w:rPr>
      </w:pPr>
    </w:p>
    <w:p w:rsidR="00EC6810" w:rsidRPr="008644F9" w:rsidRDefault="00A015F6" w:rsidP="009A154C">
      <w:pPr>
        <w:pStyle w:val="Ttulo2"/>
        <w:numPr>
          <w:ilvl w:val="0"/>
          <w:numId w:val="26"/>
        </w:numPr>
        <w:spacing w:before="120" w:line="288" w:lineRule="auto"/>
        <w:rPr>
          <w:rFonts w:asciiTheme="minorHAnsi" w:hAnsiTheme="minorHAnsi" w:cstheme="minorHAnsi"/>
          <w:b/>
          <w:sz w:val="22"/>
          <w:szCs w:val="22"/>
          <w:lang w:val="es-AR"/>
        </w:rPr>
      </w:pPr>
      <w:bookmarkStart w:id="27" w:name="_Toc47600788"/>
      <w:r w:rsidRPr="008644F9">
        <w:rPr>
          <w:rFonts w:asciiTheme="minorHAnsi" w:hAnsiTheme="minorHAnsi" w:cstheme="minorHAnsi"/>
          <w:b/>
          <w:sz w:val="22"/>
          <w:szCs w:val="22"/>
          <w:lang w:val="es-AR"/>
        </w:rPr>
        <w:t>Ejecutores</w:t>
      </w:r>
      <w:bookmarkEnd w:id="27"/>
    </w:p>
    <w:p w:rsidR="0066479F" w:rsidRDefault="00EC6810" w:rsidP="009A154C">
      <w:pPr>
        <w:pStyle w:val="Paragraph"/>
        <w:numPr>
          <w:ilvl w:val="0"/>
          <w:numId w:val="30"/>
        </w:numPr>
        <w:spacing w:before="240" w:line="276" w:lineRule="auto"/>
        <w:ind w:left="284" w:hanging="218"/>
        <w:jc w:val="both"/>
        <w:rPr>
          <w:rFonts w:asciiTheme="minorHAnsi" w:hAnsiTheme="minorHAnsi" w:cstheme="minorHAnsi"/>
          <w:b/>
          <w:spacing w:val="-2"/>
        </w:rPr>
      </w:pPr>
      <w:r w:rsidRPr="00193B2B">
        <w:rPr>
          <w:rFonts w:asciiTheme="minorHAnsi" w:hAnsiTheme="minorHAnsi" w:cstheme="minorHAnsi"/>
        </w:rPr>
        <w:t xml:space="preserve">El </w:t>
      </w:r>
      <w:r w:rsidRPr="00750850">
        <w:rPr>
          <w:rFonts w:asciiTheme="minorHAnsi" w:hAnsiTheme="minorHAnsi" w:cstheme="minorHAnsi"/>
          <w:b/>
        </w:rPr>
        <w:t xml:space="preserve">Componente </w:t>
      </w:r>
      <w:r w:rsidR="00750850">
        <w:rPr>
          <w:rFonts w:asciiTheme="minorHAnsi" w:hAnsiTheme="minorHAnsi" w:cstheme="minorHAnsi"/>
          <w:b/>
        </w:rPr>
        <w:t>I</w:t>
      </w:r>
      <w:r w:rsidRPr="00193B2B">
        <w:rPr>
          <w:rFonts w:asciiTheme="minorHAnsi" w:hAnsiTheme="minorHAnsi" w:cstheme="minorHAnsi"/>
        </w:rPr>
        <w:t xml:space="preserve"> es ejecutado por el </w:t>
      </w:r>
      <w:r w:rsidR="00B915EE" w:rsidRPr="00B915EE">
        <w:rPr>
          <w:rFonts w:asciiTheme="minorHAnsi" w:hAnsiTheme="minorHAnsi" w:cstheme="minorHAnsi"/>
          <w:b/>
        </w:rPr>
        <w:t>Ministerio de Desarrollo Social de la Nación (</w:t>
      </w:r>
      <w:r w:rsidR="00B915EE" w:rsidRPr="00B915EE">
        <w:rPr>
          <w:rFonts w:asciiTheme="minorHAnsi" w:hAnsiTheme="minorHAnsi" w:cstheme="minorHAnsi"/>
          <w:b/>
          <w:spacing w:val="-2"/>
        </w:rPr>
        <w:t>MDS)</w:t>
      </w:r>
    </w:p>
    <w:p w:rsidR="00EC6810" w:rsidRPr="00193B2B" w:rsidRDefault="0066479F" w:rsidP="009A154C">
      <w:pPr>
        <w:pStyle w:val="Paragraph"/>
        <w:numPr>
          <w:ilvl w:val="0"/>
          <w:numId w:val="30"/>
        </w:numPr>
        <w:spacing w:before="240" w:line="276" w:lineRule="auto"/>
        <w:ind w:left="284" w:hanging="218"/>
        <w:jc w:val="both"/>
        <w:rPr>
          <w:rFonts w:asciiTheme="minorHAnsi" w:hAnsiTheme="minorHAnsi" w:cstheme="minorHAnsi"/>
        </w:rPr>
      </w:pPr>
      <w:r>
        <w:rPr>
          <w:rFonts w:asciiTheme="minorHAnsi" w:hAnsiTheme="minorHAnsi" w:cstheme="minorHAnsi"/>
        </w:rPr>
        <w:lastRenderedPageBreak/>
        <w:t>E</w:t>
      </w:r>
      <w:r w:rsidR="00EC6810" w:rsidRPr="00193B2B">
        <w:rPr>
          <w:rFonts w:asciiTheme="minorHAnsi" w:hAnsiTheme="minorHAnsi" w:cstheme="minorHAnsi"/>
        </w:rPr>
        <w:t xml:space="preserve">l </w:t>
      </w:r>
      <w:r w:rsidR="00B915EE" w:rsidRPr="00B915EE">
        <w:rPr>
          <w:rFonts w:asciiTheme="minorHAnsi" w:hAnsiTheme="minorHAnsi" w:cstheme="minorHAnsi"/>
          <w:b/>
        </w:rPr>
        <w:t>Componente II</w:t>
      </w:r>
      <w:r w:rsidR="00EC6810" w:rsidRPr="00193B2B">
        <w:rPr>
          <w:rFonts w:asciiTheme="minorHAnsi" w:hAnsiTheme="minorHAnsi" w:cstheme="minorHAnsi"/>
        </w:rPr>
        <w:t xml:space="preserve"> por el </w:t>
      </w:r>
      <w:r w:rsidR="00B915EE" w:rsidRPr="00B915EE">
        <w:rPr>
          <w:rFonts w:asciiTheme="minorHAnsi" w:hAnsiTheme="minorHAnsi" w:cstheme="minorHAnsi"/>
          <w:b/>
        </w:rPr>
        <w:t>Ministerio de Educación de la Nación (ME)</w:t>
      </w:r>
      <w:r w:rsidR="00EC6810" w:rsidRPr="00193B2B">
        <w:rPr>
          <w:rFonts w:asciiTheme="minorHAnsi" w:hAnsiTheme="minorHAnsi" w:cstheme="minorHAnsi"/>
        </w:rPr>
        <w:t>.</w:t>
      </w:r>
    </w:p>
    <w:p w:rsidR="00EC6810" w:rsidRDefault="00EC6810" w:rsidP="00750850">
      <w:pPr>
        <w:pStyle w:val="Paragraph"/>
        <w:numPr>
          <w:ilvl w:val="0"/>
          <w:numId w:val="0"/>
        </w:numPr>
        <w:spacing w:before="240" w:line="276" w:lineRule="auto"/>
        <w:jc w:val="both"/>
        <w:rPr>
          <w:rFonts w:asciiTheme="minorHAnsi" w:hAnsiTheme="minorHAnsi" w:cstheme="minorHAnsi"/>
        </w:rPr>
      </w:pPr>
      <w:r w:rsidRPr="00193B2B">
        <w:rPr>
          <w:rFonts w:asciiTheme="minorHAnsi" w:hAnsiTheme="minorHAnsi" w:cstheme="minorHAnsi"/>
        </w:rPr>
        <w:t>El presente RO rige exclusivamente para el</w:t>
      </w:r>
      <w:r w:rsidR="00B75F78">
        <w:rPr>
          <w:rFonts w:asciiTheme="minorHAnsi" w:hAnsiTheme="minorHAnsi" w:cstheme="minorHAnsi"/>
        </w:rPr>
        <w:t xml:space="preserve"> </w:t>
      </w:r>
      <w:r w:rsidR="009743BC">
        <w:rPr>
          <w:rFonts w:asciiTheme="minorHAnsi" w:hAnsiTheme="minorHAnsi" w:cstheme="minorHAnsi"/>
        </w:rPr>
        <w:t xml:space="preserve"> </w:t>
      </w:r>
      <w:r w:rsidR="00164BDC" w:rsidRPr="00164BDC">
        <w:rPr>
          <w:rFonts w:asciiTheme="minorHAnsi" w:hAnsiTheme="minorHAnsi" w:cstheme="minorHAnsi"/>
          <w:b/>
          <w:u w:val="single"/>
        </w:rPr>
        <w:t>Componente II</w:t>
      </w:r>
      <w:r w:rsidRPr="00193B2B">
        <w:rPr>
          <w:rFonts w:asciiTheme="minorHAnsi" w:hAnsiTheme="minorHAnsi" w:cstheme="minorHAnsi"/>
        </w:rPr>
        <w:t xml:space="preserve">. El Componente </w:t>
      </w:r>
      <w:r w:rsidR="00750850">
        <w:rPr>
          <w:rFonts w:asciiTheme="minorHAnsi" w:hAnsiTheme="minorHAnsi" w:cstheme="minorHAnsi"/>
        </w:rPr>
        <w:t>I</w:t>
      </w:r>
      <w:r w:rsidRPr="00193B2B">
        <w:rPr>
          <w:rFonts w:asciiTheme="minorHAnsi" w:hAnsiTheme="minorHAnsi" w:cstheme="minorHAnsi"/>
        </w:rPr>
        <w:t xml:space="preserve"> contará con un RO</w:t>
      </w:r>
      <w:r w:rsidR="00B75F78">
        <w:rPr>
          <w:rFonts w:asciiTheme="minorHAnsi" w:hAnsiTheme="minorHAnsi" w:cstheme="minorHAnsi"/>
        </w:rPr>
        <w:t xml:space="preserve"> </w:t>
      </w:r>
      <w:r w:rsidRPr="00193B2B">
        <w:rPr>
          <w:rFonts w:asciiTheme="minorHAnsi" w:hAnsiTheme="minorHAnsi" w:cstheme="minorHAnsi"/>
        </w:rPr>
        <w:t>propio.</w:t>
      </w:r>
    </w:p>
    <w:p w:rsidR="00EC6810" w:rsidRPr="00EC6810" w:rsidRDefault="00EC6810" w:rsidP="00337882">
      <w:pPr>
        <w:pStyle w:val="Paragraph"/>
        <w:numPr>
          <w:ilvl w:val="0"/>
          <w:numId w:val="0"/>
        </w:numPr>
        <w:spacing w:line="276" w:lineRule="auto"/>
        <w:jc w:val="both"/>
        <w:rPr>
          <w:rFonts w:asciiTheme="minorHAnsi" w:hAnsiTheme="minorHAnsi" w:cs="Times New Roman"/>
        </w:rPr>
      </w:pPr>
    </w:p>
    <w:p w:rsidR="005A46BE" w:rsidRDefault="00A015F6" w:rsidP="009A154C">
      <w:pPr>
        <w:pStyle w:val="Ttulo2"/>
        <w:numPr>
          <w:ilvl w:val="0"/>
          <w:numId w:val="26"/>
        </w:numPr>
        <w:spacing w:before="120" w:line="288" w:lineRule="auto"/>
        <w:rPr>
          <w:rFonts w:asciiTheme="minorHAnsi" w:hAnsiTheme="minorHAnsi" w:cstheme="minorHAnsi"/>
          <w:b/>
          <w:sz w:val="22"/>
          <w:szCs w:val="22"/>
          <w:lang w:val="es-AR"/>
        </w:rPr>
      </w:pPr>
      <w:bookmarkStart w:id="28" w:name="_Toc277842743"/>
      <w:bookmarkStart w:id="29" w:name="_Toc275251409"/>
      <w:bookmarkStart w:id="30" w:name="_Toc202247774"/>
      <w:bookmarkStart w:id="31" w:name="_Toc456709016"/>
      <w:bookmarkStart w:id="32" w:name="_Toc47600789"/>
      <w:r>
        <w:rPr>
          <w:rFonts w:asciiTheme="minorHAnsi" w:hAnsiTheme="minorHAnsi" w:cstheme="minorHAnsi"/>
          <w:b/>
          <w:sz w:val="22"/>
          <w:szCs w:val="22"/>
          <w:lang w:val="es-AR"/>
        </w:rPr>
        <w:t>Modificaciones a</w:t>
      </w:r>
      <w:r w:rsidRPr="005A46BE">
        <w:rPr>
          <w:rFonts w:asciiTheme="minorHAnsi" w:hAnsiTheme="minorHAnsi" w:cstheme="minorHAnsi"/>
          <w:b/>
          <w:sz w:val="22"/>
          <w:szCs w:val="22"/>
          <w:lang w:val="es-AR"/>
        </w:rPr>
        <w:t>l Reglamento Operativo</w:t>
      </w:r>
      <w:bookmarkEnd w:id="28"/>
      <w:bookmarkEnd w:id="29"/>
      <w:bookmarkEnd w:id="30"/>
      <w:bookmarkEnd w:id="31"/>
      <w:bookmarkEnd w:id="32"/>
    </w:p>
    <w:bookmarkEnd w:id="14"/>
    <w:bookmarkEnd w:id="15"/>
    <w:bookmarkEnd w:id="16"/>
    <w:bookmarkEnd w:id="17"/>
    <w:bookmarkEnd w:id="18"/>
    <w:bookmarkEnd w:id="19"/>
    <w:bookmarkEnd w:id="20"/>
    <w:bookmarkEnd w:id="21"/>
    <w:bookmarkEnd w:id="22"/>
    <w:bookmarkEnd w:id="23"/>
    <w:p w:rsidR="000223CB" w:rsidRPr="00193B2B" w:rsidRDefault="000223CB" w:rsidP="000223CB">
      <w:pPr>
        <w:pStyle w:val="Paragraph"/>
        <w:numPr>
          <w:ilvl w:val="0"/>
          <w:numId w:val="0"/>
        </w:numPr>
        <w:spacing w:line="276" w:lineRule="auto"/>
        <w:jc w:val="both"/>
        <w:rPr>
          <w:rFonts w:asciiTheme="minorHAnsi" w:hAnsiTheme="minorHAnsi" w:cstheme="minorHAnsi"/>
        </w:rPr>
      </w:pPr>
      <w:r w:rsidRPr="00193B2B">
        <w:rPr>
          <w:rFonts w:asciiTheme="minorHAnsi" w:hAnsiTheme="minorHAnsi" w:cstheme="minorHAnsi"/>
        </w:rPr>
        <w:t xml:space="preserve">De existir una contradicción entre el </w:t>
      </w:r>
      <w:r w:rsidR="00A765CA">
        <w:rPr>
          <w:rFonts w:asciiTheme="minorHAnsi" w:hAnsiTheme="minorHAnsi" w:cstheme="minorHAnsi"/>
        </w:rPr>
        <w:t xml:space="preserve">presente </w:t>
      </w:r>
      <w:r w:rsidRPr="00193B2B">
        <w:rPr>
          <w:rFonts w:asciiTheme="minorHAnsi" w:hAnsiTheme="minorHAnsi" w:cstheme="minorHAnsi"/>
        </w:rPr>
        <w:t>RO y el</w:t>
      </w:r>
      <w:r w:rsidR="00B75F78">
        <w:rPr>
          <w:rFonts w:asciiTheme="minorHAnsi" w:hAnsiTheme="minorHAnsi" w:cstheme="minorHAnsi"/>
        </w:rPr>
        <w:t xml:space="preserve"> </w:t>
      </w:r>
      <w:r w:rsidRPr="00193B2B">
        <w:rPr>
          <w:rFonts w:asciiTheme="minorHAnsi" w:hAnsiTheme="minorHAnsi" w:cstheme="minorHAnsi"/>
        </w:rPr>
        <w:t>Contrato</w:t>
      </w:r>
      <w:r w:rsidR="00B75F78">
        <w:rPr>
          <w:rFonts w:asciiTheme="minorHAnsi" w:hAnsiTheme="minorHAnsi" w:cstheme="minorHAnsi"/>
        </w:rPr>
        <w:t xml:space="preserve"> </w:t>
      </w:r>
      <w:r w:rsidRPr="00193B2B">
        <w:rPr>
          <w:rFonts w:asciiTheme="minorHAnsi" w:hAnsiTheme="minorHAnsi" w:cstheme="minorHAnsi"/>
        </w:rPr>
        <w:t>y/o</w:t>
      </w:r>
      <w:r w:rsidR="00B75F78">
        <w:rPr>
          <w:rFonts w:asciiTheme="minorHAnsi" w:hAnsiTheme="minorHAnsi" w:cstheme="minorHAnsi"/>
        </w:rPr>
        <w:t xml:space="preserve"> </w:t>
      </w:r>
      <w:r w:rsidRPr="00193B2B">
        <w:rPr>
          <w:rFonts w:asciiTheme="minorHAnsi" w:hAnsiTheme="minorHAnsi" w:cstheme="minorHAnsi"/>
        </w:rPr>
        <w:t>las</w:t>
      </w:r>
      <w:r w:rsidR="00B75F78">
        <w:rPr>
          <w:rFonts w:asciiTheme="minorHAnsi" w:hAnsiTheme="minorHAnsi" w:cstheme="minorHAnsi"/>
        </w:rPr>
        <w:t xml:space="preserve"> </w:t>
      </w:r>
      <w:r w:rsidRPr="00193B2B">
        <w:rPr>
          <w:rFonts w:asciiTheme="minorHAnsi" w:hAnsiTheme="minorHAnsi" w:cstheme="minorHAnsi"/>
        </w:rPr>
        <w:t>normas</w:t>
      </w:r>
      <w:r w:rsidR="00B75F78">
        <w:rPr>
          <w:rFonts w:asciiTheme="minorHAnsi" w:hAnsiTheme="minorHAnsi" w:cstheme="minorHAnsi"/>
        </w:rPr>
        <w:t xml:space="preserve"> </w:t>
      </w:r>
      <w:r w:rsidRPr="00193B2B">
        <w:rPr>
          <w:rFonts w:asciiTheme="minorHAnsi" w:hAnsiTheme="minorHAnsi" w:cstheme="minorHAnsi"/>
        </w:rPr>
        <w:t>y</w:t>
      </w:r>
      <w:r w:rsidR="00B75F78">
        <w:rPr>
          <w:rFonts w:asciiTheme="minorHAnsi" w:hAnsiTheme="minorHAnsi" w:cstheme="minorHAnsi"/>
        </w:rPr>
        <w:t xml:space="preserve"> </w:t>
      </w:r>
      <w:r w:rsidRPr="00193B2B">
        <w:rPr>
          <w:rFonts w:asciiTheme="minorHAnsi" w:hAnsiTheme="minorHAnsi" w:cstheme="minorHAnsi"/>
        </w:rPr>
        <w:t>políticas</w:t>
      </w:r>
      <w:r w:rsidR="00B75F78">
        <w:rPr>
          <w:rFonts w:asciiTheme="minorHAnsi" w:hAnsiTheme="minorHAnsi" w:cstheme="minorHAnsi"/>
        </w:rPr>
        <w:t xml:space="preserve"> </w:t>
      </w:r>
      <w:r w:rsidRPr="00193B2B">
        <w:rPr>
          <w:rFonts w:asciiTheme="minorHAnsi" w:hAnsiTheme="minorHAnsi" w:cstheme="minorHAnsi"/>
        </w:rPr>
        <w:t>del</w:t>
      </w:r>
      <w:r w:rsidR="00B75F78">
        <w:rPr>
          <w:rFonts w:asciiTheme="minorHAnsi" w:hAnsiTheme="minorHAnsi" w:cstheme="minorHAnsi"/>
        </w:rPr>
        <w:t xml:space="preserve"> </w:t>
      </w:r>
      <w:r w:rsidRPr="00193B2B">
        <w:rPr>
          <w:rFonts w:asciiTheme="minorHAnsi" w:hAnsiTheme="minorHAnsi" w:cstheme="minorHAnsi"/>
        </w:rPr>
        <w:t>BID</w:t>
      </w:r>
      <w:r w:rsidR="00B75F78">
        <w:rPr>
          <w:rFonts w:asciiTheme="minorHAnsi" w:hAnsiTheme="minorHAnsi" w:cstheme="minorHAnsi"/>
        </w:rPr>
        <w:t xml:space="preserve"> </w:t>
      </w:r>
      <w:r w:rsidRPr="00193B2B">
        <w:rPr>
          <w:rFonts w:asciiTheme="minorHAnsi" w:hAnsiTheme="minorHAnsi" w:cstheme="minorHAnsi"/>
        </w:rPr>
        <w:t>a</w:t>
      </w:r>
      <w:r w:rsidR="00A04698">
        <w:rPr>
          <w:rFonts w:asciiTheme="minorHAnsi" w:hAnsiTheme="minorHAnsi" w:cstheme="minorHAnsi"/>
        </w:rPr>
        <w:t xml:space="preserve"> </w:t>
      </w:r>
      <w:r w:rsidRPr="00193B2B">
        <w:rPr>
          <w:rFonts w:asciiTheme="minorHAnsi" w:hAnsiTheme="minorHAnsi" w:cstheme="minorHAnsi"/>
        </w:rPr>
        <w:t>las</w:t>
      </w:r>
      <w:r w:rsidR="00A04698">
        <w:rPr>
          <w:rFonts w:asciiTheme="minorHAnsi" w:hAnsiTheme="minorHAnsi" w:cstheme="minorHAnsi"/>
        </w:rPr>
        <w:t xml:space="preserve"> </w:t>
      </w:r>
      <w:r w:rsidRPr="00193B2B">
        <w:rPr>
          <w:rFonts w:asciiTheme="minorHAnsi" w:hAnsiTheme="minorHAnsi" w:cstheme="minorHAnsi"/>
        </w:rPr>
        <w:t>cuales</w:t>
      </w:r>
      <w:r w:rsidR="00A04698">
        <w:rPr>
          <w:rFonts w:asciiTheme="minorHAnsi" w:hAnsiTheme="minorHAnsi" w:cstheme="minorHAnsi"/>
        </w:rPr>
        <w:t xml:space="preserve"> </w:t>
      </w:r>
      <w:r w:rsidRPr="00193B2B">
        <w:rPr>
          <w:rFonts w:asciiTheme="minorHAnsi" w:hAnsiTheme="minorHAnsi" w:cstheme="minorHAnsi"/>
        </w:rPr>
        <w:t>refiere,</w:t>
      </w:r>
      <w:r w:rsidR="00A04698">
        <w:rPr>
          <w:rFonts w:asciiTheme="minorHAnsi" w:hAnsiTheme="minorHAnsi" w:cstheme="minorHAnsi"/>
        </w:rPr>
        <w:t xml:space="preserve"> </w:t>
      </w:r>
      <w:r w:rsidRPr="00193B2B">
        <w:rPr>
          <w:rFonts w:asciiTheme="minorHAnsi" w:hAnsiTheme="minorHAnsi" w:cstheme="minorHAnsi"/>
        </w:rPr>
        <w:t>predominarán</w:t>
      </w:r>
      <w:r w:rsidR="00A04698">
        <w:rPr>
          <w:rFonts w:asciiTheme="minorHAnsi" w:hAnsiTheme="minorHAnsi" w:cstheme="minorHAnsi"/>
        </w:rPr>
        <w:t xml:space="preserve"> </w:t>
      </w:r>
      <w:r w:rsidRPr="00193B2B">
        <w:rPr>
          <w:rFonts w:asciiTheme="minorHAnsi" w:hAnsiTheme="minorHAnsi" w:cstheme="minorHAnsi"/>
        </w:rPr>
        <w:t>estos últimos. De existir una contradicción</w:t>
      </w:r>
      <w:r w:rsidR="00A04698">
        <w:rPr>
          <w:rFonts w:asciiTheme="minorHAnsi" w:hAnsiTheme="minorHAnsi" w:cstheme="minorHAnsi"/>
        </w:rPr>
        <w:t xml:space="preserve"> </w:t>
      </w:r>
      <w:r w:rsidRPr="00193B2B">
        <w:rPr>
          <w:rFonts w:asciiTheme="minorHAnsi" w:hAnsiTheme="minorHAnsi" w:cstheme="minorHAnsi"/>
        </w:rPr>
        <w:t>entre el texto principal del RO y alguno de sus anexos, predominará el</w:t>
      </w:r>
      <w:r w:rsidR="00A04698">
        <w:rPr>
          <w:rFonts w:asciiTheme="minorHAnsi" w:hAnsiTheme="minorHAnsi" w:cstheme="minorHAnsi"/>
        </w:rPr>
        <w:t xml:space="preserve"> </w:t>
      </w:r>
      <w:r w:rsidRPr="00193B2B">
        <w:rPr>
          <w:rFonts w:asciiTheme="minorHAnsi" w:hAnsiTheme="minorHAnsi" w:cstheme="minorHAnsi"/>
        </w:rPr>
        <w:t>primero.</w:t>
      </w:r>
    </w:p>
    <w:p w:rsidR="00E346EC" w:rsidRPr="00193B2B" w:rsidRDefault="000223CB" w:rsidP="00E346EC">
      <w:pPr>
        <w:pStyle w:val="Paragraph"/>
        <w:numPr>
          <w:ilvl w:val="0"/>
          <w:numId w:val="0"/>
        </w:numPr>
        <w:spacing w:line="276" w:lineRule="auto"/>
        <w:jc w:val="both"/>
        <w:rPr>
          <w:rFonts w:asciiTheme="minorHAnsi" w:hAnsiTheme="minorHAnsi" w:cstheme="minorHAnsi"/>
        </w:rPr>
      </w:pPr>
      <w:r w:rsidRPr="00193B2B">
        <w:rPr>
          <w:rFonts w:asciiTheme="minorHAnsi" w:hAnsiTheme="minorHAnsi" w:cstheme="minorHAnsi"/>
        </w:rPr>
        <w:t>Durante la ejecución del Programa, el Prestatario o ejecutor podrán solicitar al BID modificaciones al cuerpo principal y a los Anexos de este RO. El BID analizará la pertinencia de dichas modificaciones y de ser el caso dará su consentimiento por escrito a las</w:t>
      </w:r>
      <w:r w:rsidR="00CD1970">
        <w:rPr>
          <w:rFonts w:asciiTheme="minorHAnsi" w:hAnsiTheme="minorHAnsi" w:cstheme="minorHAnsi"/>
        </w:rPr>
        <w:t xml:space="preserve"> </w:t>
      </w:r>
      <w:r w:rsidRPr="00193B2B">
        <w:rPr>
          <w:rFonts w:asciiTheme="minorHAnsi" w:hAnsiTheme="minorHAnsi" w:cstheme="minorHAnsi"/>
        </w:rPr>
        <w:t>mismas.</w:t>
      </w:r>
    </w:p>
    <w:p w:rsidR="005315BB" w:rsidRDefault="00F7368D">
      <w:pPr>
        <w:pStyle w:val="Paragraph"/>
        <w:numPr>
          <w:ilvl w:val="0"/>
          <w:numId w:val="0"/>
        </w:numPr>
        <w:spacing w:line="276" w:lineRule="auto"/>
        <w:jc w:val="both"/>
        <w:rPr>
          <w:rFonts w:asciiTheme="minorHAnsi" w:hAnsiTheme="minorHAnsi"/>
        </w:rPr>
      </w:pPr>
      <w:r w:rsidRPr="00D10D08">
        <w:rPr>
          <w:rFonts w:asciiTheme="minorHAnsi" w:hAnsiTheme="minorHAnsi" w:cs="Times New Roman"/>
          <w:lang w:val="es-AR"/>
        </w:rPr>
        <w:t>La U</w:t>
      </w:r>
      <w:r w:rsidR="002A3A4E">
        <w:rPr>
          <w:rFonts w:asciiTheme="minorHAnsi" w:hAnsiTheme="minorHAnsi" w:cs="Times New Roman"/>
          <w:lang w:val="es-AR"/>
        </w:rPr>
        <w:t xml:space="preserve">nidad </w:t>
      </w:r>
      <w:r w:rsidRPr="00D10D08">
        <w:rPr>
          <w:rFonts w:asciiTheme="minorHAnsi" w:hAnsiTheme="minorHAnsi" w:cs="Times New Roman"/>
          <w:lang w:val="es-AR"/>
        </w:rPr>
        <w:t>E</w:t>
      </w:r>
      <w:r w:rsidR="002A3A4E">
        <w:rPr>
          <w:rFonts w:asciiTheme="minorHAnsi" w:hAnsiTheme="minorHAnsi" w:cs="Times New Roman"/>
          <w:lang w:val="es-AR"/>
        </w:rPr>
        <w:t>jecu</w:t>
      </w:r>
      <w:r w:rsidR="00E300C7">
        <w:rPr>
          <w:rFonts w:asciiTheme="minorHAnsi" w:hAnsiTheme="minorHAnsi" w:cs="Times New Roman"/>
          <w:lang w:val="es-AR"/>
        </w:rPr>
        <w:t>to</w:t>
      </w:r>
      <w:r w:rsidR="002A3A4E">
        <w:rPr>
          <w:rFonts w:asciiTheme="minorHAnsi" w:hAnsiTheme="minorHAnsi" w:cs="Times New Roman"/>
          <w:lang w:val="es-AR"/>
        </w:rPr>
        <w:t xml:space="preserve">ra </w:t>
      </w:r>
      <w:r w:rsidRPr="00D10D08">
        <w:rPr>
          <w:rFonts w:asciiTheme="minorHAnsi" w:hAnsiTheme="minorHAnsi" w:cs="Times New Roman"/>
          <w:lang w:val="es-AR"/>
        </w:rPr>
        <w:t>C</w:t>
      </w:r>
      <w:r w:rsidR="002A3A4E">
        <w:rPr>
          <w:rFonts w:asciiTheme="minorHAnsi" w:hAnsiTheme="minorHAnsi" w:cs="Times New Roman"/>
          <w:lang w:val="es-AR"/>
        </w:rPr>
        <w:t>entral</w:t>
      </w:r>
      <w:r w:rsidR="00A04698">
        <w:rPr>
          <w:rFonts w:asciiTheme="minorHAnsi" w:hAnsiTheme="minorHAnsi" w:cs="Times New Roman"/>
          <w:lang w:val="es-AR"/>
        </w:rPr>
        <w:t xml:space="preserve"> </w:t>
      </w:r>
      <w:r w:rsidR="00E300C7">
        <w:rPr>
          <w:rFonts w:asciiTheme="minorHAnsi" w:hAnsiTheme="minorHAnsi" w:cs="Times New Roman"/>
          <w:lang w:val="es-AR"/>
        </w:rPr>
        <w:t xml:space="preserve">(UEC) </w:t>
      </w:r>
      <w:r w:rsidR="0031187A">
        <w:rPr>
          <w:rFonts w:asciiTheme="minorHAnsi" w:hAnsiTheme="minorHAnsi" w:cs="Times New Roman"/>
          <w:lang w:val="es-AR"/>
        </w:rPr>
        <w:t xml:space="preserve">del Programa, dependiente de la </w:t>
      </w:r>
      <w:r w:rsidR="0031187A" w:rsidRPr="00E6314E">
        <w:rPr>
          <w:rFonts w:asciiTheme="minorHAnsi" w:hAnsiTheme="minorHAnsi" w:cs="Times New Roman"/>
          <w:lang w:val="es-AR"/>
        </w:rPr>
        <w:t>Dirección General Programas y Proyectos Sectoriales y Especiales</w:t>
      </w:r>
      <w:r w:rsidR="0031187A">
        <w:rPr>
          <w:rFonts w:asciiTheme="minorHAnsi" w:hAnsiTheme="minorHAnsi" w:cs="Times New Roman"/>
          <w:lang w:val="es-AR"/>
        </w:rPr>
        <w:t xml:space="preserve"> (DGPPSE)</w:t>
      </w:r>
      <w:r w:rsidRPr="00D10D08">
        <w:rPr>
          <w:rFonts w:asciiTheme="minorHAnsi" w:hAnsiTheme="minorHAnsi" w:cs="Times New Roman"/>
          <w:lang w:val="es-AR"/>
        </w:rPr>
        <w:t xml:space="preserve"> mantendrá en sus archivos todas las versiones del RO aprobadas por el BID o informadas a él. La UEC/</w:t>
      </w:r>
      <w:r>
        <w:rPr>
          <w:rFonts w:asciiTheme="minorHAnsi" w:hAnsiTheme="minorHAnsi" w:cs="Times New Roman"/>
          <w:lang w:val="es-AR"/>
        </w:rPr>
        <w:t>DGPPSE</w:t>
      </w:r>
      <w:r w:rsidRPr="00D10D08">
        <w:rPr>
          <w:rFonts w:asciiTheme="minorHAnsi" w:hAnsiTheme="minorHAnsi" w:cs="Times New Roman"/>
          <w:lang w:val="es-AR"/>
        </w:rPr>
        <w:t xml:space="preserve"> tomará el debido cuidado de que en cada caso se apliquen las normativas del RO vigente en ese momento.</w:t>
      </w:r>
    </w:p>
    <w:p w:rsidR="005315BB" w:rsidRDefault="005315BB">
      <w:pPr>
        <w:pStyle w:val="Ttulo2"/>
        <w:spacing w:before="120" w:line="288" w:lineRule="auto"/>
        <w:ind w:left="720"/>
        <w:rPr>
          <w:rFonts w:asciiTheme="minorHAnsi" w:hAnsiTheme="minorHAnsi" w:cstheme="minorHAnsi"/>
          <w:b/>
          <w:sz w:val="22"/>
          <w:szCs w:val="22"/>
          <w:lang w:val="es-AR"/>
        </w:rPr>
      </w:pPr>
    </w:p>
    <w:p w:rsidR="005A46BE" w:rsidRDefault="00A015F6" w:rsidP="009A154C">
      <w:pPr>
        <w:pStyle w:val="Ttulo2"/>
        <w:numPr>
          <w:ilvl w:val="0"/>
          <w:numId w:val="26"/>
        </w:numPr>
        <w:spacing w:before="120" w:line="288" w:lineRule="auto"/>
        <w:rPr>
          <w:rFonts w:asciiTheme="minorHAnsi" w:hAnsiTheme="minorHAnsi" w:cstheme="minorHAnsi"/>
          <w:b/>
          <w:sz w:val="22"/>
          <w:szCs w:val="22"/>
          <w:lang w:val="es-AR"/>
        </w:rPr>
      </w:pPr>
      <w:bookmarkStart w:id="33" w:name="_Toc47600790"/>
      <w:r>
        <w:rPr>
          <w:rFonts w:asciiTheme="minorHAnsi" w:hAnsiTheme="minorHAnsi" w:cstheme="minorHAnsi"/>
          <w:b/>
          <w:sz w:val="22"/>
          <w:szCs w:val="22"/>
          <w:lang w:val="es-AR"/>
        </w:rPr>
        <w:t>Definiciones</w:t>
      </w:r>
      <w:bookmarkEnd w:id="33"/>
    </w:p>
    <w:p w:rsidR="005D1D13" w:rsidRPr="00193B2B" w:rsidRDefault="00164BDC" w:rsidP="000058F8">
      <w:pPr>
        <w:pStyle w:val="Paragraph"/>
        <w:numPr>
          <w:ilvl w:val="0"/>
          <w:numId w:val="0"/>
        </w:numPr>
        <w:spacing w:line="288" w:lineRule="auto"/>
        <w:jc w:val="both"/>
        <w:rPr>
          <w:rFonts w:asciiTheme="minorHAnsi" w:hAnsiTheme="minorHAnsi"/>
          <w:lang w:val="es-AR"/>
        </w:rPr>
      </w:pPr>
      <w:r w:rsidRPr="00164BDC">
        <w:rPr>
          <w:rFonts w:asciiTheme="minorHAnsi" w:hAnsiTheme="minorHAnsi"/>
          <w:lang w:val="es-AR"/>
        </w:rPr>
        <w:t>A continuación</w:t>
      </w:r>
      <w:r w:rsidR="00193B2B">
        <w:rPr>
          <w:rFonts w:asciiTheme="minorHAnsi" w:hAnsiTheme="minorHAnsi" w:cstheme="minorHAnsi"/>
          <w:lang w:val="es-AR"/>
        </w:rPr>
        <w:t>,</w:t>
      </w:r>
      <w:r w:rsidRPr="00164BDC">
        <w:rPr>
          <w:rFonts w:asciiTheme="minorHAnsi" w:hAnsiTheme="minorHAnsi"/>
          <w:lang w:val="es-AR"/>
        </w:rPr>
        <w:t xml:space="preserve"> se incluye el significado de las siglas utilizadas en este Reglamento:</w:t>
      </w:r>
    </w:p>
    <w:tbl>
      <w:tblPr>
        <w:tblW w:w="8505"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37"/>
        <w:gridCol w:w="7268"/>
      </w:tblGrid>
      <w:tr w:rsidR="000A4527" w:rsidRPr="005177FE" w:rsidTr="00364C81">
        <w:trPr>
          <w:trHeight w:val="284"/>
          <w:tblHeader/>
        </w:trPr>
        <w:tc>
          <w:tcPr>
            <w:tcW w:w="1237" w:type="dxa"/>
            <w:shd w:val="clear" w:color="auto" w:fill="92CDDC" w:themeFill="accent5" w:themeFillTint="99"/>
            <w:vAlign w:val="center"/>
          </w:tcPr>
          <w:p w:rsidR="000A4527" w:rsidRPr="000103A6" w:rsidRDefault="000A4527" w:rsidP="00F7368D">
            <w:pPr>
              <w:rPr>
                <w:rFonts w:asciiTheme="minorHAnsi" w:hAnsiTheme="minorHAnsi" w:cs="Times New Roman"/>
                <w:b/>
                <w:bCs/>
                <w:smallCaps/>
                <w:sz w:val="20"/>
                <w:szCs w:val="20"/>
                <w:lang w:val="es-AR"/>
              </w:rPr>
            </w:pPr>
            <w:r w:rsidRPr="000103A6">
              <w:rPr>
                <w:rFonts w:asciiTheme="minorHAnsi" w:hAnsiTheme="minorHAnsi" w:cs="Times New Roman"/>
                <w:b/>
                <w:bCs/>
                <w:smallCaps/>
                <w:sz w:val="20"/>
                <w:szCs w:val="20"/>
                <w:lang w:val="es-AR"/>
              </w:rPr>
              <w:t>Sigla</w:t>
            </w:r>
          </w:p>
        </w:tc>
        <w:tc>
          <w:tcPr>
            <w:tcW w:w="7268" w:type="dxa"/>
            <w:shd w:val="clear" w:color="auto" w:fill="92CDDC" w:themeFill="accent5" w:themeFillTint="99"/>
            <w:vAlign w:val="center"/>
          </w:tcPr>
          <w:p w:rsidR="000A4527" w:rsidRPr="000103A6" w:rsidRDefault="000A4527" w:rsidP="00F7368D">
            <w:pPr>
              <w:jc w:val="center"/>
              <w:rPr>
                <w:rFonts w:asciiTheme="minorHAnsi" w:hAnsiTheme="minorHAnsi" w:cs="Times New Roman"/>
                <w:sz w:val="20"/>
                <w:szCs w:val="20"/>
                <w:lang w:val="es-AR"/>
              </w:rPr>
            </w:pPr>
            <w:r w:rsidRPr="000103A6">
              <w:rPr>
                <w:rFonts w:asciiTheme="minorHAnsi" w:hAnsiTheme="minorHAnsi" w:cs="Times New Roman"/>
                <w:b/>
                <w:bCs/>
                <w:smallCaps/>
                <w:sz w:val="20"/>
                <w:szCs w:val="20"/>
                <w:lang w:val="es-AR"/>
              </w:rPr>
              <w:t>Significado</w:t>
            </w:r>
          </w:p>
        </w:tc>
      </w:tr>
      <w:tr w:rsidR="000A4527" w:rsidRPr="005177FE" w:rsidTr="00364C81">
        <w:tc>
          <w:tcPr>
            <w:tcW w:w="1237" w:type="dxa"/>
            <w:shd w:val="clear" w:color="auto" w:fill="auto"/>
          </w:tcPr>
          <w:p w:rsidR="000A4527" w:rsidRPr="00712D2C" w:rsidRDefault="000A4527" w:rsidP="00F7368D">
            <w:pPr>
              <w:pStyle w:val="TimesNewRoman10pt"/>
              <w:rPr>
                <w:rFonts w:asciiTheme="minorHAnsi" w:hAnsiTheme="minorHAnsi" w:cs="Times New Roman"/>
                <w:sz w:val="20"/>
                <w:szCs w:val="20"/>
                <w:lang w:val="es-AR"/>
              </w:rPr>
            </w:pPr>
            <w:r w:rsidRPr="00712D2C">
              <w:rPr>
                <w:rFonts w:asciiTheme="minorHAnsi" w:hAnsiTheme="minorHAnsi" w:cs="Times New Roman"/>
                <w:sz w:val="20"/>
                <w:szCs w:val="20"/>
                <w:lang w:val="es-AR"/>
              </w:rPr>
              <w:t>BID / Banco</w:t>
            </w:r>
          </w:p>
        </w:tc>
        <w:tc>
          <w:tcPr>
            <w:tcW w:w="7268" w:type="dxa"/>
            <w:shd w:val="clear" w:color="auto" w:fill="auto"/>
          </w:tcPr>
          <w:p w:rsidR="000A4527" w:rsidRPr="00712D2C" w:rsidRDefault="000A4527" w:rsidP="00F7368D">
            <w:pPr>
              <w:pStyle w:val="TimesNewRoman10pt"/>
              <w:rPr>
                <w:rFonts w:asciiTheme="minorHAnsi" w:hAnsiTheme="minorHAnsi" w:cs="Times New Roman"/>
                <w:sz w:val="20"/>
                <w:szCs w:val="20"/>
                <w:lang w:val="es-AR"/>
              </w:rPr>
            </w:pPr>
            <w:r w:rsidRPr="00712D2C">
              <w:rPr>
                <w:rFonts w:asciiTheme="minorHAnsi" w:hAnsiTheme="minorHAnsi" w:cs="Times New Roman"/>
                <w:sz w:val="20"/>
                <w:szCs w:val="20"/>
                <w:lang w:val="es-AR"/>
              </w:rPr>
              <w:t>Banco Interamericano de Desarrollo</w:t>
            </w:r>
          </w:p>
        </w:tc>
      </w:tr>
      <w:tr w:rsidR="000A4527" w:rsidRPr="005177FE" w:rsidTr="00364C81">
        <w:tc>
          <w:tcPr>
            <w:tcW w:w="1237" w:type="dxa"/>
            <w:shd w:val="clear" w:color="auto" w:fill="auto"/>
          </w:tcPr>
          <w:p w:rsidR="000A4527" w:rsidRPr="0028013C" w:rsidRDefault="000A4527" w:rsidP="00F7368D">
            <w:pPr>
              <w:pStyle w:val="TimesNewRoman10pt"/>
              <w:rPr>
                <w:rFonts w:asciiTheme="minorHAnsi" w:hAnsiTheme="minorHAnsi" w:cs="Times New Roman"/>
                <w:sz w:val="20"/>
                <w:szCs w:val="20"/>
                <w:lang w:val="es-AR"/>
              </w:rPr>
            </w:pPr>
            <w:r w:rsidRPr="0028013C">
              <w:rPr>
                <w:rFonts w:asciiTheme="minorHAnsi" w:hAnsiTheme="minorHAnsi" w:cs="Times New Roman"/>
                <w:sz w:val="20"/>
                <w:szCs w:val="20"/>
                <w:lang w:val="es-AR"/>
              </w:rPr>
              <w:t>CCLIP</w:t>
            </w:r>
          </w:p>
        </w:tc>
        <w:tc>
          <w:tcPr>
            <w:tcW w:w="7268" w:type="dxa"/>
            <w:shd w:val="clear" w:color="auto" w:fill="auto"/>
          </w:tcPr>
          <w:p w:rsidR="000A4527" w:rsidRPr="0028013C" w:rsidRDefault="000A4527" w:rsidP="00F7368D">
            <w:pPr>
              <w:pStyle w:val="TimesNewRoman10pt"/>
              <w:rPr>
                <w:rFonts w:asciiTheme="minorHAnsi" w:hAnsiTheme="minorHAnsi" w:cs="Times New Roman"/>
                <w:sz w:val="20"/>
                <w:szCs w:val="20"/>
                <w:lang w:val="es-AR"/>
              </w:rPr>
            </w:pPr>
            <w:r w:rsidRPr="0028013C">
              <w:rPr>
                <w:rFonts w:asciiTheme="minorHAnsi" w:hAnsiTheme="minorHAnsi" w:cs="Times New Roman"/>
                <w:sz w:val="20"/>
                <w:szCs w:val="20"/>
                <w:lang w:val="es-AR"/>
              </w:rPr>
              <w:t>Línea de Crédito Condicional para Proyectos de Inversión</w:t>
            </w:r>
          </w:p>
        </w:tc>
      </w:tr>
      <w:tr w:rsidR="000A4527" w:rsidRPr="005177FE" w:rsidTr="00364C81">
        <w:tc>
          <w:tcPr>
            <w:tcW w:w="1237" w:type="dxa"/>
            <w:shd w:val="clear" w:color="auto" w:fill="auto"/>
          </w:tcPr>
          <w:p w:rsidR="000A4527" w:rsidRPr="001C7CE4" w:rsidRDefault="000A4527" w:rsidP="00F7368D">
            <w:pPr>
              <w:pStyle w:val="TimesNewRoman10pt"/>
              <w:rPr>
                <w:rFonts w:asciiTheme="minorHAnsi" w:hAnsiTheme="minorHAnsi" w:cs="Times New Roman"/>
                <w:sz w:val="20"/>
                <w:szCs w:val="20"/>
                <w:lang w:val="es-AR"/>
              </w:rPr>
            </w:pPr>
            <w:r w:rsidRPr="001C7CE4">
              <w:rPr>
                <w:rFonts w:asciiTheme="minorHAnsi" w:hAnsiTheme="minorHAnsi" w:cs="Times New Roman"/>
                <w:sz w:val="20"/>
                <w:szCs w:val="20"/>
                <w:lang w:val="es-AR"/>
              </w:rPr>
              <w:t>CFE</w:t>
            </w:r>
          </w:p>
        </w:tc>
        <w:tc>
          <w:tcPr>
            <w:tcW w:w="7268" w:type="dxa"/>
            <w:shd w:val="clear" w:color="auto" w:fill="auto"/>
          </w:tcPr>
          <w:p w:rsidR="000A4527" w:rsidRPr="001C7CE4" w:rsidRDefault="000A4527" w:rsidP="00F7368D">
            <w:pPr>
              <w:pStyle w:val="TimesNewRoman10pt"/>
              <w:rPr>
                <w:rFonts w:asciiTheme="minorHAnsi" w:hAnsiTheme="minorHAnsi" w:cs="Times New Roman"/>
                <w:sz w:val="20"/>
                <w:szCs w:val="20"/>
                <w:lang w:val="es-AR"/>
              </w:rPr>
            </w:pPr>
            <w:r w:rsidRPr="001C7CE4">
              <w:rPr>
                <w:rFonts w:asciiTheme="minorHAnsi" w:hAnsiTheme="minorHAnsi" w:cs="Times New Roman"/>
                <w:sz w:val="20"/>
                <w:szCs w:val="20"/>
                <w:lang w:val="es-AR"/>
              </w:rPr>
              <w:t>Consejo Federal de Educación</w:t>
            </w:r>
          </w:p>
        </w:tc>
      </w:tr>
      <w:tr w:rsidR="000A4527" w:rsidRPr="005177FE" w:rsidTr="00364C81">
        <w:tc>
          <w:tcPr>
            <w:tcW w:w="1237" w:type="dxa"/>
            <w:shd w:val="clear" w:color="auto" w:fill="auto"/>
          </w:tcPr>
          <w:p w:rsidR="000A4527" w:rsidRPr="0028013C" w:rsidRDefault="000A4527" w:rsidP="00F7368D">
            <w:pPr>
              <w:pStyle w:val="TimesNewRoman10pt"/>
              <w:rPr>
                <w:rFonts w:asciiTheme="minorHAnsi" w:hAnsiTheme="minorHAnsi" w:cs="Times New Roman"/>
                <w:sz w:val="20"/>
                <w:szCs w:val="20"/>
                <w:lang w:val="es-AR"/>
              </w:rPr>
            </w:pPr>
            <w:r w:rsidRPr="0028013C">
              <w:rPr>
                <w:rFonts w:asciiTheme="minorHAnsi" w:hAnsiTheme="minorHAnsi" w:cs="Times New Roman"/>
                <w:sz w:val="20"/>
                <w:szCs w:val="20"/>
                <w:lang w:val="es-AR"/>
              </w:rPr>
              <w:t>CI</w:t>
            </w:r>
          </w:p>
        </w:tc>
        <w:tc>
          <w:tcPr>
            <w:tcW w:w="7268" w:type="dxa"/>
            <w:shd w:val="clear" w:color="auto" w:fill="auto"/>
          </w:tcPr>
          <w:p w:rsidR="000A4527" w:rsidRPr="0028013C" w:rsidRDefault="000A4527" w:rsidP="00F7368D">
            <w:pPr>
              <w:pStyle w:val="TimesNewRoman10pt"/>
              <w:rPr>
                <w:rFonts w:asciiTheme="minorHAnsi" w:hAnsiTheme="minorHAnsi" w:cs="Times New Roman"/>
                <w:sz w:val="20"/>
                <w:szCs w:val="20"/>
                <w:lang w:val="es-AR"/>
              </w:rPr>
            </w:pPr>
            <w:r w:rsidRPr="0028013C">
              <w:rPr>
                <w:rFonts w:asciiTheme="minorHAnsi" w:hAnsiTheme="minorHAnsi" w:cs="Times New Roman"/>
                <w:sz w:val="20"/>
                <w:szCs w:val="20"/>
                <w:lang w:val="es-AR"/>
              </w:rPr>
              <w:t>Consultoría individual</w:t>
            </w:r>
          </w:p>
        </w:tc>
      </w:tr>
      <w:tr w:rsidR="000A4527" w:rsidRPr="005177FE" w:rsidTr="00364C81">
        <w:tc>
          <w:tcPr>
            <w:tcW w:w="1237" w:type="dxa"/>
            <w:shd w:val="clear" w:color="auto" w:fill="auto"/>
          </w:tcPr>
          <w:p w:rsidR="000A4527" w:rsidRPr="0028013C" w:rsidRDefault="000A4527" w:rsidP="00F7368D">
            <w:pPr>
              <w:pStyle w:val="TimesNewRoman10pt"/>
              <w:rPr>
                <w:rFonts w:asciiTheme="minorHAnsi" w:hAnsiTheme="minorHAnsi" w:cs="Times New Roman"/>
                <w:sz w:val="20"/>
                <w:szCs w:val="20"/>
                <w:lang w:val="es-AR"/>
              </w:rPr>
            </w:pPr>
            <w:r w:rsidRPr="0028013C">
              <w:rPr>
                <w:rFonts w:asciiTheme="minorHAnsi" w:hAnsiTheme="minorHAnsi" w:cs="Times New Roman"/>
                <w:sz w:val="20"/>
                <w:szCs w:val="20"/>
                <w:lang w:val="es-AR"/>
              </w:rPr>
              <w:t>Contrato</w:t>
            </w:r>
          </w:p>
        </w:tc>
        <w:tc>
          <w:tcPr>
            <w:tcW w:w="7268" w:type="dxa"/>
            <w:shd w:val="clear" w:color="auto" w:fill="auto"/>
          </w:tcPr>
          <w:p w:rsidR="000A4527" w:rsidRPr="0028013C" w:rsidRDefault="000A4527" w:rsidP="00F7368D">
            <w:pPr>
              <w:pStyle w:val="TimesNewRoman10pt"/>
              <w:rPr>
                <w:rFonts w:asciiTheme="minorHAnsi" w:hAnsiTheme="minorHAnsi" w:cs="Times New Roman"/>
                <w:sz w:val="20"/>
                <w:szCs w:val="20"/>
                <w:lang w:val="pt-BR"/>
              </w:rPr>
            </w:pPr>
            <w:r w:rsidRPr="0028013C">
              <w:rPr>
                <w:rFonts w:asciiTheme="minorHAnsi" w:hAnsiTheme="minorHAnsi" w:cs="Times New Roman"/>
                <w:sz w:val="20"/>
                <w:szCs w:val="20"/>
                <w:lang w:val="pt-BR"/>
              </w:rPr>
              <w:t xml:space="preserve">Contrato de </w:t>
            </w:r>
            <w:r w:rsidRPr="00594A2F">
              <w:rPr>
                <w:rFonts w:asciiTheme="minorHAnsi" w:hAnsiTheme="minorHAnsi" w:cs="Times New Roman"/>
                <w:sz w:val="20"/>
                <w:szCs w:val="20"/>
                <w:lang w:val="es-AR"/>
              </w:rPr>
              <w:t xml:space="preserve">Préstamo </w:t>
            </w:r>
            <w:r w:rsidRPr="0028013C">
              <w:rPr>
                <w:rFonts w:asciiTheme="minorHAnsi" w:hAnsiTheme="minorHAnsi" w:cs="Times New Roman"/>
                <w:sz w:val="20"/>
                <w:szCs w:val="20"/>
                <w:lang w:val="pt-BR"/>
              </w:rPr>
              <w:t>4229/ OC-AR</w:t>
            </w:r>
          </w:p>
        </w:tc>
      </w:tr>
      <w:tr w:rsidR="000A4527" w:rsidRPr="005177FE" w:rsidTr="00364C81">
        <w:tc>
          <w:tcPr>
            <w:tcW w:w="1237" w:type="dxa"/>
            <w:shd w:val="clear" w:color="auto" w:fill="auto"/>
          </w:tcPr>
          <w:p w:rsidR="000A4527" w:rsidRPr="004D0EFE" w:rsidRDefault="000A4527" w:rsidP="00F7368D">
            <w:pPr>
              <w:pStyle w:val="TimesNewRoman10pt"/>
              <w:rPr>
                <w:rFonts w:asciiTheme="minorHAnsi" w:hAnsiTheme="minorHAnsi" w:cs="Times New Roman"/>
                <w:sz w:val="20"/>
                <w:szCs w:val="20"/>
                <w:lang w:val="es-AR"/>
              </w:rPr>
            </w:pPr>
            <w:r w:rsidRPr="004D0EFE">
              <w:rPr>
                <w:rFonts w:asciiTheme="minorHAnsi" w:hAnsiTheme="minorHAnsi" w:cs="Times New Roman"/>
                <w:sz w:val="20"/>
                <w:szCs w:val="20"/>
                <w:lang w:val="es-AR"/>
              </w:rPr>
              <w:t>CUE</w:t>
            </w:r>
          </w:p>
        </w:tc>
        <w:tc>
          <w:tcPr>
            <w:tcW w:w="7268" w:type="dxa"/>
            <w:shd w:val="clear" w:color="auto" w:fill="auto"/>
          </w:tcPr>
          <w:p w:rsidR="000A4527" w:rsidRPr="004D0EFE" w:rsidRDefault="000A4527" w:rsidP="00F7368D">
            <w:pPr>
              <w:pStyle w:val="TimesNewRoman10pt"/>
              <w:rPr>
                <w:rFonts w:asciiTheme="minorHAnsi" w:hAnsiTheme="minorHAnsi" w:cs="Times New Roman"/>
                <w:sz w:val="20"/>
                <w:szCs w:val="20"/>
                <w:lang w:val="es-AR"/>
              </w:rPr>
            </w:pPr>
            <w:r w:rsidRPr="004D0EFE">
              <w:rPr>
                <w:rFonts w:asciiTheme="minorHAnsi" w:hAnsiTheme="minorHAnsi" w:cs="Times New Roman"/>
                <w:sz w:val="20"/>
                <w:szCs w:val="20"/>
                <w:lang w:val="es-AR"/>
              </w:rPr>
              <w:t>Clave Única de Establecimientos</w:t>
            </w:r>
          </w:p>
        </w:tc>
      </w:tr>
      <w:tr w:rsidR="000A4527" w:rsidRPr="005177FE" w:rsidTr="00364C81">
        <w:tc>
          <w:tcPr>
            <w:tcW w:w="1237" w:type="dxa"/>
            <w:shd w:val="clear" w:color="auto" w:fill="auto"/>
          </w:tcPr>
          <w:p w:rsidR="000A4527" w:rsidRPr="00D878DE" w:rsidRDefault="000A4527" w:rsidP="00F7368D">
            <w:pPr>
              <w:pStyle w:val="TimesNewRoman10pt"/>
              <w:rPr>
                <w:rFonts w:asciiTheme="minorHAnsi" w:hAnsiTheme="minorHAnsi" w:cs="Times New Roman"/>
                <w:sz w:val="20"/>
                <w:szCs w:val="20"/>
                <w:lang w:val="es-AR"/>
              </w:rPr>
            </w:pPr>
            <w:r w:rsidRPr="00D878DE">
              <w:rPr>
                <w:rFonts w:asciiTheme="minorHAnsi" w:hAnsiTheme="minorHAnsi" w:cs="Times New Roman"/>
                <w:sz w:val="20"/>
                <w:szCs w:val="20"/>
                <w:lang w:val="es-AR"/>
              </w:rPr>
              <w:t>DEL</w:t>
            </w:r>
          </w:p>
        </w:tc>
        <w:tc>
          <w:tcPr>
            <w:tcW w:w="7268" w:type="dxa"/>
            <w:shd w:val="clear" w:color="auto" w:fill="auto"/>
          </w:tcPr>
          <w:p w:rsidR="000A4527" w:rsidRPr="00D878DE" w:rsidRDefault="000A4527" w:rsidP="00F7368D">
            <w:pPr>
              <w:pStyle w:val="TimesNewRoman10pt"/>
              <w:rPr>
                <w:rFonts w:asciiTheme="minorHAnsi" w:hAnsiTheme="minorHAnsi" w:cs="Times New Roman"/>
                <w:sz w:val="20"/>
                <w:szCs w:val="20"/>
                <w:lang w:val="es-AR"/>
              </w:rPr>
            </w:pPr>
            <w:r w:rsidRPr="00D878DE">
              <w:rPr>
                <w:rFonts w:asciiTheme="minorHAnsi" w:hAnsiTheme="minorHAnsi" w:cs="Times New Roman"/>
                <w:sz w:val="20"/>
                <w:szCs w:val="20"/>
                <w:lang w:val="es-AR"/>
              </w:rPr>
              <w:t>Documentos Estándar de Licitación</w:t>
            </w:r>
          </w:p>
        </w:tc>
      </w:tr>
      <w:tr w:rsidR="00594A2F" w:rsidRPr="005177FE" w:rsidTr="00364C81">
        <w:tc>
          <w:tcPr>
            <w:tcW w:w="1237" w:type="dxa"/>
            <w:shd w:val="clear" w:color="auto" w:fill="auto"/>
          </w:tcPr>
          <w:p w:rsidR="00594A2F" w:rsidRPr="00712D2C" w:rsidRDefault="00594A2F" w:rsidP="00F7368D">
            <w:pPr>
              <w:pStyle w:val="TimesNewRoman10pt"/>
              <w:rPr>
                <w:rFonts w:asciiTheme="minorHAnsi" w:hAnsiTheme="minorHAnsi" w:cs="Times New Roman"/>
                <w:sz w:val="20"/>
                <w:szCs w:val="20"/>
                <w:lang w:val="es-AR"/>
              </w:rPr>
            </w:pPr>
            <w:r>
              <w:rPr>
                <w:rFonts w:asciiTheme="minorHAnsi" w:hAnsiTheme="minorHAnsi" w:cs="Times New Roman"/>
                <w:sz w:val="20"/>
                <w:szCs w:val="20"/>
                <w:lang w:val="es-AR"/>
              </w:rPr>
              <w:t>DNECEE</w:t>
            </w:r>
          </w:p>
        </w:tc>
        <w:tc>
          <w:tcPr>
            <w:tcW w:w="7268" w:type="dxa"/>
            <w:shd w:val="clear" w:color="auto" w:fill="auto"/>
          </w:tcPr>
          <w:p w:rsidR="00594A2F" w:rsidRPr="00712D2C" w:rsidRDefault="00594A2F" w:rsidP="00F7368D">
            <w:pPr>
              <w:pStyle w:val="TimesNewRoman10pt"/>
              <w:rPr>
                <w:rFonts w:asciiTheme="minorHAnsi" w:hAnsiTheme="minorHAnsi" w:cs="Times New Roman"/>
                <w:sz w:val="20"/>
                <w:szCs w:val="20"/>
                <w:lang w:val="es-AR"/>
              </w:rPr>
            </w:pPr>
            <w:r w:rsidRPr="00594A2F">
              <w:rPr>
                <w:rFonts w:asciiTheme="minorHAnsi" w:hAnsiTheme="minorHAnsi" w:cs="Times New Roman"/>
                <w:sz w:val="20"/>
                <w:szCs w:val="20"/>
                <w:lang w:val="es-AR"/>
              </w:rPr>
              <w:t>Dirección Nacional de Evaluación de Calidad y Equidad Educativa</w:t>
            </w:r>
          </w:p>
        </w:tc>
      </w:tr>
      <w:tr w:rsidR="000A4527" w:rsidRPr="005177FE" w:rsidTr="00364C81">
        <w:tc>
          <w:tcPr>
            <w:tcW w:w="1237" w:type="dxa"/>
            <w:shd w:val="clear" w:color="auto" w:fill="auto"/>
          </w:tcPr>
          <w:p w:rsidR="000A4527" w:rsidRPr="00712D2C" w:rsidRDefault="000A4527" w:rsidP="00F7368D">
            <w:pPr>
              <w:pStyle w:val="TimesNewRoman10pt"/>
              <w:rPr>
                <w:rFonts w:asciiTheme="minorHAnsi" w:hAnsiTheme="minorHAnsi" w:cs="Times New Roman"/>
                <w:sz w:val="20"/>
                <w:szCs w:val="20"/>
                <w:lang w:val="es-AR"/>
              </w:rPr>
            </w:pPr>
            <w:r w:rsidRPr="00712D2C">
              <w:rPr>
                <w:rFonts w:asciiTheme="minorHAnsi" w:hAnsiTheme="minorHAnsi" w:cs="Times New Roman"/>
                <w:sz w:val="20"/>
                <w:szCs w:val="20"/>
                <w:lang w:val="es-AR"/>
              </w:rPr>
              <w:t>DC</w:t>
            </w:r>
          </w:p>
        </w:tc>
        <w:tc>
          <w:tcPr>
            <w:tcW w:w="7268" w:type="dxa"/>
            <w:shd w:val="clear" w:color="auto" w:fill="auto"/>
          </w:tcPr>
          <w:p w:rsidR="000A4527" w:rsidRPr="00712D2C" w:rsidRDefault="000A4527" w:rsidP="00F7368D">
            <w:pPr>
              <w:pStyle w:val="TimesNewRoman10pt"/>
              <w:rPr>
                <w:rFonts w:asciiTheme="minorHAnsi" w:hAnsiTheme="minorHAnsi" w:cs="Times New Roman"/>
                <w:sz w:val="20"/>
                <w:szCs w:val="20"/>
                <w:lang w:val="es-AR"/>
              </w:rPr>
            </w:pPr>
            <w:r w:rsidRPr="00712D2C">
              <w:rPr>
                <w:rFonts w:asciiTheme="minorHAnsi" w:hAnsiTheme="minorHAnsi" w:cs="Times New Roman"/>
                <w:sz w:val="20"/>
                <w:szCs w:val="20"/>
                <w:lang w:val="es-AR"/>
              </w:rPr>
              <w:t>Dirección de Contrataciones</w:t>
            </w:r>
          </w:p>
        </w:tc>
      </w:tr>
      <w:tr w:rsidR="000A4527" w:rsidRPr="005177FE" w:rsidTr="00364C81">
        <w:tc>
          <w:tcPr>
            <w:tcW w:w="1237" w:type="dxa"/>
            <w:shd w:val="clear" w:color="auto" w:fill="auto"/>
          </w:tcPr>
          <w:p w:rsidR="000A4527" w:rsidRPr="00712D2C" w:rsidRDefault="000A4527" w:rsidP="00F7368D">
            <w:pPr>
              <w:pStyle w:val="TimesNewRoman10pt"/>
              <w:rPr>
                <w:rFonts w:asciiTheme="minorHAnsi" w:hAnsiTheme="minorHAnsi" w:cs="Times New Roman"/>
                <w:sz w:val="20"/>
                <w:szCs w:val="20"/>
                <w:lang w:val="es-AR"/>
              </w:rPr>
            </w:pPr>
            <w:r w:rsidRPr="00712D2C">
              <w:rPr>
                <w:rFonts w:asciiTheme="minorHAnsi" w:hAnsiTheme="minorHAnsi" w:cs="Times New Roman"/>
                <w:sz w:val="20"/>
                <w:szCs w:val="20"/>
                <w:lang w:val="es-AR"/>
              </w:rPr>
              <w:t>DCyF</w:t>
            </w:r>
          </w:p>
        </w:tc>
        <w:tc>
          <w:tcPr>
            <w:tcW w:w="7268" w:type="dxa"/>
            <w:shd w:val="clear" w:color="auto" w:fill="auto"/>
          </w:tcPr>
          <w:p w:rsidR="000A4527" w:rsidRPr="00712D2C" w:rsidRDefault="000A4527" w:rsidP="00F7368D">
            <w:pPr>
              <w:pStyle w:val="TimesNewRoman10pt"/>
              <w:rPr>
                <w:rFonts w:asciiTheme="minorHAnsi" w:hAnsiTheme="minorHAnsi" w:cs="Times New Roman"/>
                <w:sz w:val="20"/>
                <w:szCs w:val="20"/>
                <w:lang w:val="es-AR"/>
              </w:rPr>
            </w:pPr>
            <w:r>
              <w:rPr>
                <w:rFonts w:asciiTheme="minorHAnsi" w:hAnsiTheme="minorHAnsi" w:cs="Times New Roman"/>
                <w:sz w:val="20"/>
                <w:szCs w:val="20"/>
                <w:lang w:val="es-AR"/>
              </w:rPr>
              <w:t>Departamento</w:t>
            </w:r>
            <w:r w:rsidRPr="00712D2C">
              <w:rPr>
                <w:rFonts w:asciiTheme="minorHAnsi" w:hAnsiTheme="minorHAnsi" w:cs="Times New Roman"/>
                <w:sz w:val="20"/>
                <w:szCs w:val="20"/>
                <w:lang w:val="es-AR"/>
              </w:rPr>
              <w:t xml:space="preserve"> de Contabilidad y Finanzas</w:t>
            </w:r>
          </w:p>
        </w:tc>
      </w:tr>
      <w:tr w:rsidR="00594A2F" w:rsidRPr="005177FE" w:rsidTr="008A5ECD">
        <w:tc>
          <w:tcPr>
            <w:tcW w:w="1237" w:type="dxa"/>
            <w:shd w:val="clear" w:color="auto" w:fill="auto"/>
          </w:tcPr>
          <w:p w:rsidR="00594A2F" w:rsidRPr="00712D2C" w:rsidRDefault="00594A2F" w:rsidP="008A5ECD">
            <w:pPr>
              <w:pStyle w:val="TimesNewRoman10pt"/>
              <w:rPr>
                <w:rFonts w:asciiTheme="minorHAnsi" w:hAnsiTheme="minorHAnsi" w:cs="Times New Roman"/>
                <w:sz w:val="20"/>
                <w:szCs w:val="20"/>
                <w:lang w:val="es-AR"/>
              </w:rPr>
            </w:pPr>
            <w:r w:rsidRPr="00712D2C">
              <w:rPr>
                <w:rFonts w:asciiTheme="minorHAnsi" w:hAnsiTheme="minorHAnsi" w:cs="Times New Roman"/>
                <w:sz w:val="20"/>
                <w:szCs w:val="20"/>
                <w:lang w:val="es-AR"/>
              </w:rPr>
              <w:t>DGAyGF</w:t>
            </w:r>
          </w:p>
        </w:tc>
        <w:tc>
          <w:tcPr>
            <w:tcW w:w="7268" w:type="dxa"/>
            <w:shd w:val="clear" w:color="auto" w:fill="auto"/>
          </w:tcPr>
          <w:p w:rsidR="00594A2F" w:rsidRPr="00712D2C" w:rsidRDefault="00594A2F" w:rsidP="008A5ECD">
            <w:pPr>
              <w:pStyle w:val="TimesNewRoman10pt"/>
              <w:rPr>
                <w:rFonts w:asciiTheme="minorHAnsi" w:hAnsiTheme="minorHAnsi" w:cs="Times New Roman"/>
                <w:sz w:val="20"/>
                <w:szCs w:val="20"/>
                <w:lang w:val="es-AR"/>
              </w:rPr>
            </w:pPr>
            <w:r w:rsidRPr="00712D2C">
              <w:rPr>
                <w:rFonts w:asciiTheme="minorHAnsi" w:hAnsiTheme="minorHAnsi" w:cs="Times New Roman"/>
                <w:sz w:val="20"/>
                <w:szCs w:val="20"/>
                <w:lang w:val="es-AR"/>
              </w:rPr>
              <w:t>Dirección General de Administración y Gestión Financiera</w:t>
            </w:r>
          </w:p>
        </w:tc>
      </w:tr>
      <w:tr w:rsidR="00594A2F" w:rsidRPr="005177FE" w:rsidTr="008A5ECD">
        <w:tc>
          <w:tcPr>
            <w:tcW w:w="1237" w:type="dxa"/>
            <w:shd w:val="clear" w:color="auto" w:fill="auto"/>
          </w:tcPr>
          <w:p w:rsidR="00594A2F" w:rsidRPr="00DB45BD" w:rsidRDefault="00594A2F" w:rsidP="008A5ECD">
            <w:pPr>
              <w:pStyle w:val="TimesNewRoman10pt"/>
              <w:rPr>
                <w:rFonts w:asciiTheme="minorHAnsi" w:hAnsiTheme="minorHAnsi" w:cs="Times New Roman"/>
                <w:sz w:val="20"/>
                <w:szCs w:val="20"/>
                <w:lang w:val="es-AR"/>
              </w:rPr>
            </w:pPr>
            <w:r w:rsidRPr="00DB45BD">
              <w:rPr>
                <w:rFonts w:asciiTheme="minorHAnsi" w:hAnsiTheme="minorHAnsi" w:cs="Times New Roman"/>
                <w:sz w:val="20"/>
                <w:szCs w:val="20"/>
                <w:lang w:val="es-AR"/>
              </w:rPr>
              <w:t>DGI</w:t>
            </w:r>
          </w:p>
        </w:tc>
        <w:tc>
          <w:tcPr>
            <w:tcW w:w="7268" w:type="dxa"/>
            <w:shd w:val="clear" w:color="auto" w:fill="auto"/>
          </w:tcPr>
          <w:p w:rsidR="00594A2F" w:rsidRPr="00DB45BD" w:rsidRDefault="00594A2F" w:rsidP="008A5ECD">
            <w:pPr>
              <w:pStyle w:val="TimesNewRoman10pt"/>
              <w:rPr>
                <w:rFonts w:asciiTheme="minorHAnsi" w:hAnsiTheme="minorHAnsi" w:cs="Times New Roman"/>
                <w:sz w:val="20"/>
                <w:szCs w:val="20"/>
                <w:lang w:val="es-AR"/>
              </w:rPr>
            </w:pPr>
            <w:r w:rsidRPr="00DB45BD">
              <w:rPr>
                <w:rFonts w:asciiTheme="minorHAnsi" w:hAnsiTheme="minorHAnsi" w:cs="Times New Roman"/>
                <w:sz w:val="20"/>
                <w:szCs w:val="20"/>
                <w:lang w:val="es-AR"/>
              </w:rPr>
              <w:t>Dirección General de Infraestructura</w:t>
            </w:r>
          </w:p>
        </w:tc>
      </w:tr>
      <w:tr w:rsidR="000A4527" w:rsidRPr="005177FE" w:rsidTr="00F7368D">
        <w:tc>
          <w:tcPr>
            <w:tcW w:w="1237" w:type="dxa"/>
            <w:shd w:val="clear" w:color="auto" w:fill="auto"/>
          </w:tcPr>
          <w:p w:rsidR="000A4527" w:rsidRPr="00263759" w:rsidRDefault="000A4527" w:rsidP="00F7368D">
            <w:pPr>
              <w:pStyle w:val="TimesNewRoman10pt"/>
              <w:rPr>
                <w:rFonts w:asciiTheme="minorHAnsi" w:hAnsiTheme="minorHAnsi" w:cs="Times New Roman"/>
                <w:sz w:val="20"/>
                <w:szCs w:val="20"/>
                <w:lang w:val="es-AR"/>
              </w:rPr>
            </w:pPr>
            <w:r w:rsidRPr="00263759">
              <w:rPr>
                <w:rFonts w:asciiTheme="minorHAnsi" w:hAnsiTheme="minorHAnsi" w:cs="Times New Roman"/>
                <w:sz w:val="20"/>
                <w:szCs w:val="20"/>
                <w:lang w:val="es-AR"/>
              </w:rPr>
              <w:t>DGPPSE</w:t>
            </w:r>
          </w:p>
        </w:tc>
        <w:tc>
          <w:tcPr>
            <w:tcW w:w="7268" w:type="dxa"/>
            <w:shd w:val="clear" w:color="auto" w:fill="auto"/>
          </w:tcPr>
          <w:p w:rsidR="000A4527" w:rsidRPr="00263759" w:rsidRDefault="000A4527" w:rsidP="00F7368D">
            <w:pPr>
              <w:pStyle w:val="TimesNewRoman10pt"/>
              <w:rPr>
                <w:rFonts w:asciiTheme="minorHAnsi" w:hAnsiTheme="minorHAnsi" w:cs="Times New Roman"/>
                <w:sz w:val="20"/>
                <w:szCs w:val="20"/>
                <w:lang w:val="es-AR"/>
              </w:rPr>
            </w:pPr>
            <w:r w:rsidRPr="00263759">
              <w:rPr>
                <w:rFonts w:asciiTheme="minorHAnsi" w:hAnsiTheme="minorHAnsi" w:cs="Times New Roman"/>
                <w:sz w:val="20"/>
                <w:szCs w:val="20"/>
                <w:lang w:val="es-AR"/>
              </w:rPr>
              <w:t>Dirección General Programas y Proyectos Sectoriales y Especiales (Ex DGUFI)</w:t>
            </w:r>
          </w:p>
        </w:tc>
      </w:tr>
      <w:tr w:rsidR="00594A2F" w:rsidRPr="005177FE" w:rsidTr="00364C81">
        <w:tc>
          <w:tcPr>
            <w:tcW w:w="1237" w:type="dxa"/>
            <w:shd w:val="clear" w:color="auto" w:fill="auto"/>
          </w:tcPr>
          <w:p w:rsidR="00594A2F" w:rsidRDefault="00594A2F" w:rsidP="00F7368D">
            <w:pPr>
              <w:pStyle w:val="TimesNewRoman10pt"/>
              <w:rPr>
                <w:rFonts w:asciiTheme="minorHAnsi" w:hAnsiTheme="minorHAnsi" w:cs="Times New Roman"/>
                <w:sz w:val="20"/>
                <w:szCs w:val="20"/>
              </w:rPr>
            </w:pPr>
            <w:r>
              <w:rPr>
                <w:rFonts w:asciiTheme="minorHAnsi" w:hAnsiTheme="minorHAnsi" w:cs="Times New Roman"/>
                <w:sz w:val="20"/>
                <w:szCs w:val="20"/>
              </w:rPr>
              <w:t>DNEI</w:t>
            </w:r>
          </w:p>
        </w:tc>
        <w:tc>
          <w:tcPr>
            <w:tcW w:w="7268" w:type="dxa"/>
            <w:shd w:val="clear" w:color="auto" w:fill="auto"/>
          </w:tcPr>
          <w:p w:rsidR="00594A2F" w:rsidRDefault="00594A2F" w:rsidP="00F7368D">
            <w:pPr>
              <w:pStyle w:val="TimesNewRoman10pt"/>
              <w:rPr>
                <w:rFonts w:asciiTheme="minorHAnsi" w:hAnsiTheme="minorHAnsi" w:cs="Times New Roman"/>
                <w:sz w:val="20"/>
                <w:szCs w:val="20"/>
              </w:rPr>
            </w:pPr>
            <w:r w:rsidRPr="00594A2F">
              <w:rPr>
                <w:rFonts w:asciiTheme="minorHAnsi" w:hAnsiTheme="minorHAnsi" w:cs="Times New Roman"/>
                <w:sz w:val="20"/>
                <w:szCs w:val="20"/>
                <w:lang w:val="es-AR"/>
              </w:rPr>
              <w:t>Dirección Nacional de Educación Inicia</w:t>
            </w:r>
          </w:p>
        </w:tc>
      </w:tr>
      <w:tr w:rsidR="00431297" w:rsidRPr="005177FE" w:rsidTr="00364C81">
        <w:tc>
          <w:tcPr>
            <w:tcW w:w="1237" w:type="dxa"/>
            <w:shd w:val="clear" w:color="auto" w:fill="auto"/>
          </w:tcPr>
          <w:p w:rsidR="00431297" w:rsidRDefault="00FE26B5" w:rsidP="00F7368D">
            <w:pPr>
              <w:pStyle w:val="TimesNewRoman10pt"/>
              <w:rPr>
                <w:rFonts w:asciiTheme="minorHAnsi" w:hAnsiTheme="minorHAnsi" w:cs="Times New Roman"/>
                <w:sz w:val="20"/>
                <w:szCs w:val="20"/>
              </w:rPr>
            </w:pPr>
            <w:r w:rsidRPr="00795D5F">
              <w:rPr>
                <w:rFonts w:asciiTheme="minorHAnsi" w:hAnsiTheme="minorHAnsi" w:cs="Times New Roman"/>
                <w:sz w:val="20"/>
                <w:szCs w:val="20"/>
              </w:rPr>
              <w:t>DNPPE</w:t>
            </w:r>
          </w:p>
        </w:tc>
        <w:tc>
          <w:tcPr>
            <w:tcW w:w="7268" w:type="dxa"/>
            <w:shd w:val="clear" w:color="auto" w:fill="auto"/>
          </w:tcPr>
          <w:p w:rsidR="00431297" w:rsidRDefault="00795D5F" w:rsidP="00795D5F">
            <w:pPr>
              <w:pStyle w:val="TimesNewRoman10pt"/>
              <w:rPr>
                <w:rFonts w:asciiTheme="minorHAnsi" w:hAnsiTheme="minorHAnsi" w:cs="Times New Roman"/>
                <w:sz w:val="20"/>
                <w:szCs w:val="20"/>
              </w:rPr>
            </w:pPr>
            <w:r>
              <w:rPr>
                <w:rFonts w:asciiTheme="minorHAnsi" w:hAnsiTheme="minorHAnsi" w:cs="Times New Roman"/>
                <w:sz w:val="20"/>
                <w:szCs w:val="20"/>
              </w:rPr>
              <w:t xml:space="preserve">Dirección Nacional de Planeamiento de Políticas Educativas </w:t>
            </w:r>
          </w:p>
        </w:tc>
      </w:tr>
      <w:tr w:rsidR="000A4527" w:rsidRPr="005177FE" w:rsidTr="00364C81">
        <w:tc>
          <w:tcPr>
            <w:tcW w:w="1237" w:type="dxa"/>
            <w:shd w:val="clear" w:color="auto" w:fill="auto"/>
          </w:tcPr>
          <w:p w:rsidR="000A4527" w:rsidRPr="00AF35C8" w:rsidRDefault="000A4527" w:rsidP="00F7368D">
            <w:pPr>
              <w:pStyle w:val="TimesNewRoman10pt"/>
              <w:rPr>
                <w:rFonts w:asciiTheme="minorHAnsi" w:hAnsiTheme="minorHAnsi" w:cs="Times New Roman"/>
                <w:sz w:val="20"/>
                <w:szCs w:val="20"/>
              </w:rPr>
            </w:pPr>
            <w:r>
              <w:rPr>
                <w:rFonts w:asciiTheme="minorHAnsi" w:hAnsiTheme="minorHAnsi" w:cs="Times New Roman"/>
                <w:sz w:val="20"/>
                <w:szCs w:val="20"/>
              </w:rPr>
              <w:t>DP</w:t>
            </w:r>
          </w:p>
        </w:tc>
        <w:tc>
          <w:tcPr>
            <w:tcW w:w="7268" w:type="dxa"/>
            <w:shd w:val="clear" w:color="auto" w:fill="auto"/>
          </w:tcPr>
          <w:p w:rsidR="000A4527" w:rsidRPr="00AF35C8" w:rsidRDefault="000A4527" w:rsidP="00F7368D">
            <w:pPr>
              <w:pStyle w:val="TimesNewRoman10pt"/>
              <w:rPr>
                <w:rFonts w:asciiTheme="minorHAnsi" w:hAnsiTheme="minorHAnsi" w:cs="Times New Roman"/>
                <w:sz w:val="20"/>
                <w:szCs w:val="20"/>
              </w:rPr>
            </w:pPr>
            <w:r>
              <w:rPr>
                <w:rFonts w:asciiTheme="minorHAnsi" w:hAnsiTheme="minorHAnsi" w:cs="Times New Roman"/>
                <w:sz w:val="20"/>
                <w:szCs w:val="20"/>
              </w:rPr>
              <w:t>Dirección de Presupuesto</w:t>
            </w:r>
          </w:p>
        </w:tc>
      </w:tr>
      <w:tr w:rsidR="000A4527" w:rsidRPr="005177FE" w:rsidTr="00364C81">
        <w:tc>
          <w:tcPr>
            <w:tcW w:w="1237" w:type="dxa"/>
            <w:shd w:val="clear" w:color="auto" w:fill="auto"/>
          </w:tcPr>
          <w:p w:rsidR="000A4527" w:rsidRPr="00AF35C8" w:rsidRDefault="000A4527" w:rsidP="00F7368D">
            <w:pPr>
              <w:pStyle w:val="TimesNewRoman10pt"/>
              <w:rPr>
                <w:rFonts w:asciiTheme="minorHAnsi" w:hAnsiTheme="minorHAnsi" w:cs="Times New Roman"/>
                <w:sz w:val="20"/>
                <w:szCs w:val="20"/>
              </w:rPr>
            </w:pPr>
            <w:r w:rsidRPr="00712D2C">
              <w:rPr>
                <w:rFonts w:asciiTheme="minorHAnsi" w:hAnsiTheme="minorHAnsi" w:cs="Times New Roman"/>
                <w:sz w:val="20"/>
                <w:szCs w:val="20"/>
              </w:rPr>
              <w:t>DRRHH</w:t>
            </w:r>
          </w:p>
        </w:tc>
        <w:tc>
          <w:tcPr>
            <w:tcW w:w="7268" w:type="dxa"/>
            <w:shd w:val="clear" w:color="auto" w:fill="auto"/>
          </w:tcPr>
          <w:p w:rsidR="000A4527" w:rsidRPr="00AF35C8" w:rsidRDefault="000A4527" w:rsidP="00F7368D">
            <w:pPr>
              <w:pStyle w:val="TimesNewRoman10pt"/>
              <w:rPr>
                <w:rFonts w:asciiTheme="minorHAnsi" w:hAnsiTheme="minorHAnsi" w:cs="Times New Roman"/>
                <w:sz w:val="20"/>
                <w:szCs w:val="20"/>
              </w:rPr>
            </w:pPr>
            <w:r w:rsidRPr="00712D2C">
              <w:rPr>
                <w:rFonts w:asciiTheme="minorHAnsi" w:hAnsiTheme="minorHAnsi" w:cs="Times New Roman"/>
                <w:sz w:val="20"/>
                <w:szCs w:val="20"/>
              </w:rPr>
              <w:t>Dirección de Rec</w:t>
            </w:r>
            <w:r>
              <w:rPr>
                <w:rFonts w:asciiTheme="minorHAnsi" w:hAnsiTheme="minorHAnsi" w:cs="Times New Roman"/>
                <w:sz w:val="20"/>
                <w:szCs w:val="20"/>
              </w:rPr>
              <w:t>ursos</w:t>
            </w:r>
            <w:r w:rsidRPr="00712D2C">
              <w:rPr>
                <w:rFonts w:asciiTheme="minorHAnsi" w:hAnsiTheme="minorHAnsi" w:cs="Times New Roman"/>
                <w:sz w:val="20"/>
                <w:szCs w:val="20"/>
              </w:rPr>
              <w:t xml:space="preserve"> Humanos</w:t>
            </w:r>
          </w:p>
        </w:tc>
      </w:tr>
      <w:tr w:rsidR="000A4527" w:rsidRPr="005177FE" w:rsidTr="00364C81">
        <w:tc>
          <w:tcPr>
            <w:tcW w:w="1237" w:type="dxa"/>
            <w:shd w:val="clear" w:color="auto" w:fill="auto"/>
          </w:tcPr>
          <w:p w:rsidR="000A4527" w:rsidRPr="00F7368D" w:rsidRDefault="000A4527" w:rsidP="00F7368D">
            <w:pPr>
              <w:pStyle w:val="TimesNewRoman10pt"/>
              <w:rPr>
                <w:rFonts w:asciiTheme="minorHAnsi" w:hAnsiTheme="minorHAnsi" w:cs="Times New Roman"/>
                <w:sz w:val="20"/>
                <w:szCs w:val="20"/>
                <w:lang w:val="es-AR"/>
              </w:rPr>
            </w:pPr>
            <w:r w:rsidRPr="00F7368D">
              <w:rPr>
                <w:rFonts w:asciiTheme="minorHAnsi" w:hAnsiTheme="minorHAnsi" w:cs="Times New Roman"/>
                <w:sz w:val="20"/>
                <w:szCs w:val="20"/>
                <w:lang w:val="es-AR"/>
              </w:rPr>
              <w:t>EEFF</w:t>
            </w:r>
          </w:p>
        </w:tc>
        <w:tc>
          <w:tcPr>
            <w:tcW w:w="7268" w:type="dxa"/>
            <w:shd w:val="clear" w:color="auto" w:fill="auto"/>
          </w:tcPr>
          <w:p w:rsidR="000A4527" w:rsidRPr="00F7368D" w:rsidRDefault="000A4527" w:rsidP="00F7368D">
            <w:pPr>
              <w:pStyle w:val="TimesNewRoman10pt"/>
              <w:rPr>
                <w:rFonts w:asciiTheme="minorHAnsi" w:hAnsiTheme="minorHAnsi" w:cs="Times New Roman"/>
                <w:sz w:val="20"/>
                <w:szCs w:val="20"/>
                <w:lang w:val="es-AR"/>
              </w:rPr>
            </w:pPr>
            <w:r w:rsidRPr="00F7368D">
              <w:rPr>
                <w:rFonts w:asciiTheme="minorHAnsi" w:hAnsiTheme="minorHAnsi" w:cs="Times New Roman"/>
                <w:sz w:val="20"/>
                <w:szCs w:val="20"/>
                <w:lang w:val="es-AR"/>
              </w:rPr>
              <w:t>Estados Financieros</w:t>
            </w:r>
          </w:p>
        </w:tc>
      </w:tr>
      <w:tr w:rsidR="000A4527" w:rsidRPr="005177FE" w:rsidTr="00364C81">
        <w:tc>
          <w:tcPr>
            <w:tcW w:w="1237" w:type="dxa"/>
            <w:shd w:val="clear" w:color="auto" w:fill="auto"/>
          </w:tcPr>
          <w:p w:rsidR="000A4527" w:rsidRPr="00712D2C" w:rsidRDefault="000A4527" w:rsidP="00F7368D">
            <w:pPr>
              <w:pStyle w:val="TimesNewRoman10pt"/>
              <w:rPr>
                <w:rFonts w:asciiTheme="minorHAnsi" w:hAnsiTheme="minorHAnsi" w:cs="Times New Roman"/>
                <w:sz w:val="20"/>
                <w:szCs w:val="20"/>
                <w:lang w:val="es-AR"/>
              </w:rPr>
            </w:pPr>
            <w:r w:rsidRPr="00712D2C">
              <w:rPr>
                <w:rFonts w:asciiTheme="minorHAnsi" w:hAnsiTheme="minorHAnsi" w:cs="Times New Roman"/>
                <w:sz w:val="20"/>
                <w:szCs w:val="20"/>
                <w:lang w:val="es-AR"/>
              </w:rPr>
              <w:t>INFD</w:t>
            </w:r>
          </w:p>
        </w:tc>
        <w:tc>
          <w:tcPr>
            <w:tcW w:w="7268" w:type="dxa"/>
            <w:shd w:val="clear" w:color="auto" w:fill="auto"/>
          </w:tcPr>
          <w:p w:rsidR="000A4527" w:rsidRPr="00712D2C" w:rsidRDefault="000A4527" w:rsidP="00F7368D">
            <w:pPr>
              <w:pStyle w:val="TimesNewRoman10pt"/>
              <w:rPr>
                <w:rFonts w:asciiTheme="minorHAnsi" w:hAnsiTheme="minorHAnsi" w:cs="Times New Roman"/>
                <w:sz w:val="20"/>
                <w:szCs w:val="20"/>
                <w:lang w:val="es-AR"/>
              </w:rPr>
            </w:pPr>
            <w:r w:rsidRPr="00712D2C">
              <w:rPr>
                <w:rFonts w:asciiTheme="minorHAnsi" w:hAnsiTheme="minorHAnsi" w:cs="Times New Roman"/>
                <w:sz w:val="20"/>
                <w:szCs w:val="20"/>
                <w:lang w:val="es-AR"/>
              </w:rPr>
              <w:t>Instituto Nacional de Formación Docente</w:t>
            </w:r>
          </w:p>
        </w:tc>
      </w:tr>
      <w:tr w:rsidR="000A4527" w:rsidRPr="005177FE" w:rsidTr="00364C81">
        <w:tc>
          <w:tcPr>
            <w:tcW w:w="1237" w:type="dxa"/>
            <w:shd w:val="clear" w:color="auto" w:fill="auto"/>
          </w:tcPr>
          <w:p w:rsidR="000A4527" w:rsidRPr="00D878DE" w:rsidRDefault="000A4527" w:rsidP="00F7368D">
            <w:pPr>
              <w:pStyle w:val="TimesNewRoman10pt"/>
              <w:rPr>
                <w:rFonts w:asciiTheme="minorHAnsi" w:hAnsiTheme="minorHAnsi" w:cs="Times New Roman"/>
                <w:sz w:val="20"/>
                <w:szCs w:val="20"/>
                <w:lang w:val="es-AR"/>
              </w:rPr>
            </w:pPr>
            <w:r w:rsidRPr="00D878DE">
              <w:rPr>
                <w:rFonts w:asciiTheme="minorHAnsi" w:hAnsiTheme="minorHAnsi" w:cs="Times New Roman"/>
                <w:sz w:val="20"/>
                <w:szCs w:val="20"/>
                <w:lang w:val="es-AR"/>
              </w:rPr>
              <w:t>LPI</w:t>
            </w:r>
          </w:p>
        </w:tc>
        <w:tc>
          <w:tcPr>
            <w:tcW w:w="7268" w:type="dxa"/>
            <w:shd w:val="clear" w:color="auto" w:fill="auto"/>
          </w:tcPr>
          <w:p w:rsidR="000A4527" w:rsidRPr="00D878DE" w:rsidRDefault="000A4527" w:rsidP="00F7368D">
            <w:pPr>
              <w:pStyle w:val="TimesNewRoman10pt"/>
              <w:rPr>
                <w:rFonts w:asciiTheme="minorHAnsi" w:hAnsiTheme="minorHAnsi" w:cs="Times New Roman"/>
                <w:sz w:val="20"/>
                <w:szCs w:val="20"/>
                <w:lang w:val="es-AR"/>
              </w:rPr>
            </w:pPr>
            <w:r w:rsidRPr="00D878DE">
              <w:rPr>
                <w:rFonts w:asciiTheme="minorHAnsi" w:hAnsiTheme="minorHAnsi" w:cs="Times New Roman"/>
                <w:sz w:val="20"/>
                <w:szCs w:val="20"/>
                <w:lang w:val="es-AR"/>
              </w:rPr>
              <w:t>Licitación Pública Internacional</w:t>
            </w:r>
          </w:p>
        </w:tc>
      </w:tr>
      <w:tr w:rsidR="000A4527" w:rsidRPr="005177FE" w:rsidTr="00364C81">
        <w:tc>
          <w:tcPr>
            <w:tcW w:w="1237" w:type="dxa"/>
            <w:shd w:val="clear" w:color="auto" w:fill="auto"/>
          </w:tcPr>
          <w:p w:rsidR="000A4527" w:rsidRPr="00D878DE" w:rsidRDefault="000A4527" w:rsidP="00F7368D">
            <w:pPr>
              <w:pStyle w:val="TimesNewRoman10pt"/>
              <w:rPr>
                <w:rFonts w:asciiTheme="minorHAnsi" w:hAnsiTheme="minorHAnsi" w:cs="Times New Roman"/>
                <w:sz w:val="20"/>
                <w:szCs w:val="20"/>
                <w:lang w:val="es-AR"/>
              </w:rPr>
            </w:pPr>
            <w:r w:rsidRPr="00D878DE">
              <w:rPr>
                <w:rFonts w:asciiTheme="minorHAnsi" w:hAnsiTheme="minorHAnsi" w:cs="Times New Roman"/>
                <w:sz w:val="20"/>
                <w:szCs w:val="20"/>
                <w:lang w:val="es-AR"/>
              </w:rPr>
              <w:t>LPN</w:t>
            </w:r>
          </w:p>
        </w:tc>
        <w:tc>
          <w:tcPr>
            <w:tcW w:w="7268" w:type="dxa"/>
            <w:shd w:val="clear" w:color="auto" w:fill="auto"/>
          </w:tcPr>
          <w:p w:rsidR="000A4527" w:rsidRPr="00D878DE" w:rsidRDefault="000A4527" w:rsidP="00F7368D">
            <w:pPr>
              <w:pStyle w:val="TimesNewRoman10pt"/>
              <w:rPr>
                <w:rFonts w:asciiTheme="minorHAnsi" w:hAnsiTheme="minorHAnsi" w:cs="Times New Roman"/>
                <w:sz w:val="20"/>
                <w:szCs w:val="20"/>
                <w:lang w:val="es-AR"/>
              </w:rPr>
            </w:pPr>
            <w:r w:rsidRPr="00D878DE">
              <w:rPr>
                <w:rFonts w:asciiTheme="minorHAnsi" w:hAnsiTheme="minorHAnsi" w:cs="Times New Roman"/>
                <w:sz w:val="20"/>
                <w:szCs w:val="20"/>
                <w:lang w:val="es-AR"/>
              </w:rPr>
              <w:t>Licitación Pública Nacional</w:t>
            </w:r>
          </w:p>
        </w:tc>
      </w:tr>
      <w:tr w:rsidR="007B3D9B" w:rsidRPr="005177FE" w:rsidTr="00364C81">
        <w:tc>
          <w:tcPr>
            <w:tcW w:w="1237" w:type="dxa"/>
            <w:shd w:val="clear" w:color="auto" w:fill="auto"/>
          </w:tcPr>
          <w:p w:rsidR="007B3D9B" w:rsidRPr="00CC3F4F" w:rsidRDefault="007B3D9B" w:rsidP="00F7368D">
            <w:pPr>
              <w:pStyle w:val="TimesNewRoman10pt"/>
              <w:rPr>
                <w:rFonts w:asciiTheme="minorHAnsi" w:hAnsiTheme="minorHAnsi" w:cs="Times New Roman"/>
                <w:sz w:val="20"/>
                <w:szCs w:val="20"/>
                <w:lang w:val="es-AR"/>
              </w:rPr>
            </w:pPr>
            <w:r>
              <w:rPr>
                <w:rFonts w:asciiTheme="minorHAnsi" w:hAnsiTheme="minorHAnsi" w:cs="Times New Roman"/>
                <w:sz w:val="20"/>
                <w:szCs w:val="20"/>
                <w:lang w:val="es-AR"/>
              </w:rPr>
              <w:t>MDS</w:t>
            </w:r>
          </w:p>
        </w:tc>
        <w:tc>
          <w:tcPr>
            <w:tcW w:w="7268" w:type="dxa"/>
            <w:shd w:val="clear" w:color="auto" w:fill="auto"/>
          </w:tcPr>
          <w:p w:rsidR="007B3D9B" w:rsidRPr="00CC3F4F" w:rsidRDefault="007B3D9B" w:rsidP="00F7368D">
            <w:pPr>
              <w:pStyle w:val="TimesNewRoman10pt"/>
              <w:rPr>
                <w:rFonts w:asciiTheme="minorHAnsi" w:hAnsiTheme="minorHAnsi" w:cs="Times New Roman"/>
                <w:sz w:val="20"/>
                <w:szCs w:val="20"/>
                <w:lang w:val="es-AR"/>
              </w:rPr>
            </w:pPr>
            <w:r>
              <w:rPr>
                <w:rFonts w:asciiTheme="minorHAnsi" w:hAnsiTheme="minorHAnsi" w:cs="Times New Roman"/>
                <w:sz w:val="20"/>
                <w:szCs w:val="20"/>
                <w:lang w:val="es-AR"/>
              </w:rPr>
              <w:t>Ministerio de Desarrollo Social</w:t>
            </w:r>
          </w:p>
        </w:tc>
      </w:tr>
      <w:tr w:rsidR="000A4527" w:rsidRPr="005177FE" w:rsidTr="00364C81">
        <w:tc>
          <w:tcPr>
            <w:tcW w:w="1237" w:type="dxa"/>
            <w:shd w:val="clear" w:color="auto" w:fill="auto"/>
          </w:tcPr>
          <w:p w:rsidR="000A4527" w:rsidRPr="00CC3F4F" w:rsidRDefault="000A4527" w:rsidP="00F7368D">
            <w:pPr>
              <w:pStyle w:val="TimesNewRoman10pt"/>
              <w:rPr>
                <w:rFonts w:asciiTheme="minorHAnsi" w:hAnsiTheme="minorHAnsi" w:cs="Times New Roman"/>
                <w:sz w:val="20"/>
                <w:szCs w:val="20"/>
                <w:lang w:val="es-AR"/>
              </w:rPr>
            </w:pPr>
            <w:r w:rsidRPr="00CC3F4F">
              <w:rPr>
                <w:rFonts w:asciiTheme="minorHAnsi" w:hAnsiTheme="minorHAnsi" w:cs="Times New Roman"/>
                <w:sz w:val="20"/>
                <w:szCs w:val="20"/>
                <w:lang w:val="es-AR"/>
              </w:rPr>
              <w:t>ML</w:t>
            </w:r>
          </w:p>
        </w:tc>
        <w:tc>
          <w:tcPr>
            <w:tcW w:w="7268" w:type="dxa"/>
            <w:shd w:val="clear" w:color="auto" w:fill="auto"/>
          </w:tcPr>
          <w:p w:rsidR="000A4527" w:rsidRPr="00CC3F4F" w:rsidRDefault="000A4527" w:rsidP="00F7368D">
            <w:pPr>
              <w:pStyle w:val="TimesNewRoman10pt"/>
              <w:rPr>
                <w:rFonts w:asciiTheme="minorHAnsi" w:hAnsiTheme="minorHAnsi" w:cs="Times New Roman"/>
                <w:sz w:val="20"/>
                <w:szCs w:val="20"/>
                <w:lang w:val="es-AR"/>
              </w:rPr>
            </w:pPr>
            <w:r w:rsidRPr="00CC3F4F">
              <w:rPr>
                <w:rFonts w:asciiTheme="minorHAnsi" w:hAnsiTheme="minorHAnsi" w:cs="Times New Roman"/>
                <w:sz w:val="20"/>
                <w:szCs w:val="20"/>
                <w:lang w:val="es-AR"/>
              </w:rPr>
              <w:t>Marco Lógico</w:t>
            </w:r>
          </w:p>
        </w:tc>
      </w:tr>
      <w:tr w:rsidR="000A4527" w:rsidRPr="005177FE" w:rsidTr="00364C81">
        <w:tc>
          <w:tcPr>
            <w:tcW w:w="1237" w:type="dxa"/>
            <w:shd w:val="clear" w:color="auto" w:fill="auto"/>
          </w:tcPr>
          <w:p w:rsidR="000A4527" w:rsidRPr="00D878DE" w:rsidRDefault="000A4527" w:rsidP="00F7368D">
            <w:pPr>
              <w:pStyle w:val="TimesNewRoman10pt"/>
              <w:rPr>
                <w:rFonts w:asciiTheme="minorHAnsi" w:hAnsiTheme="minorHAnsi" w:cs="Times New Roman"/>
                <w:sz w:val="20"/>
                <w:szCs w:val="20"/>
                <w:lang w:val="es-AR"/>
              </w:rPr>
            </w:pPr>
            <w:r w:rsidRPr="00D878DE">
              <w:rPr>
                <w:rFonts w:asciiTheme="minorHAnsi" w:hAnsiTheme="minorHAnsi" w:cs="Times New Roman"/>
                <w:sz w:val="20"/>
                <w:szCs w:val="20"/>
                <w:lang w:val="es-AR"/>
              </w:rPr>
              <w:t>MMRI</w:t>
            </w:r>
          </w:p>
        </w:tc>
        <w:tc>
          <w:tcPr>
            <w:tcW w:w="7268" w:type="dxa"/>
            <w:shd w:val="clear" w:color="auto" w:fill="auto"/>
          </w:tcPr>
          <w:p w:rsidR="000A4527" w:rsidRPr="00D878DE" w:rsidRDefault="000A4527" w:rsidP="00F7368D">
            <w:pPr>
              <w:pStyle w:val="TimesNewRoman10pt"/>
              <w:rPr>
                <w:rFonts w:asciiTheme="minorHAnsi" w:hAnsiTheme="minorHAnsi" w:cs="Times New Roman"/>
                <w:sz w:val="20"/>
                <w:szCs w:val="20"/>
                <w:lang w:val="es-AR"/>
              </w:rPr>
            </w:pPr>
            <w:r w:rsidRPr="00D878DE">
              <w:rPr>
                <w:rFonts w:asciiTheme="minorHAnsi" w:hAnsiTheme="minorHAnsi" w:cs="Times New Roman"/>
                <w:sz w:val="20"/>
                <w:szCs w:val="20"/>
                <w:lang w:val="es-AR"/>
              </w:rPr>
              <w:t>Matriz de Mitigación de Riesgos</w:t>
            </w:r>
          </w:p>
        </w:tc>
      </w:tr>
      <w:tr w:rsidR="000A4527" w:rsidRPr="005177FE" w:rsidTr="00364C81">
        <w:tc>
          <w:tcPr>
            <w:tcW w:w="1237" w:type="dxa"/>
            <w:shd w:val="clear" w:color="auto" w:fill="auto"/>
          </w:tcPr>
          <w:p w:rsidR="000A4527" w:rsidRPr="00263759" w:rsidRDefault="000A4527" w:rsidP="00F7368D">
            <w:pPr>
              <w:pStyle w:val="TimesNewRoman10pt"/>
              <w:rPr>
                <w:rFonts w:asciiTheme="minorHAnsi" w:hAnsiTheme="minorHAnsi" w:cs="Times New Roman"/>
                <w:sz w:val="20"/>
                <w:szCs w:val="20"/>
                <w:lang w:val="es-AR"/>
              </w:rPr>
            </w:pPr>
            <w:r w:rsidRPr="00263759">
              <w:rPr>
                <w:rFonts w:asciiTheme="minorHAnsi" w:hAnsiTheme="minorHAnsi" w:cs="Times New Roman"/>
                <w:sz w:val="20"/>
                <w:szCs w:val="20"/>
                <w:lang w:val="es-AR"/>
              </w:rPr>
              <w:t>ME</w:t>
            </w:r>
          </w:p>
        </w:tc>
        <w:tc>
          <w:tcPr>
            <w:tcW w:w="7268" w:type="dxa"/>
            <w:shd w:val="clear" w:color="auto" w:fill="auto"/>
          </w:tcPr>
          <w:p w:rsidR="000A4527" w:rsidRPr="00263759" w:rsidRDefault="000A4527" w:rsidP="00F7368D">
            <w:pPr>
              <w:pStyle w:val="TimesNewRoman10pt"/>
              <w:rPr>
                <w:rFonts w:asciiTheme="minorHAnsi" w:hAnsiTheme="minorHAnsi" w:cs="Times New Roman"/>
                <w:sz w:val="20"/>
                <w:szCs w:val="20"/>
                <w:lang w:val="es-AR"/>
              </w:rPr>
            </w:pPr>
            <w:r w:rsidRPr="00263759">
              <w:rPr>
                <w:rFonts w:asciiTheme="minorHAnsi" w:hAnsiTheme="minorHAnsi" w:cs="Times New Roman"/>
                <w:sz w:val="20"/>
                <w:szCs w:val="20"/>
                <w:lang w:val="es-AR"/>
              </w:rPr>
              <w:t xml:space="preserve">Ministerio de Educación </w:t>
            </w:r>
          </w:p>
        </w:tc>
      </w:tr>
      <w:tr w:rsidR="000A4527" w:rsidRPr="005177FE" w:rsidTr="00364C81">
        <w:tc>
          <w:tcPr>
            <w:tcW w:w="1237" w:type="dxa"/>
            <w:shd w:val="clear" w:color="auto" w:fill="auto"/>
          </w:tcPr>
          <w:p w:rsidR="000A4527" w:rsidRPr="000103A6" w:rsidRDefault="000103A6" w:rsidP="00F7368D">
            <w:pPr>
              <w:pStyle w:val="TimesNewRoman10pt"/>
              <w:rPr>
                <w:rFonts w:asciiTheme="minorHAnsi" w:hAnsiTheme="minorHAnsi" w:cs="Times New Roman"/>
                <w:sz w:val="20"/>
                <w:szCs w:val="20"/>
                <w:lang w:val="es-AR"/>
              </w:rPr>
            </w:pPr>
            <w:r w:rsidRPr="000103A6">
              <w:rPr>
                <w:rFonts w:asciiTheme="minorHAnsi" w:hAnsiTheme="minorHAnsi" w:cs="Times New Roman"/>
                <w:sz w:val="20"/>
                <w:szCs w:val="20"/>
                <w:lang w:val="es-AR"/>
              </w:rPr>
              <w:t>MH</w:t>
            </w:r>
          </w:p>
        </w:tc>
        <w:tc>
          <w:tcPr>
            <w:tcW w:w="7268" w:type="dxa"/>
            <w:shd w:val="clear" w:color="auto" w:fill="auto"/>
          </w:tcPr>
          <w:p w:rsidR="000A4527" w:rsidRPr="000103A6" w:rsidRDefault="000A4527" w:rsidP="000103A6">
            <w:pPr>
              <w:pStyle w:val="TimesNewRoman10pt"/>
              <w:rPr>
                <w:rFonts w:asciiTheme="minorHAnsi" w:hAnsiTheme="minorHAnsi" w:cs="Times New Roman"/>
                <w:sz w:val="20"/>
                <w:szCs w:val="20"/>
                <w:lang w:val="es-AR"/>
              </w:rPr>
            </w:pPr>
            <w:r w:rsidRPr="000103A6">
              <w:rPr>
                <w:rFonts w:asciiTheme="minorHAnsi" w:hAnsiTheme="minorHAnsi" w:cs="Times New Roman"/>
                <w:sz w:val="20"/>
                <w:szCs w:val="20"/>
                <w:lang w:val="es-AR"/>
              </w:rPr>
              <w:t xml:space="preserve">Ministerio de </w:t>
            </w:r>
            <w:r w:rsidR="000103A6" w:rsidRPr="000103A6">
              <w:rPr>
                <w:rFonts w:asciiTheme="minorHAnsi" w:hAnsiTheme="minorHAnsi" w:cs="Times New Roman"/>
                <w:sz w:val="20"/>
                <w:szCs w:val="20"/>
                <w:lang w:val="es-AR"/>
              </w:rPr>
              <w:t>Hacienda</w:t>
            </w:r>
          </w:p>
        </w:tc>
      </w:tr>
      <w:tr w:rsidR="000A4527" w:rsidRPr="005177FE" w:rsidTr="00364C81">
        <w:tc>
          <w:tcPr>
            <w:tcW w:w="1237" w:type="dxa"/>
            <w:shd w:val="clear" w:color="auto" w:fill="auto"/>
          </w:tcPr>
          <w:p w:rsidR="000A4527" w:rsidRPr="00712D2C" w:rsidRDefault="000A4527" w:rsidP="00F7368D">
            <w:pPr>
              <w:pStyle w:val="TimesNewRoman10pt"/>
              <w:rPr>
                <w:rFonts w:asciiTheme="minorHAnsi" w:hAnsiTheme="minorHAnsi" w:cs="Times New Roman"/>
                <w:sz w:val="20"/>
                <w:szCs w:val="20"/>
                <w:lang w:val="es-AR"/>
              </w:rPr>
            </w:pPr>
            <w:r w:rsidRPr="00712D2C">
              <w:rPr>
                <w:rFonts w:asciiTheme="minorHAnsi" w:hAnsiTheme="minorHAnsi" w:cs="Times New Roman"/>
                <w:sz w:val="20"/>
                <w:szCs w:val="20"/>
                <w:lang w:val="es-AR"/>
              </w:rPr>
              <w:t>MP</w:t>
            </w:r>
          </w:p>
        </w:tc>
        <w:tc>
          <w:tcPr>
            <w:tcW w:w="7268" w:type="dxa"/>
            <w:shd w:val="clear" w:color="auto" w:fill="auto"/>
          </w:tcPr>
          <w:p w:rsidR="000A4527" w:rsidRPr="00712D2C" w:rsidRDefault="000A4527" w:rsidP="00F7368D">
            <w:pPr>
              <w:pStyle w:val="TimesNewRoman10pt"/>
              <w:rPr>
                <w:rFonts w:asciiTheme="minorHAnsi" w:hAnsiTheme="minorHAnsi" w:cs="Times New Roman"/>
                <w:sz w:val="20"/>
                <w:szCs w:val="20"/>
                <w:lang w:val="es-AR"/>
              </w:rPr>
            </w:pPr>
            <w:r w:rsidRPr="00712D2C">
              <w:rPr>
                <w:rFonts w:asciiTheme="minorHAnsi" w:hAnsiTheme="minorHAnsi" w:cs="Times New Roman"/>
                <w:sz w:val="20"/>
                <w:szCs w:val="20"/>
                <w:lang w:val="es-AR"/>
              </w:rPr>
              <w:t>Ministerio Provincial</w:t>
            </w:r>
          </w:p>
        </w:tc>
      </w:tr>
      <w:tr w:rsidR="000A4527" w:rsidRPr="005177FE" w:rsidTr="00364C81">
        <w:tc>
          <w:tcPr>
            <w:tcW w:w="1237" w:type="dxa"/>
            <w:shd w:val="clear" w:color="auto" w:fill="auto"/>
          </w:tcPr>
          <w:p w:rsidR="000A4527" w:rsidRPr="00F61AF8" w:rsidRDefault="000A4527" w:rsidP="00F7368D">
            <w:pPr>
              <w:pStyle w:val="TimesNewRoman10pt"/>
              <w:rPr>
                <w:rFonts w:asciiTheme="minorHAnsi" w:hAnsiTheme="minorHAnsi" w:cs="Times New Roman"/>
                <w:sz w:val="20"/>
                <w:szCs w:val="20"/>
                <w:lang w:val="es-AR"/>
              </w:rPr>
            </w:pPr>
            <w:r w:rsidRPr="00F61AF8">
              <w:rPr>
                <w:rFonts w:asciiTheme="minorHAnsi" w:hAnsiTheme="minorHAnsi" w:cs="Times New Roman"/>
                <w:sz w:val="20"/>
                <w:szCs w:val="20"/>
                <w:lang w:val="es-AR"/>
              </w:rPr>
              <w:lastRenderedPageBreak/>
              <w:t>MR</w:t>
            </w:r>
          </w:p>
        </w:tc>
        <w:tc>
          <w:tcPr>
            <w:tcW w:w="7268" w:type="dxa"/>
            <w:shd w:val="clear" w:color="auto" w:fill="auto"/>
          </w:tcPr>
          <w:p w:rsidR="000A4527" w:rsidRPr="00F61AF8" w:rsidRDefault="000A4527" w:rsidP="00F7368D">
            <w:pPr>
              <w:pStyle w:val="TimesNewRoman10pt"/>
              <w:rPr>
                <w:rFonts w:asciiTheme="minorHAnsi" w:hAnsiTheme="minorHAnsi" w:cs="Times New Roman"/>
                <w:sz w:val="20"/>
                <w:szCs w:val="20"/>
                <w:lang w:val="es-AR"/>
              </w:rPr>
            </w:pPr>
            <w:r w:rsidRPr="00F61AF8">
              <w:rPr>
                <w:rFonts w:asciiTheme="minorHAnsi" w:hAnsiTheme="minorHAnsi" w:cs="Times New Roman"/>
                <w:sz w:val="20"/>
                <w:szCs w:val="20"/>
                <w:lang w:val="es-AR"/>
              </w:rPr>
              <w:t>Matriz de Resultados del Programa</w:t>
            </w:r>
          </w:p>
        </w:tc>
      </w:tr>
      <w:tr w:rsidR="000A4527" w:rsidRPr="005177FE" w:rsidTr="00364C81">
        <w:tc>
          <w:tcPr>
            <w:tcW w:w="1237" w:type="dxa"/>
            <w:shd w:val="clear" w:color="auto" w:fill="auto"/>
          </w:tcPr>
          <w:p w:rsidR="000A4527" w:rsidRPr="006A23BD" w:rsidRDefault="000A4527" w:rsidP="00F7368D">
            <w:pPr>
              <w:pStyle w:val="TimesNewRoman10pt"/>
              <w:rPr>
                <w:rFonts w:asciiTheme="minorHAnsi" w:hAnsiTheme="minorHAnsi" w:cs="Times New Roman"/>
                <w:sz w:val="20"/>
                <w:szCs w:val="20"/>
                <w:lang w:val="es-AR"/>
              </w:rPr>
            </w:pPr>
            <w:r w:rsidRPr="006A23BD">
              <w:rPr>
                <w:rFonts w:asciiTheme="minorHAnsi" w:hAnsiTheme="minorHAnsi" w:cs="Times New Roman"/>
                <w:sz w:val="20"/>
                <w:szCs w:val="20"/>
                <w:lang w:val="es-AR"/>
              </w:rPr>
              <w:t>NBI</w:t>
            </w:r>
          </w:p>
        </w:tc>
        <w:tc>
          <w:tcPr>
            <w:tcW w:w="7268" w:type="dxa"/>
            <w:shd w:val="clear" w:color="auto" w:fill="auto"/>
          </w:tcPr>
          <w:p w:rsidR="000A4527" w:rsidRPr="006A23BD" w:rsidRDefault="000A4527" w:rsidP="00F7368D">
            <w:pPr>
              <w:pStyle w:val="TimesNewRoman10pt"/>
              <w:rPr>
                <w:rFonts w:asciiTheme="minorHAnsi" w:hAnsiTheme="minorHAnsi" w:cs="Times New Roman"/>
                <w:sz w:val="20"/>
                <w:szCs w:val="20"/>
                <w:lang w:val="es-AR"/>
              </w:rPr>
            </w:pPr>
            <w:r w:rsidRPr="006A23BD">
              <w:rPr>
                <w:rFonts w:asciiTheme="minorHAnsi" w:hAnsiTheme="minorHAnsi" w:cs="Times New Roman"/>
                <w:sz w:val="20"/>
                <w:szCs w:val="20"/>
                <w:lang w:val="es-AR"/>
              </w:rPr>
              <w:t>Necesidades Básicas Insatisfechas</w:t>
            </w:r>
          </w:p>
        </w:tc>
      </w:tr>
      <w:tr w:rsidR="000A4527" w:rsidRPr="005177FE" w:rsidTr="00364C81">
        <w:tc>
          <w:tcPr>
            <w:tcW w:w="1237" w:type="dxa"/>
            <w:shd w:val="clear" w:color="auto" w:fill="auto"/>
          </w:tcPr>
          <w:p w:rsidR="000A4527" w:rsidRPr="00242D77" w:rsidRDefault="000A4527" w:rsidP="00CD6401">
            <w:pPr>
              <w:pStyle w:val="TimesNewRoman10pt"/>
              <w:rPr>
                <w:rFonts w:asciiTheme="minorHAnsi" w:hAnsiTheme="minorHAnsi" w:cs="Times New Roman"/>
                <w:sz w:val="20"/>
                <w:szCs w:val="20"/>
                <w:lang w:val="es-AR"/>
              </w:rPr>
            </w:pPr>
            <w:r w:rsidRPr="00242D77">
              <w:rPr>
                <w:rFonts w:asciiTheme="minorHAnsi" w:hAnsiTheme="minorHAnsi" w:cs="Times New Roman"/>
                <w:sz w:val="20"/>
                <w:szCs w:val="20"/>
                <w:lang w:val="es-AR"/>
              </w:rPr>
              <w:t>O</w:t>
            </w:r>
            <w:r w:rsidR="00CD6401" w:rsidRPr="00242D77">
              <w:rPr>
                <w:rFonts w:asciiTheme="minorHAnsi" w:hAnsiTheme="minorHAnsi" w:cs="Times New Roman"/>
                <w:sz w:val="20"/>
                <w:szCs w:val="20"/>
                <w:lang w:val="es-AR"/>
              </w:rPr>
              <w:t>E</w:t>
            </w:r>
          </w:p>
        </w:tc>
        <w:tc>
          <w:tcPr>
            <w:tcW w:w="7268" w:type="dxa"/>
            <w:shd w:val="clear" w:color="auto" w:fill="auto"/>
          </w:tcPr>
          <w:p w:rsidR="000A4527" w:rsidRPr="00242D77" w:rsidRDefault="00242D77" w:rsidP="00F7368D">
            <w:pPr>
              <w:pStyle w:val="TimesNewRoman10pt"/>
              <w:tabs>
                <w:tab w:val="left" w:pos="1272"/>
              </w:tabs>
              <w:rPr>
                <w:rFonts w:asciiTheme="minorHAnsi" w:hAnsiTheme="minorHAnsi" w:cs="Times New Roman"/>
                <w:sz w:val="20"/>
                <w:szCs w:val="20"/>
                <w:lang w:val="es-AR"/>
              </w:rPr>
            </w:pPr>
            <w:r w:rsidRPr="00242D77">
              <w:rPr>
                <w:rFonts w:asciiTheme="minorHAnsi" w:hAnsiTheme="minorHAnsi" w:cs="Times New Roman"/>
                <w:sz w:val="20"/>
                <w:szCs w:val="20"/>
                <w:lang w:val="es-AR"/>
              </w:rPr>
              <w:t>Organismo Ejecutor</w:t>
            </w:r>
            <w:r w:rsidR="000A4527" w:rsidRPr="00242D77">
              <w:rPr>
                <w:rFonts w:asciiTheme="minorHAnsi" w:hAnsiTheme="minorHAnsi" w:cs="Times New Roman"/>
                <w:sz w:val="20"/>
                <w:szCs w:val="20"/>
                <w:lang w:val="es-AR"/>
              </w:rPr>
              <w:tab/>
            </w:r>
          </w:p>
        </w:tc>
      </w:tr>
      <w:tr w:rsidR="000A4527" w:rsidRPr="005177FE" w:rsidTr="00364C81">
        <w:tc>
          <w:tcPr>
            <w:tcW w:w="1237" w:type="dxa"/>
            <w:shd w:val="clear" w:color="auto" w:fill="auto"/>
          </w:tcPr>
          <w:p w:rsidR="000A4527" w:rsidRPr="001C7CE4" w:rsidRDefault="000A4527" w:rsidP="00F7368D">
            <w:pPr>
              <w:pStyle w:val="TimesNewRoman10pt"/>
              <w:rPr>
                <w:rFonts w:asciiTheme="minorHAnsi" w:hAnsiTheme="minorHAnsi" w:cs="Times New Roman"/>
                <w:sz w:val="20"/>
                <w:szCs w:val="20"/>
                <w:lang w:val="es-AR"/>
              </w:rPr>
            </w:pPr>
            <w:r w:rsidRPr="001C7CE4">
              <w:rPr>
                <w:rFonts w:asciiTheme="minorHAnsi" w:hAnsiTheme="minorHAnsi" w:cs="Times New Roman"/>
                <w:sz w:val="20"/>
                <w:szCs w:val="20"/>
                <w:lang w:val="es-AR"/>
              </w:rPr>
              <w:t>PA</w:t>
            </w:r>
          </w:p>
        </w:tc>
        <w:tc>
          <w:tcPr>
            <w:tcW w:w="7268" w:type="dxa"/>
            <w:shd w:val="clear" w:color="auto" w:fill="auto"/>
          </w:tcPr>
          <w:p w:rsidR="000A4527" w:rsidRPr="001C7CE4" w:rsidRDefault="000A4527" w:rsidP="00F7368D">
            <w:pPr>
              <w:pStyle w:val="TimesNewRoman10pt"/>
              <w:rPr>
                <w:rFonts w:asciiTheme="minorHAnsi" w:hAnsiTheme="minorHAnsi" w:cs="Times New Roman"/>
                <w:sz w:val="20"/>
                <w:szCs w:val="20"/>
                <w:lang w:val="es-AR"/>
              </w:rPr>
            </w:pPr>
            <w:r w:rsidRPr="001C7CE4">
              <w:rPr>
                <w:rFonts w:asciiTheme="minorHAnsi" w:hAnsiTheme="minorHAnsi" w:cs="Times New Roman"/>
                <w:sz w:val="20"/>
                <w:szCs w:val="20"/>
                <w:lang w:val="es-AR"/>
              </w:rPr>
              <w:t>Plan de Adquisiciones</w:t>
            </w:r>
          </w:p>
        </w:tc>
      </w:tr>
      <w:tr w:rsidR="000A4527" w:rsidRPr="005177FE" w:rsidTr="00364C81">
        <w:tc>
          <w:tcPr>
            <w:tcW w:w="1237" w:type="dxa"/>
            <w:shd w:val="clear" w:color="auto" w:fill="auto"/>
          </w:tcPr>
          <w:p w:rsidR="000A4527" w:rsidRPr="00D878DE" w:rsidRDefault="000A4527" w:rsidP="00F7368D">
            <w:pPr>
              <w:pStyle w:val="TimesNewRoman10pt"/>
              <w:rPr>
                <w:rFonts w:asciiTheme="minorHAnsi" w:hAnsiTheme="minorHAnsi" w:cs="Times New Roman"/>
                <w:sz w:val="20"/>
                <w:szCs w:val="20"/>
                <w:lang w:val="es-AR"/>
              </w:rPr>
            </w:pPr>
            <w:r w:rsidRPr="00D878DE">
              <w:rPr>
                <w:rFonts w:asciiTheme="minorHAnsi" w:hAnsiTheme="minorHAnsi" w:cs="Times New Roman"/>
                <w:sz w:val="20"/>
                <w:szCs w:val="20"/>
                <w:lang w:val="es-AR"/>
              </w:rPr>
              <w:t>PEP</w:t>
            </w:r>
          </w:p>
        </w:tc>
        <w:tc>
          <w:tcPr>
            <w:tcW w:w="7268" w:type="dxa"/>
            <w:shd w:val="clear" w:color="auto" w:fill="auto"/>
          </w:tcPr>
          <w:p w:rsidR="000A4527" w:rsidRPr="00D878DE" w:rsidRDefault="000A4527" w:rsidP="00F7368D">
            <w:pPr>
              <w:pStyle w:val="TimesNewRoman10pt"/>
              <w:rPr>
                <w:rFonts w:asciiTheme="minorHAnsi" w:hAnsiTheme="minorHAnsi" w:cs="Times New Roman"/>
                <w:sz w:val="20"/>
                <w:szCs w:val="20"/>
                <w:lang w:val="es-AR"/>
              </w:rPr>
            </w:pPr>
            <w:r w:rsidRPr="00D878DE">
              <w:rPr>
                <w:rFonts w:asciiTheme="minorHAnsi" w:hAnsiTheme="minorHAnsi" w:cs="Times New Roman"/>
                <w:sz w:val="20"/>
                <w:szCs w:val="20"/>
                <w:lang w:val="es-AR"/>
              </w:rPr>
              <w:t>Plan  de Ejecución Plurianual del Programa</w:t>
            </w:r>
          </w:p>
        </w:tc>
      </w:tr>
      <w:tr w:rsidR="000A4527" w:rsidRPr="005177FE" w:rsidTr="00364C81">
        <w:tc>
          <w:tcPr>
            <w:tcW w:w="1237" w:type="dxa"/>
            <w:shd w:val="clear" w:color="auto" w:fill="auto"/>
          </w:tcPr>
          <w:p w:rsidR="000A4527" w:rsidRPr="00CC3F4F" w:rsidRDefault="000A4527" w:rsidP="00F7368D">
            <w:pPr>
              <w:pStyle w:val="TimesNewRoman10pt"/>
              <w:rPr>
                <w:rFonts w:asciiTheme="minorHAnsi" w:hAnsiTheme="minorHAnsi" w:cs="Times New Roman"/>
                <w:sz w:val="20"/>
                <w:szCs w:val="20"/>
                <w:lang w:val="es-AR"/>
              </w:rPr>
            </w:pPr>
            <w:r w:rsidRPr="00CC3F4F">
              <w:rPr>
                <w:rFonts w:asciiTheme="minorHAnsi" w:hAnsiTheme="minorHAnsi" w:cs="Times New Roman"/>
                <w:sz w:val="20"/>
                <w:szCs w:val="20"/>
                <w:lang w:val="es-AR"/>
              </w:rPr>
              <w:t>POA</w:t>
            </w:r>
          </w:p>
        </w:tc>
        <w:tc>
          <w:tcPr>
            <w:tcW w:w="7268" w:type="dxa"/>
            <w:shd w:val="clear" w:color="auto" w:fill="auto"/>
          </w:tcPr>
          <w:p w:rsidR="000A4527" w:rsidRPr="00CC3F4F" w:rsidRDefault="000A4527" w:rsidP="00F7368D">
            <w:pPr>
              <w:pStyle w:val="TimesNewRoman10pt"/>
              <w:rPr>
                <w:rFonts w:asciiTheme="minorHAnsi" w:hAnsiTheme="minorHAnsi" w:cs="Times New Roman"/>
                <w:sz w:val="20"/>
                <w:szCs w:val="20"/>
                <w:lang w:val="es-AR"/>
              </w:rPr>
            </w:pPr>
            <w:r w:rsidRPr="00CC3F4F">
              <w:rPr>
                <w:rFonts w:asciiTheme="minorHAnsi" w:hAnsiTheme="minorHAnsi" w:cs="Times New Roman"/>
                <w:sz w:val="20"/>
                <w:szCs w:val="20"/>
                <w:lang w:val="es-AR"/>
              </w:rPr>
              <w:t>Plan Operativo Anual</w:t>
            </w:r>
          </w:p>
        </w:tc>
      </w:tr>
      <w:tr w:rsidR="000A4527" w:rsidRPr="005177FE" w:rsidTr="00364C81">
        <w:tc>
          <w:tcPr>
            <w:tcW w:w="1237" w:type="dxa"/>
            <w:shd w:val="clear" w:color="auto" w:fill="auto"/>
          </w:tcPr>
          <w:p w:rsidR="000A4527" w:rsidRPr="00CC3F4F" w:rsidRDefault="000A4527" w:rsidP="00F7368D">
            <w:pPr>
              <w:pStyle w:val="TimesNewRoman10pt"/>
              <w:rPr>
                <w:rFonts w:asciiTheme="minorHAnsi" w:hAnsiTheme="minorHAnsi" w:cs="Times New Roman"/>
                <w:sz w:val="20"/>
                <w:szCs w:val="20"/>
                <w:lang w:val="es-AR"/>
              </w:rPr>
            </w:pPr>
            <w:r w:rsidRPr="00CC3F4F">
              <w:rPr>
                <w:rFonts w:asciiTheme="minorHAnsi" w:hAnsiTheme="minorHAnsi" w:cs="Times New Roman"/>
                <w:sz w:val="20"/>
                <w:szCs w:val="20"/>
                <w:lang w:val="es-AR"/>
              </w:rPr>
              <w:t>Préstamo</w:t>
            </w:r>
          </w:p>
        </w:tc>
        <w:tc>
          <w:tcPr>
            <w:tcW w:w="7268" w:type="dxa"/>
            <w:shd w:val="clear" w:color="auto" w:fill="auto"/>
          </w:tcPr>
          <w:p w:rsidR="000A4527" w:rsidRPr="00CC3F4F" w:rsidRDefault="000A4527" w:rsidP="00F7368D">
            <w:pPr>
              <w:pStyle w:val="TimesNewRoman10pt"/>
              <w:rPr>
                <w:rFonts w:asciiTheme="minorHAnsi" w:hAnsiTheme="minorHAnsi" w:cs="Times New Roman"/>
                <w:sz w:val="20"/>
                <w:szCs w:val="20"/>
                <w:lang w:val="es-AR"/>
              </w:rPr>
            </w:pPr>
            <w:r w:rsidRPr="00CC3F4F">
              <w:rPr>
                <w:rFonts w:asciiTheme="minorHAnsi" w:hAnsiTheme="minorHAnsi" w:cs="Times New Roman"/>
                <w:sz w:val="20"/>
                <w:szCs w:val="20"/>
                <w:lang w:val="es-AR"/>
              </w:rPr>
              <w:t>Es el Préstamo 4229/OC-AR</w:t>
            </w:r>
          </w:p>
        </w:tc>
      </w:tr>
      <w:tr w:rsidR="00594A2F" w:rsidRPr="005177FE" w:rsidTr="006B2FAD">
        <w:tc>
          <w:tcPr>
            <w:tcW w:w="1237" w:type="dxa"/>
            <w:shd w:val="clear" w:color="auto" w:fill="auto"/>
            <w:vAlign w:val="center"/>
          </w:tcPr>
          <w:p w:rsidR="00594A2F" w:rsidRPr="000A4527" w:rsidRDefault="00594A2F" w:rsidP="006B2FAD">
            <w:pPr>
              <w:pStyle w:val="TimesNewRoman10pt"/>
              <w:rPr>
                <w:rFonts w:asciiTheme="minorHAnsi" w:hAnsiTheme="minorHAnsi" w:cs="Times New Roman"/>
                <w:sz w:val="20"/>
                <w:szCs w:val="20"/>
                <w:highlight w:val="yellow"/>
                <w:lang w:val="es-AR"/>
              </w:rPr>
            </w:pPr>
            <w:r w:rsidRPr="000A4527">
              <w:rPr>
                <w:rFonts w:asciiTheme="minorHAnsi" w:hAnsiTheme="minorHAnsi" w:cs="Times New Roman"/>
                <w:sz w:val="20"/>
                <w:szCs w:val="20"/>
                <w:lang w:val="es-AR"/>
              </w:rPr>
              <w:t>PRINI I</w:t>
            </w:r>
          </w:p>
        </w:tc>
        <w:tc>
          <w:tcPr>
            <w:tcW w:w="7268" w:type="dxa"/>
            <w:shd w:val="clear" w:color="auto" w:fill="auto"/>
          </w:tcPr>
          <w:p w:rsidR="00594A2F" w:rsidRPr="00D73C4E" w:rsidRDefault="00594A2F" w:rsidP="008A5ECD">
            <w:pPr>
              <w:pStyle w:val="TimesNewRoman10pt"/>
              <w:rPr>
                <w:rFonts w:asciiTheme="minorHAnsi" w:hAnsiTheme="minorHAnsi" w:cs="Times New Roman"/>
                <w:color w:val="C00000"/>
                <w:sz w:val="20"/>
                <w:szCs w:val="20"/>
                <w:highlight w:val="yellow"/>
                <w:lang w:val="es-AR"/>
              </w:rPr>
            </w:pPr>
            <w:r w:rsidRPr="00364C81">
              <w:rPr>
                <w:rFonts w:asciiTheme="minorHAnsi" w:hAnsiTheme="minorHAnsi" w:cs="Times New Roman"/>
                <w:kern w:val="0"/>
                <w:sz w:val="20"/>
                <w:szCs w:val="20"/>
                <w:lang w:val="es-AR" w:eastAsia="es-ES"/>
              </w:rPr>
              <w:t>Programa de Apoyo al Plan Nacional de Primera Infancia y a la Política de Universalización de la Educación Inicial</w:t>
            </w:r>
            <w:r>
              <w:rPr>
                <w:rFonts w:asciiTheme="minorHAnsi" w:hAnsiTheme="minorHAnsi" w:cs="Times New Roman"/>
                <w:kern w:val="0"/>
                <w:sz w:val="20"/>
                <w:szCs w:val="20"/>
                <w:lang w:val="es-AR" w:eastAsia="es-ES"/>
              </w:rPr>
              <w:t xml:space="preserve"> I</w:t>
            </w:r>
          </w:p>
        </w:tc>
      </w:tr>
      <w:tr w:rsidR="000A4527" w:rsidRPr="005177FE" w:rsidTr="006B2FAD">
        <w:tc>
          <w:tcPr>
            <w:tcW w:w="1237" w:type="dxa"/>
            <w:shd w:val="clear" w:color="auto" w:fill="auto"/>
            <w:vAlign w:val="center"/>
          </w:tcPr>
          <w:p w:rsidR="000A4527" w:rsidRPr="000A4527" w:rsidRDefault="000A4527" w:rsidP="006B2FAD">
            <w:pPr>
              <w:pStyle w:val="TimesNewRoman10pt"/>
              <w:rPr>
                <w:rFonts w:asciiTheme="minorHAnsi" w:hAnsiTheme="minorHAnsi" w:cs="Times New Roman"/>
                <w:sz w:val="20"/>
                <w:szCs w:val="20"/>
                <w:highlight w:val="yellow"/>
                <w:lang w:val="es-AR"/>
              </w:rPr>
            </w:pPr>
            <w:r w:rsidRPr="000A4527">
              <w:rPr>
                <w:rFonts w:asciiTheme="minorHAnsi" w:hAnsiTheme="minorHAnsi" w:cs="Times New Roman"/>
                <w:sz w:val="20"/>
                <w:szCs w:val="20"/>
                <w:lang w:val="es-AR"/>
              </w:rPr>
              <w:t>Programa</w:t>
            </w:r>
          </w:p>
        </w:tc>
        <w:tc>
          <w:tcPr>
            <w:tcW w:w="7268" w:type="dxa"/>
            <w:shd w:val="clear" w:color="auto" w:fill="auto"/>
          </w:tcPr>
          <w:p w:rsidR="000A4527" w:rsidRPr="00D73C4E" w:rsidRDefault="000A4527" w:rsidP="00F7368D">
            <w:pPr>
              <w:pStyle w:val="TimesNewRoman10pt"/>
              <w:rPr>
                <w:rFonts w:asciiTheme="minorHAnsi" w:hAnsiTheme="minorHAnsi" w:cs="Times New Roman"/>
                <w:color w:val="C00000"/>
                <w:sz w:val="20"/>
                <w:szCs w:val="20"/>
                <w:highlight w:val="yellow"/>
                <w:lang w:val="es-AR"/>
              </w:rPr>
            </w:pPr>
            <w:r>
              <w:rPr>
                <w:rFonts w:asciiTheme="minorHAnsi" w:hAnsiTheme="minorHAnsi" w:cs="Times New Roman"/>
                <w:sz w:val="20"/>
                <w:szCs w:val="20"/>
                <w:lang w:val="es-AR"/>
              </w:rPr>
              <w:t xml:space="preserve">COMPONENTE II del </w:t>
            </w:r>
            <w:r w:rsidRPr="00364C81">
              <w:rPr>
                <w:rFonts w:asciiTheme="minorHAnsi" w:hAnsiTheme="minorHAnsi" w:cs="Times New Roman"/>
                <w:kern w:val="0"/>
                <w:sz w:val="20"/>
                <w:szCs w:val="20"/>
                <w:lang w:val="es-AR" w:eastAsia="es-ES"/>
              </w:rPr>
              <w:t>Programa de Apoyo al Plan Nacional de Primera Infancia y a la Política de Universalización de la Educación Inicial</w:t>
            </w:r>
          </w:p>
        </w:tc>
      </w:tr>
      <w:tr w:rsidR="000A4527" w:rsidRPr="005177FE" w:rsidTr="00364C81">
        <w:tc>
          <w:tcPr>
            <w:tcW w:w="1237" w:type="dxa"/>
            <w:shd w:val="clear" w:color="auto" w:fill="auto"/>
          </w:tcPr>
          <w:p w:rsidR="000A4527" w:rsidRPr="00513342" w:rsidRDefault="000A4527" w:rsidP="00F7368D">
            <w:pPr>
              <w:pStyle w:val="TimesNewRoman10pt"/>
              <w:rPr>
                <w:rFonts w:asciiTheme="minorHAnsi" w:hAnsiTheme="minorHAnsi" w:cs="Times New Roman"/>
                <w:sz w:val="20"/>
                <w:szCs w:val="20"/>
                <w:lang w:val="es-AR"/>
              </w:rPr>
            </w:pPr>
            <w:r w:rsidRPr="00513342">
              <w:rPr>
                <w:rFonts w:asciiTheme="minorHAnsi" w:hAnsiTheme="minorHAnsi" w:cs="Times New Roman"/>
                <w:sz w:val="20"/>
                <w:szCs w:val="20"/>
                <w:lang w:val="es-AR"/>
              </w:rPr>
              <w:t>RO</w:t>
            </w:r>
          </w:p>
        </w:tc>
        <w:tc>
          <w:tcPr>
            <w:tcW w:w="7268" w:type="dxa"/>
            <w:shd w:val="clear" w:color="auto" w:fill="auto"/>
          </w:tcPr>
          <w:p w:rsidR="000A4527" w:rsidRPr="00513342" w:rsidRDefault="000A4527" w:rsidP="00F7368D">
            <w:pPr>
              <w:pStyle w:val="TimesNewRoman10pt"/>
              <w:rPr>
                <w:rFonts w:asciiTheme="minorHAnsi" w:hAnsiTheme="minorHAnsi" w:cs="Times New Roman"/>
                <w:sz w:val="20"/>
                <w:szCs w:val="20"/>
                <w:lang w:val="es-AR"/>
              </w:rPr>
            </w:pPr>
            <w:r w:rsidRPr="00513342">
              <w:rPr>
                <w:rFonts w:asciiTheme="minorHAnsi" w:hAnsiTheme="minorHAnsi" w:cs="Times New Roman"/>
                <w:sz w:val="20"/>
                <w:szCs w:val="20"/>
                <w:lang w:val="es-AR"/>
              </w:rPr>
              <w:t>Este Reglamento Operativo</w:t>
            </w:r>
            <w:r w:rsidR="00594A2F">
              <w:rPr>
                <w:rFonts w:asciiTheme="minorHAnsi" w:hAnsiTheme="minorHAnsi" w:cs="Times New Roman"/>
                <w:sz w:val="20"/>
                <w:szCs w:val="20"/>
                <w:lang w:val="es-AR"/>
              </w:rPr>
              <w:t xml:space="preserve"> con sus Anexos y Apéndices</w:t>
            </w:r>
          </w:p>
        </w:tc>
      </w:tr>
      <w:tr w:rsidR="000A4527" w:rsidRPr="005177FE" w:rsidTr="00364C81">
        <w:tc>
          <w:tcPr>
            <w:tcW w:w="1237" w:type="dxa"/>
            <w:shd w:val="clear" w:color="auto" w:fill="auto"/>
          </w:tcPr>
          <w:p w:rsidR="000A4527" w:rsidRPr="00712D2C" w:rsidRDefault="000A4527" w:rsidP="00F7368D">
            <w:pPr>
              <w:pStyle w:val="TimesNewRoman10pt"/>
              <w:rPr>
                <w:rFonts w:asciiTheme="minorHAnsi" w:hAnsiTheme="minorHAnsi" w:cs="Times New Roman"/>
                <w:sz w:val="20"/>
                <w:szCs w:val="20"/>
                <w:lang w:val="es-AR"/>
              </w:rPr>
            </w:pPr>
            <w:r w:rsidRPr="00712D2C">
              <w:rPr>
                <w:rFonts w:asciiTheme="minorHAnsi" w:hAnsiTheme="minorHAnsi" w:cs="Times New Roman"/>
                <w:sz w:val="20"/>
                <w:szCs w:val="20"/>
                <w:lang w:val="es-AR"/>
              </w:rPr>
              <w:t>SEE</w:t>
            </w:r>
          </w:p>
        </w:tc>
        <w:tc>
          <w:tcPr>
            <w:tcW w:w="7268" w:type="dxa"/>
            <w:shd w:val="clear" w:color="auto" w:fill="auto"/>
          </w:tcPr>
          <w:p w:rsidR="000A4527" w:rsidRPr="00712D2C" w:rsidRDefault="00594A2F" w:rsidP="00F7368D">
            <w:pPr>
              <w:pStyle w:val="TimesNewRoman10pt"/>
              <w:rPr>
                <w:rFonts w:asciiTheme="minorHAnsi" w:hAnsiTheme="minorHAnsi" w:cs="Times New Roman"/>
                <w:sz w:val="20"/>
                <w:szCs w:val="20"/>
                <w:lang w:val="es-AR"/>
              </w:rPr>
            </w:pPr>
            <w:r>
              <w:rPr>
                <w:rFonts w:asciiTheme="minorHAnsi" w:hAnsiTheme="minorHAnsi" w:cs="Times New Roman"/>
                <w:sz w:val="20"/>
                <w:szCs w:val="20"/>
                <w:lang w:val="es-AR"/>
              </w:rPr>
              <w:t>Secretaría de Educación</w:t>
            </w:r>
          </w:p>
        </w:tc>
      </w:tr>
      <w:tr w:rsidR="00594A2F" w:rsidRPr="005177FE" w:rsidTr="00364C81">
        <w:tc>
          <w:tcPr>
            <w:tcW w:w="1237" w:type="dxa"/>
            <w:shd w:val="clear" w:color="auto" w:fill="auto"/>
          </w:tcPr>
          <w:p w:rsidR="00594A2F" w:rsidRPr="00D878DE" w:rsidRDefault="00594A2F" w:rsidP="00F7368D">
            <w:pPr>
              <w:pStyle w:val="TimesNewRoman10pt"/>
              <w:rPr>
                <w:rFonts w:asciiTheme="minorHAnsi" w:hAnsiTheme="minorHAnsi" w:cs="Times New Roman"/>
                <w:sz w:val="20"/>
                <w:szCs w:val="20"/>
                <w:lang w:val="es-AR"/>
              </w:rPr>
            </w:pPr>
            <w:r>
              <w:rPr>
                <w:rFonts w:asciiTheme="minorHAnsi" w:hAnsiTheme="minorHAnsi" w:cs="Times New Roman"/>
                <w:sz w:val="20"/>
                <w:szCs w:val="20"/>
                <w:lang w:val="es-AR"/>
              </w:rPr>
              <w:t>SEIE</w:t>
            </w:r>
          </w:p>
        </w:tc>
        <w:tc>
          <w:tcPr>
            <w:tcW w:w="7268" w:type="dxa"/>
            <w:shd w:val="clear" w:color="auto" w:fill="auto"/>
          </w:tcPr>
          <w:p w:rsidR="00594A2F" w:rsidRPr="00594A2F" w:rsidRDefault="00594A2F" w:rsidP="00594A2F">
            <w:pPr>
              <w:pStyle w:val="TimesNewRoman10pt"/>
              <w:rPr>
                <w:rFonts w:asciiTheme="minorHAnsi" w:hAnsiTheme="minorHAnsi" w:cs="Times New Roman"/>
                <w:sz w:val="20"/>
                <w:szCs w:val="20"/>
              </w:rPr>
            </w:pPr>
            <w:r w:rsidRPr="00594A2F">
              <w:rPr>
                <w:rFonts w:asciiTheme="minorHAnsi" w:hAnsiTheme="minorHAnsi" w:cs="Times New Roman"/>
                <w:sz w:val="20"/>
                <w:szCs w:val="20"/>
                <w:lang w:val="es-AR"/>
              </w:rPr>
              <w:t xml:space="preserve">Secretaría </w:t>
            </w:r>
            <w:r>
              <w:rPr>
                <w:rFonts w:asciiTheme="minorHAnsi" w:hAnsiTheme="minorHAnsi" w:cs="Times New Roman"/>
                <w:sz w:val="20"/>
                <w:szCs w:val="20"/>
                <w:lang w:val="es-AR"/>
              </w:rPr>
              <w:t>d</w:t>
            </w:r>
            <w:r w:rsidRPr="00594A2F">
              <w:rPr>
                <w:rFonts w:asciiTheme="minorHAnsi" w:hAnsiTheme="minorHAnsi" w:cs="Times New Roman"/>
                <w:sz w:val="20"/>
                <w:szCs w:val="20"/>
                <w:lang w:val="es-AR"/>
              </w:rPr>
              <w:t>e Evaluaci</w:t>
            </w:r>
            <w:r>
              <w:rPr>
                <w:rFonts w:asciiTheme="minorHAnsi" w:hAnsiTheme="minorHAnsi" w:cs="Times New Roman"/>
                <w:sz w:val="20"/>
                <w:szCs w:val="20"/>
                <w:lang w:val="es-AR"/>
              </w:rPr>
              <w:t>ó</w:t>
            </w:r>
            <w:r w:rsidRPr="00594A2F">
              <w:rPr>
                <w:rFonts w:asciiTheme="minorHAnsi" w:hAnsiTheme="minorHAnsi" w:cs="Times New Roman"/>
                <w:sz w:val="20"/>
                <w:szCs w:val="20"/>
                <w:lang w:val="es-AR"/>
              </w:rPr>
              <w:t xml:space="preserve">n </w:t>
            </w:r>
            <w:r>
              <w:rPr>
                <w:rFonts w:asciiTheme="minorHAnsi" w:hAnsiTheme="minorHAnsi" w:cs="Times New Roman"/>
                <w:sz w:val="20"/>
                <w:szCs w:val="20"/>
                <w:lang w:val="es-AR"/>
              </w:rPr>
              <w:t>e</w:t>
            </w:r>
            <w:r w:rsidRPr="00594A2F">
              <w:rPr>
                <w:rFonts w:asciiTheme="minorHAnsi" w:hAnsiTheme="minorHAnsi" w:cs="Times New Roman"/>
                <w:sz w:val="20"/>
                <w:szCs w:val="20"/>
                <w:lang w:val="es-AR"/>
              </w:rPr>
              <w:t xml:space="preserve"> Informaci</w:t>
            </w:r>
            <w:r>
              <w:rPr>
                <w:rFonts w:asciiTheme="minorHAnsi" w:hAnsiTheme="minorHAnsi" w:cs="Times New Roman"/>
                <w:sz w:val="20"/>
                <w:szCs w:val="20"/>
                <w:lang w:val="es-AR"/>
              </w:rPr>
              <w:t>ó</w:t>
            </w:r>
            <w:r w:rsidRPr="00594A2F">
              <w:rPr>
                <w:rFonts w:asciiTheme="minorHAnsi" w:hAnsiTheme="minorHAnsi" w:cs="Times New Roman"/>
                <w:sz w:val="20"/>
                <w:szCs w:val="20"/>
                <w:lang w:val="es-AR"/>
              </w:rPr>
              <w:t>n Educativa</w:t>
            </w:r>
          </w:p>
        </w:tc>
      </w:tr>
      <w:tr w:rsidR="000A4527" w:rsidRPr="005177FE" w:rsidTr="00364C81">
        <w:tc>
          <w:tcPr>
            <w:tcW w:w="1237" w:type="dxa"/>
            <w:shd w:val="clear" w:color="auto" w:fill="auto"/>
          </w:tcPr>
          <w:p w:rsidR="000A4527" w:rsidRPr="00D878DE" w:rsidRDefault="000A4527" w:rsidP="00F7368D">
            <w:pPr>
              <w:pStyle w:val="TimesNewRoman10pt"/>
              <w:rPr>
                <w:rFonts w:asciiTheme="minorHAnsi" w:hAnsiTheme="minorHAnsi" w:cs="Times New Roman"/>
                <w:sz w:val="20"/>
                <w:szCs w:val="20"/>
                <w:lang w:val="es-AR"/>
              </w:rPr>
            </w:pPr>
            <w:r w:rsidRPr="00D878DE">
              <w:rPr>
                <w:rFonts w:asciiTheme="minorHAnsi" w:hAnsiTheme="minorHAnsi" w:cs="Times New Roman"/>
                <w:sz w:val="20"/>
                <w:szCs w:val="20"/>
                <w:lang w:val="es-AR"/>
              </w:rPr>
              <w:t>SEPA</w:t>
            </w:r>
          </w:p>
        </w:tc>
        <w:tc>
          <w:tcPr>
            <w:tcW w:w="7268" w:type="dxa"/>
            <w:shd w:val="clear" w:color="auto" w:fill="auto"/>
          </w:tcPr>
          <w:p w:rsidR="000A4527" w:rsidRPr="00D878DE" w:rsidRDefault="000A4527" w:rsidP="00F7368D">
            <w:pPr>
              <w:pStyle w:val="TimesNewRoman10pt"/>
              <w:rPr>
                <w:rFonts w:asciiTheme="minorHAnsi" w:hAnsiTheme="minorHAnsi" w:cs="Times New Roman"/>
                <w:sz w:val="20"/>
                <w:szCs w:val="20"/>
                <w:lang w:val="es-AR"/>
              </w:rPr>
            </w:pPr>
            <w:r w:rsidRPr="00D878DE">
              <w:rPr>
                <w:rFonts w:asciiTheme="minorHAnsi" w:hAnsiTheme="minorHAnsi" w:cs="Times New Roman"/>
                <w:sz w:val="20"/>
                <w:szCs w:val="20"/>
                <w:lang w:val="es-AR"/>
              </w:rPr>
              <w:t>Sistema de Ejecución de Planes de Adquisición</w:t>
            </w:r>
          </w:p>
        </w:tc>
      </w:tr>
      <w:tr w:rsidR="000A4527" w:rsidRPr="005177FE" w:rsidTr="00364C81">
        <w:tc>
          <w:tcPr>
            <w:tcW w:w="1237" w:type="dxa"/>
            <w:shd w:val="clear" w:color="auto" w:fill="auto"/>
          </w:tcPr>
          <w:p w:rsidR="000A4527" w:rsidRPr="004D0EFE" w:rsidRDefault="000A4527" w:rsidP="00F7368D">
            <w:pPr>
              <w:pStyle w:val="TimesNewRoman10pt"/>
              <w:rPr>
                <w:rFonts w:asciiTheme="minorHAnsi" w:hAnsiTheme="minorHAnsi" w:cs="Times New Roman"/>
                <w:sz w:val="20"/>
                <w:szCs w:val="20"/>
                <w:lang w:val="es-AR"/>
              </w:rPr>
            </w:pPr>
            <w:r w:rsidRPr="004D0EFE">
              <w:rPr>
                <w:rFonts w:asciiTheme="minorHAnsi" w:hAnsiTheme="minorHAnsi" w:cs="Times New Roman"/>
                <w:sz w:val="20"/>
                <w:szCs w:val="20"/>
                <w:lang w:val="es-AR"/>
              </w:rPr>
              <w:t>S</w:t>
            </w:r>
            <w:r w:rsidR="00594A2F">
              <w:rPr>
                <w:rFonts w:asciiTheme="minorHAnsi" w:hAnsiTheme="minorHAnsi" w:cs="Times New Roman"/>
                <w:sz w:val="20"/>
                <w:szCs w:val="20"/>
                <w:lang w:val="es-AR"/>
              </w:rPr>
              <w:t>S</w:t>
            </w:r>
            <w:r w:rsidRPr="004D0EFE">
              <w:rPr>
                <w:rFonts w:asciiTheme="minorHAnsi" w:hAnsiTheme="minorHAnsi" w:cs="Times New Roman"/>
                <w:sz w:val="20"/>
                <w:szCs w:val="20"/>
                <w:lang w:val="es-AR"/>
              </w:rPr>
              <w:t>GE</w:t>
            </w:r>
            <w:r w:rsidR="00594A2F">
              <w:rPr>
                <w:rFonts w:asciiTheme="minorHAnsi" w:hAnsiTheme="minorHAnsi" w:cs="Times New Roman"/>
                <w:sz w:val="20"/>
                <w:szCs w:val="20"/>
                <w:lang w:val="es-AR"/>
              </w:rPr>
              <w:t>C</w:t>
            </w:r>
          </w:p>
        </w:tc>
        <w:tc>
          <w:tcPr>
            <w:tcW w:w="7268" w:type="dxa"/>
            <w:shd w:val="clear" w:color="auto" w:fill="auto"/>
          </w:tcPr>
          <w:p w:rsidR="000A4527" w:rsidRPr="004D0EFE" w:rsidRDefault="000A4527" w:rsidP="00594A2F">
            <w:pPr>
              <w:pStyle w:val="TimesNewRoman10pt"/>
              <w:rPr>
                <w:rFonts w:asciiTheme="minorHAnsi" w:hAnsiTheme="minorHAnsi" w:cs="Times New Roman"/>
                <w:sz w:val="20"/>
                <w:szCs w:val="20"/>
                <w:lang w:val="es-AR"/>
              </w:rPr>
            </w:pPr>
            <w:r w:rsidRPr="004D0EFE">
              <w:rPr>
                <w:rFonts w:asciiTheme="minorHAnsi" w:hAnsiTheme="minorHAnsi" w:cs="Times New Roman"/>
                <w:sz w:val="20"/>
                <w:szCs w:val="20"/>
                <w:lang w:val="es-AR"/>
              </w:rPr>
              <w:t>S</w:t>
            </w:r>
            <w:r w:rsidR="00594A2F">
              <w:rPr>
                <w:rFonts w:asciiTheme="minorHAnsi" w:hAnsiTheme="minorHAnsi" w:cs="Times New Roman"/>
                <w:sz w:val="20"/>
                <w:szCs w:val="20"/>
                <w:lang w:val="es-AR"/>
              </w:rPr>
              <w:t>ubs</w:t>
            </w:r>
            <w:r w:rsidRPr="004D0EFE">
              <w:rPr>
                <w:rFonts w:asciiTheme="minorHAnsi" w:hAnsiTheme="minorHAnsi" w:cs="Times New Roman"/>
                <w:sz w:val="20"/>
                <w:szCs w:val="20"/>
                <w:lang w:val="es-AR"/>
              </w:rPr>
              <w:t>ecretaría de Gestión Educativa</w:t>
            </w:r>
            <w:r w:rsidR="00594A2F">
              <w:rPr>
                <w:rFonts w:asciiTheme="minorHAnsi" w:hAnsiTheme="minorHAnsi" w:cs="Times New Roman"/>
                <w:sz w:val="20"/>
                <w:szCs w:val="20"/>
                <w:lang w:val="es-AR"/>
              </w:rPr>
              <w:t xml:space="preserve"> y Calidad</w:t>
            </w:r>
          </w:p>
        </w:tc>
      </w:tr>
      <w:tr w:rsidR="000A4527" w:rsidRPr="005177FE" w:rsidTr="00364C81">
        <w:tc>
          <w:tcPr>
            <w:tcW w:w="1237" w:type="dxa"/>
            <w:shd w:val="clear" w:color="auto" w:fill="auto"/>
          </w:tcPr>
          <w:p w:rsidR="000A4527" w:rsidRPr="00CB1155" w:rsidRDefault="000A4527" w:rsidP="00F7368D">
            <w:pPr>
              <w:pStyle w:val="TimesNewRoman10pt"/>
              <w:rPr>
                <w:rFonts w:asciiTheme="minorHAnsi" w:hAnsiTheme="minorHAnsi" w:cs="Times New Roman"/>
                <w:sz w:val="20"/>
                <w:szCs w:val="20"/>
                <w:lang w:val="es-AR"/>
              </w:rPr>
            </w:pPr>
            <w:r w:rsidRPr="00CB1155">
              <w:rPr>
                <w:rFonts w:asciiTheme="minorHAnsi" w:hAnsiTheme="minorHAnsi" w:cs="Times New Roman"/>
                <w:sz w:val="20"/>
                <w:szCs w:val="20"/>
                <w:lang w:val="es-AR"/>
              </w:rPr>
              <w:t>SICE</w:t>
            </w:r>
          </w:p>
        </w:tc>
        <w:tc>
          <w:tcPr>
            <w:tcW w:w="7268" w:type="dxa"/>
            <w:shd w:val="clear" w:color="auto" w:fill="auto"/>
          </w:tcPr>
          <w:p w:rsidR="000A4527" w:rsidRPr="00CB1155" w:rsidRDefault="000A4527" w:rsidP="00F7368D">
            <w:pPr>
              <w:pStyle w:val="TimesNewRoman10pt"/>
              <w:rPr>
                <w:rFonts w:asciiTheme="minorHAnsi" w:hAnsiTheme="minorHAnsi" w:cs="Times New Roman"/>
                <w:sz w:val="20"/>
                <w:szCs w:val="20"/>
                <w:lang w:val="es-AR"/>
              </w:rPr>
            </w:pPr>
            <w:r w:rsidRPr="00CB1155">
              <w:rPr>
                <w:rFonts w:asciiTheme="minorHAnsi" w:hAnsiTheme="minorHAnsi" w:cs="Times New Roman"/>
                <w:sz w:val="20"/>
                <w:szCs w:val="20"/>
                <w:lang w:val="es-AR"/>
              </w:rPr>
              <w:t>Secretaría de Innovación y Calidad Educativa</w:t>
            </w:r>
          </w:p>
        </w:tc>
      </w:tr>
      <w:tr w:rsidR="000A4527" w:rsidRPr="005177FE" w:rsidTr="00364C81">
        <w:tc>
          <w:tcPr>
            <w:tcW w:w="1237" w:type="dxa"/>
            <w:shd w:val="clear" w:color="auto" w:fill="auto"/>
          </w:tcPr>
          <w:p w:rsidR="000A4527" w:rsidRPr="00D878DE" w:rsidRDefault="000A4527" w:rsidP="00F7368D">
            <w:pPr>
              <w:pStyle w:val="TimesNewRoman10pt"/>
              <w:rPr>
                <w:rFonts w:asciiTheme="minorHAnsi" w:hAnsiTheme="minorHAnsi" w:cs="Times New Roman"/>
                <w:sz w:val="20"/>
                <w:szCs w:val="20"/>
                <w:lang w:val="es-AR"/>
              </w:rPr>
            </w:pPr>
            <w:r w:rsidRPr="00D878DE">
              <w:rPr>
                <w:rFonts w:asciiTheme="minorHAnsi" w:hAnsiTheme="minorHAnsi" w:cs="Times New Roman"/>
                <w:sz w:val="20"/>
                <w:szCs w:val="20"/>
                <w:lang w:val="es-AR"/>
              </w:rPr>
              <w:t>SP</w:t>
            </w:r>
          </w:p>
        </w:tc>
        <w:tc>
          <w:tcPr>
            <w:tcW w:w="7268" w:type="dxa"/>
            <w:shd w:val="clear" w:color="auto" w:fill="auto"/>
          </w:tcPr>
          <w:p w:rsidR="000A4527" w:rsidRPr="00D878DE" w:rsidRDefault="000A4527" w:rsidP="00F7368D">
            <w:pPr>
              <w:pStyle w:val="TimesNewRoman10pt"/>
              <w:rPr>
                <w:rFonts w:asciiTheme="minorHAnsi" w:hAnsiTheme="minorHAnsi" w:cs="Times New Roman"/>
                <w:sz w:val="20"/>
                <w:szCs w:val="20"/>
                <w:lang w:val="es-AR"/>
              </w:rPr>
            </w:pPr>
            <w:r w:rsidRPr="00D878DE">
              <w:rPr>
                <w:rFonts w:asciiTheme="minorHAnsi" w:hAnsiTheme="minorHAnsi" w:cs="Times New Roman"/>
                <w:sz w:val="20"/>
                <w:szCs w:val="20"/>
                <w:lang w:val="es-AR"/>
              </w:rPr>
              <w:t>Solicitud de Propuesta</w:t>
            </w:r>
          </w:p>
        </w:tc>
      </w:tr>
      <w:tr w:rsidR="000A4527" w:rsidRPr="005177FE" w:rsidTr="00F7368D">
        <w:tc>
          <w:tcPr>
            <w:tcW w:w="1237" w:type="dxa"/>
            <w:shd w:val="clear" w:color="auto" w:fill="auto"/>
          </w:tcPr>
          <w:p w:rsidR="000A4527" w:rsidRPr="00CE53D8" w:rsidRDefault="00594A2F" w:rsidP="00F7368D">
            <w:pPr>
              <w:pStyle w:val="TimesNewRoman10pt"/>
              <w:rPr>
                <w:rFonts w:asciiTheme="minorHAnsi" w:hAnsiTheme="minorHAnsi" w:cs="Times New Roman"/>
                <w:sz w:val="20"/>
                <w:szCs w:val="20"/>
                <w:lang w:val="es-AR"/>
              </w:rPr>
            </w:pPr>
            <w:r>
              <w:rPr>
                <w:rFonts w:asciiTheme="minorHAnsi" w:hAnsiTheme="minorHAnsi" w:cs="Times New Roman"/>
                <w:sz w:val="20"/>
                <w:szCs w:val="20"/>
                <w:lang w:val="es-AR"/>
              </w:rPr>
              <w:t>SSG</w:t>
            </w:r>
            <w:r w:rsidR="000A4527" w:rsidRPr="00CE53D8">
              <w:rPr>
                <w:rFonts w:asciiTheme="minorHAnsi" w:hAnsiTheme="minorHAnsi" w:cs="Times New Roman"/>
                <w:sz w:val="20"/>
                <w:szCs w:val="20"/>
                <w:lang w:val="es-AR"/>
              </w:rPr>
              <w:t>A</w:t>
            </w:r>
          </w:p>
        </w:tc>
        <w:tc>
          <w:tcPr>
            <w:tcW w:w="7268" w:type="dxa"/>
            <w:shd w:val="clear" w:color="auto" w:fill="auto"/>
          </w:tcPr>
          <w:p w:rsidR="000A4527" w:rsidRPr="00CE53D8" w:rsidRDefault="00594A2F" w:rsidP="00F7368D">
            <w:pPr>
              <w:pStyle w:val="TimesNewRoman10pt"/>
              <w:rPr>
                <w:rFonts w:asciiTheme="minorHAnsi" w:hAnsiTheme="minorHAnsi" w:cs="Times New Roman"/>
                <w:sz w:val="20"/>
                <w:szCs w:val="20"/>
                <w:lang w:val="es-AR"/>
              </w:rPr>
            </w:pPr>
            <w:r>
              <w:rPr>
                <w:rFonts w:asciiTheme="minorHAnsi" w:hAnsiTheme="minorHAnsi" w:cs="Times New Roman"/>
                <w:sz w:val="20"/>
                <w:szCs w:val="20"/>
                <w:lang w:val="es-AR"/>
              </w:rPr>
              <w:t>Subsecretaría de Gest</w:t>
            </w:r>
            <w:r w:rsidR="000A4527" w:rsidRPr="00CE53D8">
              <w:rPr>
                <w:rFonts w:asciiTheme="minorHAnsi" w:hAnsiTheme="minorHAnsi" w:cs="Times New Roman"/>
                <w:sz w:val="20"/>
                <w:szCs w:val="20"/>
                <w:lang w:val="es-AR"/>
              </w:rPr>
              <w:t>ión Administrativa</w:t>
            </w:r>
          </w:p>
        </w:tc>
      </w:tr>
      <w:tr w:rsidR="000A4527" w:rsidRPr="005177FE" w:rsidTr="00364C81">
        <w:tc>
          <w:tcPr>
            <w:tcW w:w="1237" w:type="dxa"/>
            <w:shd w:val="clear" w:color="auto" w:fill="auto"/>
          </w:tcPr>
          <w:p w:rsidR="000A4527" w:rsidRPr="00D878DE" w:rsidRDefault="000A4527" w:rsidP="00F7368D">
            <w:pPr>
              <w:pStyle w:val="TimesNewRoman10pt"/>
              <w:rPr>
                <w:rFonts w:asciiTheme="minorHAnsi" w:hAnsiTheme="minorHAnsi" w:cs="Times New Roman"/>
                <w:sz w:val="20"/>
                <w:szCs w:val="20"/>
                <w:lang w:val="es-AR"/>
              </w:rPr>
            </w:pPr>
            <w:r w:rsidRPr="00D878DE">
              <w:rPr>
                <w:rFonts w:asciiTheme="minorHAnsi" w:hAnsiTheme="minorHAnsi" w:cs="Times New Roman"/>
                <w:sz w:val="20"/>
                <w:szCs w:val="20"/>
                <w:lang w:val="es-AR"/>
              </w:rPr>
              <w:t>TDR</w:t>
            </w:r>
          </w:p>
        </w:tc>
        <w:tc>
          <w:tcPr>
            <w:tcW w:w="7268" w:type="dxa"/>
            <w:shd w:val="clear" w:color="auto" w:fill="auto"/>
          </w:tcPr>
          <w:p w:rsidR="000A4527" w:rsidRPr="00D878DE" w:rsidRDefault="000A4527" w:rsidP="00F7368D">
            <w:pPr>
              <w:pStyle w:val="TimesNewRoman10pt"/>
              <w:rPr>
                <w:rFonts w:asciiTheme="minorHAnsi" w:hAnsiTheme="minorHAnsi" w:cs="Times New Roman"/>
                <w:sz w:val="20"/>
                <w:szCs w:val="20"/>
                <w:lang w:val="es-AR"/>
              </w:rPr>
            </w:pPr>
            <w:r w:rsidRPr="00D878DE">
              <w:rPr>
                <w:rFonts w:asciiTheme="minorHAnsi" w:hAnsiTheme="minorHAnsi" w:cs="Times New Roman"/>
                <w:sz w:val="20"/>
                <w:szCs w:val="20"/>
                <w:lang w:val="es-AR"/>
              </w:rPr>
              <w:t>Términos de Referencia</w:t>
            </w:r>
          </w:p>
        </w:tc>
      </w:tr>
      <w:tr w:rsidR="00594A2F" w:rsidRPr="005177FE" w:rsidTr="00364C81">
        <w:tc>
          <w:tcPr>
            <w:tcW w:w="1237" w:type="dxa"/>
            <w:shd w:val="clear" w:color="auto" w:fill="auto"/>
          </w:tcPr>
          <w:p w:rsidR="00594A2F" w:rsidRPr="00B63F63" w:rsidRDefault="00594A2F" w:rsidP="00F7368D">
            <w:pPr>
              <w:pStyle w:val="TimesNewRoman10pt"/>
              <w:rPr>
                <w:rFonts w:asciiTheme="minorHAnsi" w:hAnsiTheme="minorHAnsi" w:cs="Times New Roman"/>
                <w:sz w:val="20"/>
                <w:szCs w:val="20"/>
                <w:lang w:val="es-AR"/>
              </w:rPr>
            </w:pPr>
            <w:r>
              <w:rPr>
                <w:rFonts w:asciiTheme="minorHAnsi" w:hAnsiTheme="minorHAnsi" w:cs="Times New Roman"/>
                <w:sz w:val="20"/>
                <w:szCs w:val="20"/>
                <w:lang w:val="es-AR"/>
              </w:rPr>
              <w:t>UCP</w:t>
            </w:r>
          </w:p>
        </w:tc>
        <w:tc>
          <w:tcPr>
            <w:tcW w:w="7268" w:type="dxa"/>
            <w:shd w:val="clear" w:color="auto" w:fill="auto"/>
          </w:tcPr>
          <w:p w:rsidR="00594A2F" w:rsidRPr="00B63F63" w:rsidRDefault="00594A2F" w:rsidP="00F7368D">
            <w:pPr>
              <w:pStyle w:val="TimesNewRoman10pt"/>
              <w:rPr>
                <w:rFonts w:asciiTheme="minorHAnsi" w:hAnsiTheme="minorHAnsi" w:cs="Times New Roman"/>
                <w:sz w:val="20"/>
                <w:szCs w:val="20"/>
                <w:lang w:val="es-AR"/>
              </w:rPr>
            </w:pPr>
            <w:r>
              <w:rPr>
                <w:rFonts w:asciiTheme="minorHAnsi" w:hAnsiTheme="minorHAnsi" w:cs="Times New Roman"/>
                <w:sz w:val="20"/>
                <w:szCs w:val="20"/>
                <w:lang w:val="es-AR"/>
              </w:rPr>
              <w:t>Unidad de Coordinación Provincial (de Infraestructura)</w:t>
            </w:r>
          </w:p>
        </w:tc>
      </w:tr>
      <w:tr w:rsidR="000A4527" w:rsidRPr="005177FE" w:rsidTr="00364C81">
        <w:tc>
          <w:tcPr>
            <w:tcW w:w="1237" w:type="dxa"/>
            <w:shd w:val="clear" w:color="auto" w:fill="auto"/>
          </w:tcPr>
          <w:p w:rsidR="000A4527" w:rsidRPr="00B63F63" w:rsidRDefault="000A4527" w:rsidP="00F7368D">
            <w:pPr>
              <w:pStyle w:val="TimesNewRoman10pt"/>
              <w:rPr>
                <w:rFonts w:asciiTheme="minorHAnsi" w:hAnsiTheme="minorHAnsi" w:cs="Times New Roman"/>
                <w:sz w:val="20"/>
                <w:szCs w:val="20"/>
                <w:lang w:val="es-AR"/>
              </w:rPr>
            </w:pPr>
            <w:r w:rsidRPr="00B63F63">
              <w:rPr>
                <w:rFonts w:asciiTheme="minorHAnsi" w:hAnsiTheme="minorHAnsi" w:cs="Times New Roman"/>
                <w:sz w:val="20"/>
                <w:szCs w:val="20"/>
                <w:lang w:val="es-AR"/>
              </w:rPr>
              <w:t>UEC</w:t>
            </w:r>
          </w:p>
        </w:tc>
        <w:tc>
          <w:tcPr>
            <w:tcW w:w="7268" w:type="dxa"/>
            <w:shd w:val="clear" w:color="auto" w:fill="auto"/>
          </w:tcPr>
          <w:p w:rsidR="000A4527" w:rsidRPr="00B63F63" w:rsidRDefault="000A4527" w:rsidP="00F7368D">
            <w:pPr>
              <w:pStyle w:val="TimesNewRoman10pt"/>
              <w:rPr>
                <w:rFonts w:asciiTheme="minorHAnsi" w:hAnsiTheme="minorHAnsi" w:cs="Times New Roman"/>
                <w:sz w:val="20"/>
                <w:szCs w:val="20"/>
                <w:lang w:val="es-AR"/>
              </w:rPr>
            </w:pPr>
            <w:r w:rsidRPr="00B63F63">
              <w:rPr>
                <w:rFonts w:asciiTheme="minorHAnsi" w:hAnsiTheme="minorHAnsi" w:cs="Times New Roman"/>
                <w:sz w:val="20"/>
                <w:szCs w:val="20"/>
                <w:lang w:val="es-AR"/>
              </w:rPr>
              <w:t>Unidad Ejecutora Central</w:t>
            </w:r>
          </w:p>
        </w:tc>
      </w:tr>
      <w:tr w:rsidR="000A4527" w:rsidRPr="005177FE" w:rsidTr="00F7368D">
        <w:tc>
          <w:tcPr>
            <w:tcW w:w="1237" w:type="dxa"/>
            <w:shd w:val="clear" w:color="auto" w:fill="auto"/>
            <w:vAlign w:val="center"/>
          </w:tcPr>
          <w:p w:rsidR="000A4527" w:rsidRPr="004D0EFE" w:rsidRDefault="000A4527" w:rsidP="00F7368D">
            <w:pPr>
              <w:pStyle w:val="TimesNewRoman10pt"/>
              <w:rPr>
                <w:rFonts w:asciiTheme="minorHAnsi" w:hAnsiTheme="minorHAnsi" w:cs="Times New Roman"/>
                <w:sz w:val="20"/>
                <w:szCs w:val="20"/>
                <w:lang w:val="es-AR"/>
              </w:rPr>
            </w:pPr>
            <w:r w:rsidRPr="004D0EFE">
              <w:rPr>
                <w:rFonts w:asciiTheme="minorHAnsi" w:hAnsiTheme="minorHAnsi" w:cs="Times New Roman"/>
                <w:sz w:val="20"/>
                <w:szCs w:val="20"/>
                <w:lang w:val="es-AR"/>
              </w:rPr>
              <w:t>UEPEX</w:t>
            </w:r>
          </w:p>
        </w:tc>
        <w:tc>
          <w:tcPr>
            <w:tcW w:w="7268" w:type="dxa"/>
            <w:shd w:val="clear" w:color="auto" w:fill="auto"/>
          </w:tcPr>
          <w:p w:rsidR="000A4527" w:rsidRPr="004D0EFE" w:rsidRDefault="000A4527" w:rsidP="00F7368D">
            <w:pPr>
              <w:pStyle w:val="TimesNewRoman10pt"/>
              <w:rPr>
                <w:rFonts w:asciiTheme="minorHAnsi" w:hAnsiTheme="minorHAnsi" w:cs="Times New Roman"/>
                <w:sz w:val="20"/>
                <w:szCs w:val="20"/>
                <w:lang w:val="es-AR"/>
              </w:rPr>
            </w:pPr>
            <w:r w:rsidRPr="004D0EFE">
              <w:rPr>
                <w:rFonts w:asciiTheme="minorHAnsi" w:hAnsiTheme="minorHAnsi" w:cs="Times New Roman"/>
                <w:sz w:val="20"/>
                <w:szCs w:val="20"/>
                <w:lang w:val="es-AR"/>
              </w:rPr>
              <w:t>Sistema de Administración y Control Presupuestario para Unidades Ejecutoras de Proyectos con Financiamiento Externo</w:t>
            </w:r>
          </w:p>
        </w:tc>
      </w:tr>
      <w:tr w:rsidR="000A4527" w:rsidRPr="005177FE" w:rsidTr="00364C81">
        <w:tc>
          <w:tcPr>
            <w:tcW w:w="1237" w:type="dxa"/>
            <w:shd w:val="clear" w:color="auto" w:fill="auto"/>
          </w:tcPr>
          <w:p w:rsidR="000A4527" w:rsidRPr="00D878DE" w:rsidRDefault="000A4527" w:rsidP="00F7368D">
            <w:pPr>
              <w:pStyle w:val="TimesNewRoman10pt"/>
              <w:rPr>
                <w:rFonts w:asciiTheme="minorHAnsi" w:hAnsiTheme="minorHAnsi" w:cs="Times New Roman"/>
                <w:sz w:val="20"/>
                <w:szCs w:val="20"/>
                <w:lang w:val="es-AR"/>
              </w:rPr>
            </w:pPr>
            <w:r w:rsidRPr="00D878DE">
              <w:rPr>
                <w:rFonts w:asciiTheme="minorHAnsi" w:hAnsiTheme="minorHAnsi" w:cs="Times New Roman"/>
                <w:sz w:val="20"/>
                <w:szCs w:val="20"/>
                <w:lang w:val="es-AR"/>
              </w:rPr>
              <w:t>UNDB</w:t>
            </w:r>
          </w:p>
        </w:tc>
        <w:tc>
          <w:tcPr>
            <w:tcW w:w="7268" w:type="dxa"/>
            <w:shd w:val="clear" w:color="auto" w:fill="auto"/>
          </w:tcPr>
          <w:p w:rsidR="000A4527" w:rsidRPr="00D878DE" w:rsidRDefault="00226FA0" w:rsidP="00F7368D">
            <w:pPr>
              <w:pStyle w:val="TimesNewRoman10pt"/>
              <w:rPr>
                <w:rFonts w:asciiTheme="minorHAnsi" w:hAnsiTheme="minorHAnsi" w:cs="Times New Roman"/>
                <w:sz w:val="20"/>
                <w:szCs w:val="20"/>
                <w:lang w:val="es-AR"/>
              </w:rPr>
            </w:pPr>
            <w:r w:rsidRPr="00D878DE">
              <w:rPr>
                <w:rFonts w:asciiTheme="minorHAnsi" w:hAnsiTheme="minorHAnsi" w:cs="Times New Roman"/>
                <w:sz w:val="20"/>
                <w:szCs w:val="20"/>
                <w:lang w:val="es-AR"/>
              </w:rPr>
              <w:t>United</w:t>
            </w:r>
            <w:r>
              <w:rPr>
                <w:rFonts w:asciiTheme="minorHAnsi" w:hAnsiTheme="minorHAnsi" w:cs="Times New Roman"/>
                <w:sz w:val="20"/>
                <w:szCs w:val="20"/>
                <w:lang w:val="es-AR"/>
              </w:rPr>
              <w:t xml:space="preserve"> </w:t>
            </w:r>
            <w:r w:rsidRPr="00D878DE">
              <w:rPr>
                <w:rFonts w:asciiTheme="minorHAnsi" w:hAnsiTheme="minorHAnsi" w:cs="Times New Roman"/>
                <w:sz w:val="20"/>
                <w:szCs w:val="20"/>
                <w:lang w:val="es-AR"/>
              </w:rPr>
              <w:t>Nations</w:t>
            </w:r>
            <w:r>
              <w:rPr>
                <w:rFonts w:asciiTheme="minorHAnsi" w:hAnsiTheme="minorHAnsi" w:cs="Times New Roman"/>
                <w:sz w:val="20"/>
                <w:szCs w:val="20"/>
                <w:lang w:val="es-AR"/>
              </w:rPr>
              <w:t xml:space="preserve"> </w:t>
            </w:r>
            <w:r w:rsidRPr="00D878DE">
              <w:rPr>
                <w:rFonts w:asciiTheme="minorHAnsi" w:hAnsiTheme="minorHAnsi" w:cs="Times New Roman"/>
                <w:sz w:val="20"/>
                <w:szCs w:val="20"/>
                <w:lang w:val="es-AR"/>
              </w:rPr>
              <w:t>Development</w:t>
            </w:r>
            <w:r w:rsidR="000A4527" w:rsidRPr="00D878DE">
              <w:rPr>
                <w:rFonts w:asciiTheme="minorHAnsi" w:hAnsiTheme="minorHAnsi" w:cs="Times New Roman"/>
                <w:sz w:val="20"/>
                <w:szCs w:val="20"/>
                <w:lang w:val="es-AR"/>
              </w:rPr>
              <w:t xml:space="preserve"> Business</w:t>
            </w:r>
          </w:p>
        </w:tc>
      </w:tr>
    </w:tbl>
    <w:p w:rsidR="005315BB" w:rsidRDefault="005315BB" w:rsidP="005315BB">
      <w:pPr>
        <w:pStyle w:val="Ttulo1"/>
        <w:tabs>
          <w:tab w:val="clear" w:pos="360"/>
        </w:tabs>
        <w:spacing w:before="120"/>
        <w:ind w:left="1080"/>
        <w:rPr>
          <w:rFonts w:asciiTheme="minorHAnsi" w:hAnsiTheme="minorHAnsi"/>
          <w:color w:val="31849B" w:themeColor="accent5" w:themeShade="BF"/>
          <w:sz w:val="22"/>
          <w:szCs w:val="22"/>
        </w:rPr>
      </w:pPr>
      <w:bookmarkStart w:id="34" w:name="_bookmark4"/>
      <w:bookmarkStart w:id="35" w:name="_bookmark5"/>
      <w:bookmarkEnd w:id="34"/>
      <w:bookmarkEnd w:id="35"/>
    </w:p>
    <w:p w:rsidR="00594A2F" w:rsidRDefault="00594A2F" w:rsidP="00594A2F">
      <w:pPr>
        <w:pStyle w:val="Textoindependiente"/>
      </w:pPr>
    </w:p>
    <w:p w:rsidR="00594A2F" w:rsidRPr="00594A2F" w:rsidRDefault="00594A2F" w:rsidP="00594A2F">
      <w:pPr>
        <w:pStyle w:val="Textoindependiente"/>
      </w:pPr>
    </w:p>
    <w:p w:rsidR="005315BB" w:rsidRDefault="005315BB" w:rsidP="005315BB">
      <w:pPr>
        <w:pStyle w:val="Textoindependiente"/>
        <w:rPr>
          <w:sz w:val="32"/>
          <w:szCs w:val="24"/>
        </w:rPr>
      </w:pPr>
      <w:r>
        <w:br w:type="page"/>
      </w:r>
    </w:p>
    <w:p w:rsidR="00B24E6E" w:rsidRPr="004C02D5" w:rsidRDefault="00B24E6E" w:rsidP="009A154C">
      <w:pPr>
        <w:pStyle w:val="Ttulo1"/>
        <w:numPr>
          <w:ilvl w:val="0"/>
          <w:numId w:val="27"/>
        </w:numPr>
        <w:spacing w:before="120"/>
        <w:rPr>
          <w:rFonts w:asciiTheme="minorHAnsi" w:hAnsiTheme="minorHAnsi" w:cs="Times New Roman"/>
          <w:color w:val="31849B" w:themeColor="accent5" w:themeShade="BF"/>
          <w:sz w:val="36"/>
          <w:szCs w:val="36"/>
          <w:lang w:val="es-AR"/>
        </w:rPr>
      </w:pPr>
      <w:bookmarkStart w:id="36" w:name="_Toc47600791"/>
      <w:r w:rsidRPr="00193B2B">
        <w:rPr>
          <w:rFonts w:asciiTheme="minorHAnsi" w:hAnsiTheme="minorHAnsi"/>
          <w:color w:val="31849B" w:themeColor="accent5" w:themeShade="BF"/>
        </w:rPr>
        <w:lastRenderedPageBreak/>
        <w:t>EL PROGRAMA</w:t>
      </w:r>
      <w:bookmarkEnd w:id="36"/>
    </w:p>
    <w:p w:rsidR="00B24E6E" w:rsidRDefault="00B24E6E" w:rsidP="00B24E6E">
      <w:pPr>
        <w:pStyle w:val="Prrafodelista"/>
        <w:rPr>
          <w:rFonts w:asciiTheme="minorHAnsi" w:hAnsiTheme="minorHAnsi" w:cstheme="minorHAnsi"/>
          <w:b/>
          <w:bCs/>
          <w:lang w:val="es-AR"/>
        </w:rPr>
      </w:pPr>
    </w:p>
    <w:p w:rsidR="00722844" w:rsidRPr="005A2B2D" w:rsidRDefault="005315BB" w:rsidP="009A154C">
      <w:pPr>
        <w:pStyle w:val="Prrafodelista"/>
        <w:numPr>
          <w:ilvl w:val="0"/>
          <w:numId w:val="28"/>
        </w:numPr>
        <w:rPr>
          <w:rFonts w:asciiTheme="minorHAnsi" w:hAnsiTheme="minorHAnsi" w:cstheme="minorHAnsi"/>
          <w:b/>
          <w:bCs/>
          <w:lang w:val="es-AR"/>
        </w:rPr>
      </w:pPr>
      <w:r w:rsidRPr="005A2B2D">
        <w:rPr>
          <w:rFonts w:asciiTheme="minorHAnsi" w:hAnsiTheme="minorHAnsi" w:cstheme="minorHAnsi"/>
          <w:b/>
          <w:bCs/>
          <w:lang w:val="es-AR"/>
        </w:rPr>
        <w:t>Objetivo</w:t>
      </w:r>
    </w:p>
    <w:p w:rsidR="00F7368D" w:rsidRPr="00B12269" w:rsidRDefault="00722844" w:rsidP="00F7368D">
      <w:pPr>
        <w:spacing w:before="120" w:after="240"/>
        <w:jc w:val="both"/>
        <w:rPr>
          <w:rFonts w:asciiTheme="minorHAnsi" w:hAnsiTheme="minorHAnsi"/>
        </w:rPr>
      </w:pPr>
      <w:r w:rsidRPr="00193B2B">
        <w:rPr>
          <w:rFonts w:asciiTheme="minorHAnsi" w:hAnsiTheme="minorHAnsi" w:cstheme="minorHAnsi"/>
        </w:rPr>
        <w:t>El</w:t>
      </w:r>
      <w:r w:rsidR="00A04698">
        <w:rPr>
          <w:rFonts w:asciiTheme="minorHAnsi" w:hAnsiTheme="minorHAnsi" w:cstheme="minorHAnsi"/>
        </w:rPr>
        <w:t xml:space="preserve"> </w:t>
      </w:r>
      <w:r w:rsidR="00164BDC" w:rsidRPr="00164BDC">
        <w:rPr>
          <w:rFonts w:asciiTheme="minorHAnsi" w:hAnsiTheme="minorHAnsi" w:cstheme="minorHAnsi"/>
          <w:b/>
        </w:rPr>
        <w:t>Programa</w:t>
      </w:r>
      <w:r w:rsidR="00EC6810">
        <w:rPr>
          <w:rFonts w:asciiTheme="minorHAnsi" w:hAnsiTheme="minorHAnsi" w:cstheme="minorHAnsi"/>
        </w:rPr>
        <w:t xml:space="preserve"> (</w:t>
      </w:r>
      <w:r w:rsidR="00164BDC" w:rsidRPr="00164BDC">
        <w:rPr>
          <w:rFonts w:asciiTheme="minorHAnsi" w:hAnsiTheme="minorHAnsi" w:cs="Times New Roman"/>
          <w:i/>
          <w:kern w:val="0"/>
          <w:lang w:val="es-AR" w:eastAsia="es-ES"/>
        </w:rPr>
        <w:t>Componente II</w:t>
      </w:r>
      <w:r w:rsidR="00164BDC" w:rsidRPr="00164BDC">
        <w:rPr>
          <w:rFonts w:asciiTheme="minorHAnsi" w:hAnsiTheme="minorHAnsi" w:cs="Times New Roman"/>
          <w:kern w:val="0"/>
          <w:lang w:val="es-AR" w:eastAsia="es-ES"/>
        </w:rPr>
        <w:t xml:space="preserve"> del </w:t>
      </w:r>
      <w:r w:rsidR="005A2B2D">
        <w:rPr>
          <w:rFonts w:asciiTheme="minorHAnsi" w:hAnsiTheme="minorHAnsi" w:cs="Times New Roman"/>
          <w:kern w:val="0"/>
          <w:lang w:val="es-AR" w:eastAsia="es-ES"/>
        </w:rPr>
        <w:t>"</w:t>
      </w:r>
      <w:r w:rsidR="00164BDC" w:rsidRPr="00164BDC">
        <w:rPr>
          <w:rFonts w:asciiTheme="minorHAnsi" w:hAnsiTheme="minorHAnsi" w:cs="Times New Roman"/>
          <w:i/>
          <w:kern w:val="0"/>
          <w:lang w:val="es-AR" w:eastAsia="es-ES"/>
        </w:rPr>
        <w:t>Programa de Apoyo al Plan Nacional de Primera Infancia y a la Política de Universalización de la Educación Inicial</w:t>
      </w:r>
      <w:r w:rsidR="005A2B2D">
        <w:rPr>
          <w:rFonts w:asciiTheme="minorHAnsi" w:hAnsiTheme="minorHAnsi" w:cs="Times New Roman"/>
          <w:i/>
          <w:kern w:val="0"/>
          <w:lang w:val="es-AR" w:eastAsia="es-ES"/>
        </w:rPr>
        <w:t>"</w:t>
      </w:r>
      <w:r w:rsidR="005A2B2D">
        <w:rPr>
          <w:rFonts w:asciiTheme="minorHAnsi" w:hAnsiTheme="minorHAnsi"/>
        </w:rPr>
        <w:t>)</w:t>
      </w:r>
      <w:r w:rsidR="00A04698">
        <w:rPr>
          <w:rFonts w:asciiTheme="minorHAnsi" w:hAnsiTheme="minorHAnsi"/>
        </w:rPr>
        <w:t xml:space="preserve"> </w:t>
      </w:r>
      <w:r w:rsidR="00F7368D" w:rsidRPr="00B12269">
        <w:rPr>
          <w:rFonts w:asciiTheme="minorHAnsi" w:hAnsiTheme="minorHAnsi"/>
        </w:rPr>
        <w:t xml:space="preserve">tiene como objetivo </w:t>
      </w:r>
      <w:r w:rsidR="00405E46" w:rsidRPr="00F834F9">
        <w:rPr>
          <w:rFonts w:asciiTheme="minorHAnsi" w:hAnsiTheme="minorHAnsi"/>
        </w:rPr>
        <w:t>incrementar la cobertura escolar en educación inicial con criterios de calidad</w:t>
      </w:r>
      <w:r w:rsidR="00A04698">
        <w:rPr>
          <w:rFonts w:asciiTheme="minorHAnsi" w:hAnsiTheme="minorHAnsi"/>
        </w:rPr>
        <w:t xml:space="preserve"> </w:t>
      </w:r>
      <w:r w:rsidRPr="00193B2B">
        <w:rPr>
          <w:rFonts w:asciiTheme="minorHAnsi" w:hAnsiTheme="minorHAnsi" w:cstheme="minorHAnsi"/>
        </w:rPr>
        <w:t xml:space="preserve">para niños de 3 a 5 años, </w:t>
      </w:r>
      <w:r w:rsidR="00164BDC" w:rsidRPr="00164BDC">
        <w:rPr>
          <w:rFonts w:asciiTheme="minorHAnsi" w:hAnsiTheme="minorHAnsi"/>
        </w:rPr>
        <w:t xml:space="preserve">priorizando a los que viven en zonas </w:t>
      </w:r>
      <w:r w:rsidRPr="00193B2B">
        <w:rPr>
          <w:rFonts w:asciiTheme="minorHAnsi" w:hAnsiTheme="minorHAnsi" w:cstheme="minorHAnsi"/>
        </w:rPr>
        <w:t>vulnerables del país,</w:t>
      </w:r>
      <w:r w:rsidR="00A04698">
        <w:rPr>
          <w:rFonts w:asciiTheme="minorHAnsi" w:hAnsiTheme="minorHAnsi" w:cstheme="minorHAnsi"/>
        </w:rPr>
        <w:t xml:space="preserve"> </w:t>
      </w:r>
      <w:r w:rsidR="00AC0C91" w:rsidRPr="00193B2B">
        <w:rPr>
          <w:rFonts w:asciiTheme="minorHAnsi" w:hAnsiTheme="minorHAnsi"/>
        </w:rPr>
        <w:t xml:space="preserve">de acuerdo con el criterio de </w:t>
      </w:r>
      <w:r w:rsidR="00AC0C91" w:rsidRPr="00193B2B">
        <w:rPr>
          <w:rFonts w:asciiTheme="minorHAnsi" w:hAnsiTheme="minorHAnsi"/>
          <w:lang w:val="es-AR"/>
        </w:rPr>
        <w:t>Necesidades Básicas Insatisfechas</w:t>
      </w:r>
      <w:r w:rsidR="00A04698">
        <w:rPr>
          <w:rFonts w:asciiTheme="minorHAnsi" w:hAnsiTheme="minorHAnsi"/>
          <w:lang w:val="es-AR"/>
        </w:rPr>
        <w:t xml:space="preserve"> </w:t>
      </w:r>
      <w:r w:rsidRPr="00193B2B">
        <w:rPr>
          <w:rFonts w:asciiTheme="minorHAnsi" w:hAnsiTheme="minorHAnsi" w:cstheme="minorHAnsi"/>
        </w:rPr>
        <w:t>(NBI).</w:t>
      </w:r>
    </w:p>
    <w:p w:rsidR="00722844" w:rsidRPr="005A2B2D" w:rsidRDefault="00722844" w:rsidP="009A154C">
      <w:pPr>
        <w:pStyle w:val="Prrafodelista"/>
        <w:numPr>
          <w:ilvl w:val="0"/>
          <w:numId w:val="28"/>
        </w:numPr>
        <w:rPr>
          <w:rFonts w:asciiTheme="minorHAnsi" w:hAnsiTheme="minorHAnsi" w:cstheme="minorHAnsi"/>
          <w:b/>
          <w:bCs/>
          <w:lang w:val="es-AR"/>
        </w:rPr>
      </w:pPr>
      <w:r w:rsidRPr="005A2B2D">
        <w:rPr>
          <w:rFonts w:asciiTheme="minorHAnsi" w:hAnsiTheme="minorHAnsi" w:cstheme="minorHAnsi"/>
          <w:b/>
          <w:bCs/>
          <w:lang w:val="es-AR"/>
        </w:rPr>
        <w:t>E</w:t>
      </w:r>
      <w:r w:rsidR="00193B2B" w:rsidRPr="005A2B2D">
        <w:rPr>
          <w:rFonts w:asciiTheme="minorHAnsi" w:hAnsiTheme="minorHAnsi" w:cstheme="minorHAnsi"/>
          <w:b/>
          <w:bCs/>
          <w:lang w:val="es-AR"/>
        </w:rPr>
        <w:t>structura</w:t>
      </w:r>
    </w:p>
    <w:p w:rsidR="00F7368D" w:rsidRPr="00F85201" w:rsidRDefault="009C6E3B" w:rsidP="00722844">
      <w:pPr>
        <w:pStyle w:val="Paragraph"/>
        <w:numPr>
          <w:ilvl w:val="0"/>
          <w:numId w:val="0"/>
        </w:numPr>
        <w:spacing w:line="276" w:lineRule="auto"/>
        <w:jc w:val="both"/>
        <w:rPr>
          <w:rFonts w:asciiTheme="minorHAnsi" w:hAnsiTheme="minorHAnsi"/>
        </w:rPr>
      </w:pPr>
      <w:r w:rsidRPr="00193B2B">
        <w:rPr>
          <w:rFonts w:asciiTheme="minorHAnsi" w:hAnsiTheme="minorHAnsi" w:cstheme="minorHAnsi"/>
        </w:rPr>
        <w:t>El</w:t>
      </w:r>
      <w:r w:rsidR="00A04698">
        <w:rPr>
          <w:rFonts w:asciiTheme="minorHAnsi" w:hAnsiTheme="minorHAnsi" w:cstheme="minorHAnsi"/>
        </w:rPr>
        <w:t xml:space="preserve"> </w:t>
      </w:r>
      <w:r w:rsidR="00B24E6E">
        <w:rPr>
          <w:rFonts w:asciiTheme="minorHAnsi" w:hAnsiTheme="minorHAnsi" w:cstheme="minorHAnsi"/>
        </w:rPr>
        <w:t>Programa</w:t>
      </w:r>
      <w:r w:rsidR="00A04698">
        <w:rPr>
          <w:rFonts w:asciiTheme="minorHAnsi" w:hAnsiTheme="minorHAnsi" w:cstheme="minorHAnsi"/>
        </w:rPr>
        <w:t xml:space="preserve"> </w:t>
      </w:r>
      <w:r w:rsidRPr="00193B2B">
        <w:rPr>
          <w:rFonts w:asciiTheme="minorHAnsi" w:hAnsiTheme="minorHAnsi" w:cstheme="minorHAnsi"/>
        </w:rPr>
        <w:t>se integra por</w:t>
      </w:r>
      <w:r w:rsidR="00F7368D" w:rsidRPr="00F85201">
        <w:rPr>
          <w:rFonts w:asciiTheme="minorHAnsi" w:hAnsiTheme="minorHAnsi"/>
        </w:rPr>
        <w:t xml:space="preserve"> tres subcomponentes.</w:t>
      </w:r>
    </w:p>
    <w:p w:rsidR="00F7368D" w:rsidRPr="00193B2B" w:rsidRDefault="00164BDC" w:rsidP="008644F9">
      <w:pPr>
        <w:pStyle w:val="Ttulo3"/>
        <w:tabs>
          <w:tab w:val="clear" w:pos="360"/>
        </w:tabs>
        <w:spacing w:before="120" w:after="120" w:line="288" w:lineRule="auto"/>
        <w:ind w:left="0"/>
        <w:rPr>
          <w:lang w:val="es-AR"/>
        </w:rPr>
      </w:pPr>
      <w:bookmarkStart w:id="37" w:name="_Toc47600792"/>
      <w:r w:rsidRPr="00164BDC">
        <w:rPr>
          <w:lang w:val="es-AR"/>
        </w:rPr>
        <w:t>Subcomponente 2.1. Expansión de l</w:t>
      </w:r>
      <w:r w:rsidR="00687F84">
        <w:rPr>
          <w:lang w:val="es-AR"/>
        </w:rPr>
        <w:t>a infraestructura educativa</w:t>
      </w:r>
      <w:bookmarkEnd w:id="37"/>
      <w:r w:rsidR="00687F84">
        <w:rPr>
          <w:lang w:val="es-AR"/>
        </w:rPr>
        <w:t xml:space="preserve"> </w:t>
      </w:r>
    </w:p>
    <w:p w:rsidR="00F7368D" w:rsidRPr="00F85201" w:rsidRDefault="00F7368D" w:rsidP="00F7368D">
      <w:pPr>
        <w:spacing w:before="120" w:after="240"/>
        <w:jc w:val="both"/>
        <w:rPr>
          <w:rFonts w:asciiTheme="minorHAnsi" w:hAnsiTheme="minorHAnsi"/>
        </w:rPr>
      </w:pPr>
      <w:r w:rsidRPr="00F85201">
        <w:rPr>
          <w:rFonts w:asciiTheme="minorHAnsi" w:hAnsiTheme="minorHAnsi"/>
        </w:rPr>
        <w:t>Su objetivo es ampliar la cobertura en la educación inicial a través de la expansión de la infraestructura escolar.</w:t>
      </w:r>
    </w:p>
    <w:p w:rsidR="00F7368D" w:rsidRPr="00193B2B" w:rsidRDefault="00164BDC" w:rsidP="008644F9">
      <w:pPr>
        <w:pStyle w:val="Ttulo3"/>
        <w:tabs>
          <w:tab w:val="clear" w:pos="360"/>
        </w:tabs>
        <w:spacing w:before="120" w:after="120" w:line="288" w:lineRule="auto"/>
        <w:ind w:left="0"/>
        <w:rPr>
          <w:lang w:val="es-AR"/>
        </w:rPr>
      </w:pPr>
      <w:bookmarkStart w:id="38" w:name="_Toc47600793"/>
      <w:r w:rsidRPr="00164BDC">
        <w:rPr>
          <w:lang w:val="es-AR"/>
        </w:rPr>
        <w:t>Subcomponente 2.2. Fortalecimiento de la gestión escolar y mejora de los proces</w:t>
      </w:r>
      <w:r w:rsidR="00687F84">
        <w:rPr>
          <w:lang w:val="es-AR"/>
        </w:rPr>
        <w:t>os de enseñanza-aprendizaje</w:t>
      </w:r>
      <w:bookmarkEnd w:id="38"/>
      <w:r w:rsidR="00687F84">
        <w:rPr>
          <w:lang w:val="es-AR"/>
        </w:rPr>
        <w:t xml:space="preserve"> </w:t>
      </w:r>
    </w:p>
    <w:p w:rsidR="00F7368D" w:rsidRPr="00F85201" w:rsidRDefault="00F7368D" w:rsidP="00F7368D">
      <w:pPr>
        <w:spacing w:before="120" w:after="240"/>
        <w:jc w:val="both"/>
        <w:rPr>
          <w:rFonts w:asciiTheme="minorHAnsi" w:hAnsiTheme="minorHAnsi"/>
        </w:rPr>
      </w:pPr>
      <w:r w:rsidRPr="00F85201">
        <w:rPr>
          <w:rFonts w:asciiTheme="minorHAnsi" w:hAnsiTheme="minorHAnsi"/>
        </w:rPr>
        <w:t>Su objetivo es apoyar el proceso de expansión e implementación de los nuevos jardines con procesos de calidad.</w:t>
      </w:r>
    </w:p>
    <w:p w:rsidR="00F7368D" w:rsidRPr="00193B2B" w:rsidRDefault="00F7368D" w:rsidP="008644F9">
      <w:pPr>
        <w:pStyle w:val="Ttulo3"/>
        <w:tabs>
          <w:tab w:val="clear" w:pos="360"/>
        </w:tabs>
        <w:spacing w:before="120" w:after="120" w:line="288" w:lineRule="auto"/>
        <w:ind w:left="0"/>
        <w:rPr>
          <w:lang w:val="es-AR"/>
        </w:rPr>
      </w:pPr>
      <w:bookmarkStart w:id="39" w:name="_Toc47600794"/>
      <w:r w:rsidRPr="00193B2B">
        <w:rPr>
          <w:lang w:val="es-AR"/>
        </w:rPr>
        <w:t>Subcomponente 2.3. Evaluación y monitoreo</w:t>
      </w:r>
      <w:bookmarkEnd w:id="39"/>
    </w:p>
    <w:p w:rsidR="00F7368D" w:rsidRPr="00F85201" w:rsidRDefault="00F7368D" w:rsidP="00F7368D">
      <w:pPr>
        <w:spacing w:before="120" w:after="240"/>
        <w:jc w:val="both"/>
        <w:rPr>
          <w:rFonts w:asciiTheme="minorHAnsi" w:hAnsiTheme="minorHAnsi"/>
        </w:rPr>
      </w:pPr>
      <w:r w:rsidRPr="00F85201">
        <w:rPr>
          <w:rFonts w:asciiTheme="minorHAnsi" w:hAnsiTheme="minorHAnsi"/>
        </w:rPr>
        <w:t>Su objetivo es apoyar la administración, el monitoreo y la evaluación del programa.</w:t>
      </w:r>
    </w:p>
    <w:p w:rsidR="00F7368D" w:rsidRPr="005D1F71" w:rsidRDefault="00F7368D" w:rsidP="00F7368D">
      <w:pPr>
        <w:pStyle w:val="Paragraph"/>
        <w:numPr>
          <w:ilvl w:val="0"/>
          <w:numId w:val="0"/>
        </w:numPr>
        <w:spacing w:after="360"/>
        <w:jc w:val="both"/>
        <w:rPr>
          <w:rFonts w:asciiTheme="minorHAnsi" w:hAnsiTheme="minorHAnsi" w:cs="Times New Roman"/>
          <w:lang w:val="es-AR"/>
        </w:rPr>
      </w:pPr>
      <w:bookmarkStart w:id="40" w:name="_Toc277842716"/>
      <w:bookmarkStart w:id="41" w:name="_Toc275251394"/>
      <w:bookmarkStart w:id="42" w:name="_Toc202247757"/>
      <w:bookmarkStart w:id="43" w:name="_Toc456708983"/>
      <w:bookmarkStart w:id="44" w:name="_Toc48461682"/>
      <w:bookmarkStart w:id="45" w:name="_Toc106996755"/>
      <w:bookmarkStart w:id="46" w:name="_Toc106996892"/>
      <w:bookmarkStart w:id="47" w:name="_Toc108506424"/>
      <w:bookmarkStart w:id="48" w:name="_Toc110493049"/>
      <w:bookmarkStart w:id="49" w:name="_Toc134589620"/>
      <w:r w:rsidRPr="005D1F71">
        <w:rPr>
          <w:rFonts w:asciiTheme="minorHAnsi" w:hAnsiTheme="minorHAnsi" w:cs="Times New Roman"/>
          <w:lang w:val="es-AR"/>
        </w:rPr>
        <w:t xml:space="preserve">El esquema conceptual del Programa, expresado mediante su Matriz de Resultados (MR) puede consultarse en el </w:t>
      </w:r>
      <w:r w:rsidRPr="00F56D82">
        <w:rPr>
          <w:rFonts w:asciiTheme="minorHAnsi" w:hAnsiTheme="minorHAnsi" w:cs="Times New Roman"/>
          <w:lang w:val="es-AR"/>
        </w:rPr>
        <w:t>Anexo V</w:t>
      </w:r>
      <w:r w:rsidRPr="005D1F71">
        <w:rPr>
          <w:rFonts w:asciiTheme="minorHAnsi" w:hAnsiTheme="minorHAnsi" w:cs="Times New Roman"/>
          <w:lang w:val="es-AR"/>
        </w:rPr>
        <w:t xml:space="preserve">. </w:t>
      </w:r>
      <w:r w:rsidR="009C6E3B" w:rsidRPr="00193B2B">
        <w:rPr>
          <w:rFonts w:asciiTheme="minorHAnsi" w:hAnsiTheme="minorHAnsi" w:cstheme="minorHAnsi"/>
          <w:lang w:val="es-AR"/>
        </w:rPr>
        <w:t xml:space="preserve">Los factores de riesgo y su Matriz de Mitigación de Riesgos (MMR) se incluyen en el Anexo VI. </w:t>
      </w:r>
      <w:r w:rsidRPr="005D1F71">
        <w:rPr>
          <w:rFonts w:asciiTheme="minorHAnsi" w:hAnsiTheme="minorHAnsi" w:cs="Times New Roman"/>
          <w:lang w:val="es-AR"/>
        </w:rPr>
        <w:t xml:space="preserve">Las actualizaciones a la </w:t>
      </w:r>
      <w:r w:rsidR="00722844" w:rsidRPr="00193B2B">
        <w:rPr>
          <w:rFonts w:asciiTheme="minorHAnsi" w:hAnsiTheme="minorHAnsi" w:cstheme="minorHAnsi"/>
          <w:lang w:val="es-AR"/>
        </w:rPr>
        <w:t>MR</w:t>
      </w:r>
      <w:r w:rsidR="009C6E3B" w:rsidRPr="00193B2B">
        <w:rPr>
          <w:rFonts w:asciiTheme="minorHAnsi" w:hAnsiTheme="minorHAnsi" w:cstheme="minorHAnsi"/>
          <w:lang w:val="es-AR"/>
        </w:rPr>
        <w:t xml:space="preserve"> y a la M</w:t>
      </w:r>
      <w:r w:rsidRPr="005D1F71">
        <w:rPr>
          <w:rFonts w:asciiTheme="minorHAnsi" w:hAnsiTheme="minorHAnsi" w:cs="Times New Roman"/>
          <w:lang w:val="es-AR"/>
        </w:rPr>
        <w:t xml:space="preserve">MR formarán parte de este </w:t>
      </w:r>
      <w:r>
        <w:rPr>
          <w:rFonts w:asciiTheme="minorHAnsi" w:hAnsiTheme="minorHAnsi" w:cs="Times New Roman"/>
          <w:lang w:val="es-AR"/>
        </w:rPr>
        <w:t>RO</w:t>
      </w:r>
      <w:r w:rsidRPr="005D1F71">
        <w:rPr>
          <w:rFonts w:asciiTheme="minorHAnsi" w:hAnsiTheme="minorHAnsi" w:cs="Times New Roman"/>
          <w:lang w:val="es-AR"/>
        </w:rPr>
        <w:t xml:space="preserve"> reemplazando a las versiones anteriores.</w:t>
      </w:r>
    </w:p>
    <w:p w:rsidR="00F7368D" w:rsidRPr="005A2B2D" w:rsidRDefault="00F7368D" w:rsidP="009A154C">
      <w:pPr>
        <w:pStyle w:val="Prrafodelista"/>
        <w:numPr>
          <w:ilvl w:val="0"/>
          <w:numId w:val="28"/>
        </w:numPr>
        <w:rPr>
          <w:rFonts w:asciiTheme="minorHAnsi" w:hAnsiTheme="minorHAnsi" w:cstheme="minorHAnsi"/>
          <w:b/>
          <w:bCs/>
          <w:lang w:val="es-AR"/>
        </w:rPr>
      </w:pPr>
      <w:bookmarkStart w:id="50" w:name="_Toc277842719"/>
      <w:bookmarkStart w:id="51" w:name="_Toc275251395"/>
      <w:bookmarkStart w:id="52" w:name="_Toc202247759"/>
      <w:bookmarkStart w:id="53" w:name="_Toc456708986"/>
      <w:bookmarkEnd w:id="40"/>
      <w:bookmarkEnd w:id="41"/>
      <w:bookmarkEnd w:id="42"/>
      <w:bookmarkEnd w:id="43"/>
      <w:r w:rsidRPr="005A2B2D">
        <w:rPr>
          <w:rFonts w:asciiTheme="minorHAnsi" w:hAnsiTheme="minorHAnsi" w:cstheme="minorHAnsi"/>
          <w:b/>
          <w:bCs/>
          <w:lang w:val="es-AR"/>
        </w:rPr>
        <w:t>C</w:t>
      </w:r>
      <w:r w:rsidR="00193B2B" w:rsidRPr="005A2B2D">
        <w:rPr>
          <w:rFonts w:asciiTheme="minorHAnsi" w:hAnsiTheme="minorHAnsi" w:cstheme="minorHAnsi"/>
          <w:b/>
          <w:bCs/>
          <w:lang w:val="es-AR"/>
        </w:rPr>
        <w:t>osto y Financiamiento</w:t>
      </w:r>
    </w:p>
    <w:p w:rsidR="00F7368D" w:rsidRPr="005D1F71" w:rsidRDefault="00C176B4" w:rsidP="00F7368D">
      <w:pPr>
        <w:suppressAutoHyphens w:val="0"/>
        <w:spacing w:before="120" w:after="120" w:line="276" w:lineRule="auto"/>
        <w:jc w:val="both"/>
        <w:rPr>
          <w:rFonts w:asciiTheme="minorHAnsi" w:hAnsiTheme="minorHAnsi" w:cs="Times New Roman"/>
          <w:kern w:val="0"/>
          <w:lang w:val="es-AR"/>
        </w:rPr>
      </w:pPr>
      <w:bookmarkStart w:id="54" w:name="_Ref450282761"/>
      <w:bookmarkStart w:id="55" w:name="_Toc44486404"/>
      <w:bookmarkStart w:id="56" w:name="_Toc48461683"/>
      <w:bookmarkStart w:id="57" w:name="_Toc106996893"/>
      <w:bookmarkStart w:id="58" w:name="_Toc108506425"/>
      <w:bookmarkEnd w:id="44"/>
      <w:bookmarkEnd w:id="45"/>
      <w:bookmarkEnd w:id="46"/>
      <w:bookmarkEnd w:id="47"/>
      <w:bookmarkEnd w:id="48"/>
      <w:bookmarkEnd w:id="49"/>
      <w:bookmarkEnd w:id="50"/>
      <w:bookmarkEnd w:id="51"/>
      <w:bookmarkEnd w:id="52"/>
      <w:bookmarkEnd w:id="53"/>
      <w:r>
        <w:rPr>
          <w:rFonts w:asciiTheme="minorHAnsi" w:hAnsiTheme="minorHAnsi" w:cs="Times New Roman"/>
          <w:lang w:val="es-AR"/>
        </w:rPr>
        <w:t>El c</w:t>
      </w:r>
      <w:r w:rsidR="00F7368D" w:rsidRPr="005D1F71">
        <w:rPr>
          <w:rFonts w:asciiTheme="minorHAnsi" w:hAnsiTheme="minorHAnsi" w:cs="Times New Roman"/>
          <w:lang w:val="es-AR"/>
        </w:rPr>
        <w:t xml:space="preserve">osto </w:t>
      </w:r>
      <w:r>
        <w:rPr>
          <w:rFonts w:asciiTheme="minorHAnsi" w:hAnsiTheme="minorHAnsi" w:cs="Times New Roman"/>
          <w:lang w:val="es-AR"/>
        </w:rPr>
        <w:t>t</w:t>
      </w:r>
      <w:r w:rsidR="00F7368D" w:rsidRPr="005D1F71">
        <w:rPr>
          <w:rFonts w:asciiTheme="minorHAnsi" w:hAnsiTheme="minorHAnsi" w:cs="Times New Roman"/>
          <w:lang w:val="es-AR"/>
        </w:rPr>
        <w:t xml:space="preserve">otal del </w:t>
      </w:r>
      <w:r w:rsidR="00B24E6E">
        <w:rPr>
          <w:rFonts w:asciiTheme="minorHAnsi" w:hAnsiTheme="minorHAnsi" w:cs="Times New Roman"/>
          <w:lang w:val="es-AR"/>
        </w:rPr>
        <w:t>Programa</w:t>
      </w:r>
      <w:r w:rsidR="00F7368D" w:rsidRPr="005D1F71">
        <w:rPr>
          <w:rFonts w:asciiTheme="minorHAnsi" w:hAnsiTheme="minorHAnsi" w:cs="Times New Roman"/>
          <w:lang w:val="es-AR"/>
        </w:rPr>
        <w:t xml:space="preserve"> será de </w:t>
      </w:r>
      <w:r w:rsidR="00687F84">
        <w:rPr>
          <w:rFonts w:asciiTheme="minorHAnsi" w:hAnsiTheme="minorHAnsi" w:cs="Times New Roman"/>
          <w:b/>
          <w:kern w:val="0"/>
          <w:lang w:val="es-AR"/>
        </w:rPr>
        <w:t xml:space="preserve">USD </w:t>
      </w:r>
      <w:r w:rsidR="00F8618A" w:rsidRPr="00F8618A">
        <w:rPr>
          <w:rFonts w:asciiTheme="minorHAnsi" w:hAnsiTheme="minorHAnsi" w:cs="Times New Roman"/>
          <w:b/>
          <w:kern w:val="0"/>
          <w:lang w:val="es-AR"/>
        </w:rPr>
        <w:t>113</w:t>
      </w:r>
      <w:r w:rsidR="00FE26B5" w:rsidRPr="00F8618A">
        <w:rPr>
          <w:rFonts w:asciiTheme="minorHAnsi" w:hAnsiTheme="minorHAnsi" w:cs="Times New Roman"/>
          <w:b/>
          <w:kern w:val="0"/>
          <w:lang w:val="es-AR"/>
        </w:rPr>
        <w:t>.</w:t>
      </w:r>
      <w:r w:rsidR="00F8618A" w:rsidRPr="00F8618A">
        <w:rPr>
          <w:rFonts w:asciiTheme="minorHAnsi" w:hAnsiTheme="minorHAnsi" w:cs="Times New Roman"/>
          <w:b/>
          <w:kern w:val="0"/>
          <w:lang w:val="es-AR"/>
        </w:rPr>
        <w:t>00</w:t>
      </w:r>
      <w:r w:rsidR="00FE26B5" w:rsidRPr="00F8618A">
        <w:rPr>
          <w:rFonts w:asciiTheme="minorHAnsi" w:hAnsiTheme="minorHAnsi" w:cs="Times New Roman"/>
          <w:b/>
          <w:kern w:val="0"/>
          <w:lang w:val="es-AR"/>
        </w:rPr>
        <w:t>0.000</w:t>
      </w:r>
      <w:r w:rsidR="00FE26B5" w:rsidRPr="00F8618A">
        <w:rPr>
          <w:rFonts w:asciiTheme="minorHAnsi" w:hAnsiTheme="minorHAnsi" w:cs="Times New Roman"/>
          <w:kern w:val="0"/>
          <w:lang w:val="es-AR"/>
        </w:rPr>
        <w:t xml:space="preserve">, de los cuales USD </w:t>
      </w:r>
      <w:r w:rsidR="00F8618A" w:rsidRPr="00F8618A">
        <w:rPr>
          <w:rFonts w:asciiTheme="minorHAnsi" w:hAnsiTheme="minorHAnsi" w:cs="Times New Roman"/>
          <w:kern w:val="0"/>
          <w:lang w:val="es-AR"/>
        </w:rPr>
        <w:t>100</w:t>
      </w:r>
      <w:r w:rsidR="00FE26B5" w:rsidRPr="00F8618A">
        <w:rPr>
          <w:rFonts w:asciiTheme="minorHAnsi" w:hAnsiTheme="minorHAnsi" w:cs="Times New Roman"/>
          <w:kern w:val="0"/>
          <w:lang w:val="es-AR"/>
        </w:rPr>
        <w:t>.000.000</w:t>
      </w:r>
      <w:r w:rsidR="00F8618A" w:rsidRPr="00F8618A">
        <w:rPr>
          <w:rFonts w:asciiTheme="minorHAnsi" w:hAnsiTheme="minorHAnsi" w:cs="Times New Roman"/>
          <w:kern w:val="0"/>
          <w:lang w:val="es-AR"/>
        </w:rPr>
        <w:t xml:space="preserve"> </w:t>
      </w:r>
      <w:r w:rsidR="00FE26B5" w:rsidRPr="00F8618A">
        <w:rPr>
          <w:rFonts w:asciiTheme="minorHAnsi" w:hAnsiTheme="minorHAnsi" w:cs="Times New Roman"/>
          <w:kern w:val="0"/>
          <w:lang w:val="es-AR"/>
        </w:rPr>
        <w:t xml:space="preserve">corresponderán al préstamo y USD </w:t>
      </w:r>
      <w:r w:rsidR="00F8618A" w:rsidRPr="00F8618A">
        <w:rPr>
          <w:rFonts w:asciiTheme="minorHAnsi" w:hAnsiTheme="minorHAnsi" w:cs="Times New Roman"/>
          <w:kern w:val="0"/>
          <w:lang w:val="es-AR"/>
        </w:rPr>
        <w:t>13</w:t>
      </w:r>
      <w:r w:rsidR="00FE26B5" w:rsidRPr="00F8618A">
        <w:rPr>
          <w:rFonts w:asciiTheme="minorHAnsi" w:hAnsiTheme="minorHAnsi" w:cs="Times New Roman"/>
          <w:kern w:val="0"/>
          <w:lang w:val="es-AR"/>
        </w:rPr>
        <w:t>.</w:t>
      </w:r>
      <w:r w:rsidR="00F8618A" w:rsidRPr="00F8618A">
        <w:rPr>
          <w:rFonts w:asciiTheme="minorHAnsi" w:hAnsiTheme="minorHAnsi" w:cs="Times New Roman"/>
          <w:kern w:val="0"/>
          <w:lang w:val="es-AR"/>
        </w:rPr>
        <w:t>00</w:t>
      </w:r>
      <w:r w:rsidR="00FE26B5" w:rsidRPr="00F8618A">
        <w:rPr>
          <w:rFonts w:asciiTheme="minorHAnsi" w:hAnsiTheme="minorHAnsi" w:cs="Times New Roman"/>
          <w:kern w:val="0"/>
          <w:lang w:val="es-AR"/>
        </w:rPr>
        <w:t>0.000</w:t>
      </w:r>
      <w:r w:rsidR="00F8618A">
        <w:rPr>
          <w:rFonts w:asciiTheme="minorHAnsi" w:hAnsiTheme="minorHAnsi" w:cs="Times New Roman"/>
          <w:kern w:val="0"/>
          <w:lang w:val="es-AR"/>
        </w:rPr>
        <w:t xml:space="preserve"> </w:t>
      </w:r>
      <w:r w:rsidR="00F7368D" w:rsidRPr="005D1F71">
        <w:rPr>
          <w:rFonts w:asciiTheme="minorHAnsi" w:hAnsiTheme="minorHAnsi" w:cs="Times New Roman"/>
          <w:kern w:val="0"/>
          <w:lang w:val="es-AR"/>
        </w:rPr>
        <w:t xml:space="preserve">corresponderán </w:t>
      </w:r>
      <w:r>
        <w:rPr>
          <w:rFonts w:asciiTheme="minorHAnsi" w:hAnsiTheme="minorHAnsi" w:cs="Times New Roman"/>
          <w:kern w:val="0"/>
          <w:lang w:val="es-AR"/>
        </w:rPr>
        <w:t>a la c</w:t>
      </w:r>
      <w:r w:rsidR="00F7368D" w:rsidRPr="005D1F71">
        <w:rPr>
          <w:rFonts w:asciiTheme="minorHAnsi" w:hAnsiTheme="minorHAnsi" w:cs="Times New Roman"/>
          <w:kern w:val="0"/>
          <w:lang w:val="es-AR"/>
        </w:rPr>
        <w:t>ontrapartida local</w:t>
      </w:r>
      <w:r w:rsidR="00F7368D">
        <w:rPr>
          <w:rFonts w:asciiTheme="minorHAnsi" w:hAnsiTheme="minorHAnsi" w:cs="Times New Roman"/>
          <w:kern w:val="0"/>
          <w:lang w:val="es-AR"/>
        </w:rPr>
        <w:t>, según detalle en cuadro a continuación</w:t>
      </w:r>
      <w:r w:rsidR="002C4D4D">
        <w:rPr>
          <w:rStyle w:val="Refdenotaalpie"/>
          <w:rFonts w:asciiTheme="minorHAnsi" w:hAnsiTheme="minorHAnsi" w:cs="Times New Roman"/>
          <w:kern w:val="0"/>
          <w:lang w:val="es-AR"/>
        </w:rPr>
        <w:footnoteReference w:id="2"/>
      </w:r>
      <w:r w:rsidR="00F7368D">
        <w:rPr>
          <w:rFonts w:asciiTheme="minorHAnsi" w:hAnsiTheme="minorHAnsi" w:cs="Times New Roman"/>
          <w:kern w:val="0"/>
          <w:lang w:val="es-AR"/>
        </w:rPr>
        <w:t>:</w:t>
      </w:r>
    </w:p>
    <w:tbl>
      <w:tblPr>
        <w:tblW w:w="8369" w:type="dxa"/>
        <w:jc w:val="center"/>
        <w:tblCellMar>
          <w:top w:w="15" w:type="dxa"/>
          <w:bottom w:w="15" w:type="dxa"/>
        </w:tblCellMar>
        <w:tblLook w:val="04A0"/>
      </w:tblPr>
      <w:tblGrid>
        <w:gridCol w:w="4468"/>
        <w:gridCol w:w="1324"/>
        <w:gridCol w:w="1276"/>
        <w:gridCol w:w="1301"/>
      </w:tblGrid>
      <w:tr w:rsidR="00F7368D" w:rsidRPr="004C02D5" w:rsidTr="00F8618A">
        <w:trPr>
          <w:trHeight w:val="488"/>
          <w:tblHeader/>
          <w:jc w:val="center"/>
        </w:trPr>
        <w:tc>
          <w:tcPr>
            <w:tcW w:w="4468" w:type="dxa"/>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center"/>
            <w:hideMark/>
          </w:tcPr>
          <w:p w:rsidR="00F7368D" w:rsidRPr="004C02D5" w:rsidRDefault="00F7368D" w:rsidP="00F7368D">
            <w:pPr>
              <w:jc w:val="center"/>
              <w:rPr>
                <w:rFonts w:asciiTheme="minorHAnsi" w:hAnsiTheme="minorHAnsi" w:cs="Times New Roman"/>
                <w:b/>
                <w:bCs/>
                <w:color w:val="000000"/>
                <w:sz w:val="20"/>
                <w:szCs w:val="20"/>
              </w:rPr>
            </w:pPr>
            <w:r w:rsidRPr="004C02D5">
              <w:rPr>
                <w:rFonts w:asciiTheme="minorHAnsi" w:hAnsiTheme="minorHAnsi" w:cs="Times New Roman"/>
                <w:b/>
                <w:bCs/>
                <w:color w:val="000000"/>
                <w:sz w:val="20"/>
                <w:szCs w:val="20"/>
              </w:rPr>
              <w:t>Categoría</w:t>
            </w:r>
          </w:p>
        </w:tc>
        <w:tc>
          <w:tcPr>
            <w:tcW w:w="1324" w:type="dxa"/>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center"/>
            <w:hideMark/>
          </w:tcPr>
          <w:p w:rsidR="00F7368D" w:rsidRPr="004C02D5" w:rsidRDefault="00F7368D" w:rsidP="00F7368D">
            <w:pPr>
              <w:jc w:val="center"/>
              <w:rPr>
                <w:rFonts w:asciiTheme="minorHAnsi" w:hAnsiTheme="minorHAnsi" w:cs="Times New Roman"/>
                <w:b/>
                <w:bCs/>
                <w:color w:val="000000"/>
                <w:sz w:val="20"/>
                <w:szCs w:val="20"/>
              </w:rPr>
            </w:pPr>
            <w:r w:rsidRPr="004C02D5">
              <w:rPr>
                <w:rFonts w:asciiTheme="minorHAnsi" w:hAnsiTheme="minorHAnsi" w:cs="Times New Roman"/>
                <w:b/>
                <w:bCs/>
                <w:color w:val="000000"/>
                <w:sz w:val="20"/>
                <w:szCs w:val="20"/>
              </w:rPr>
              <w:t>BID</w:t>
            </w:r>
          </w:p>
        </w:tc>
        <w:tc>
          <w:tcPr>
            <w:tcW w:w="1276" w:type="dxa"/>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center"/>
            <w:hideMark/>
          </w:tcPr>
          <w:p w:rsidR="00F7368D" w:rsidRPr="004C02D5" w:rsidRDefault="00F7368D" w:rsidP="00F7368D">
            <w:pPr>
              <w:jc w:val="center"/>
              <w:rPr>
                <w:rFonts w:asciiTheme="minorHAnsi" w:hAnsiTheme="minorHAnsi" w:cs="Times New Roman"/>
                <w:b/>
                <w:bCs/>
                <w:color w:val="000000"/>
                <w:sz w:val="20"/>
                <w:szCs w:val="20"/>
              </w:rPr>
            </w:pPr>
            <w:r w:rsidRPr="004C02D5">
              <w:rPr>
                <w:rFonts w:asciiTheme="minorHAnsi" w:hAnsiTheme="minorHAnsi" w:cs="Times New Roman"/>
                <w:b/>
                <w:bCs/>
                <w:color w:val="000000"/>
                <w:sz w:val="20"/>
                <w:szCs w:val="20"/>
              </w:rPr>
              <w:t>Local</w:t>
            </w:r>
          </w:p>
        </w:tc>
        <w:tc>
          <w:tcPr>
            <w:tcW w:w="1301" w:type="dxa"/>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center"/>
            <w:hideMark/>
          </w:tcPr>
          <w:p w:rsidR="00F7368D" w:rsidRPr="004C02D5" w:rsidRDefault="00F7368D" w:rsidP="00F7368D">
            <w:pPr>
              <w:jc w:val="center"/>
              <w:rPr>
                <w:rFonts w:asciiTheme="minorHAnsi" w:hAnsiTheme="minorHAnsi" w:cs="Times New Roman"/>
                <w:b/>
                <w:bCs/>
                <w:color w:val="000000"/>
                <w:sz w:val="20"/>
                <w:szCs w:val="20"/>
              </w:rPr>
            </w:pPr>
            <w:r w:rsidRPr="004C02D5">
              <w:rPr>
                <w:rFonts w:asciiTheme="minorHAnsi" w:hAnsiTheme="minorHAnsi" w:cs="Times New Roman"/>
                <w:b/>
                <w:bCs/>
                <w:color w:val="000000"/>
                <w:sz w:val="20"/>
                <w:szCs w:val="20"/>
              </w:rPr>
              <w:t>Total</w:t>
            </w:r>
          </w:p>
        </w:tc>
      </w:tr>
      <w:tr w:rsidR="00F7368D" w:rsidRPr="004C02D5" w:rsidTr="00F8618A">
        <w:trPr>
          <w:trHeight w:val="488"/>
          <w:jc w:val="center"/>
        </w:trPr>
        <w:tc>
          <w:tcPr>
            <w:tcW w:w="446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F7368D" w:rsidRPr="004C02D5" w:rsidRDefault="00F7368D" w:rsidP="00F7368D">
            <w:pPr>
              <w:rPr>
                <w:rFonts w:asciiTheme="minorHAnsi" w:hAnsiTheme="minorHAnsi" w:cs="Times New Roman"/>
                <w:b/>
                <w:bCs/>
                <w:color w:val="000000"/>
                <w:sz w:val="20"/>
                <w:szCs w:val="20"/>
              </w:rPr>
            </w:pPr>
            <w:r>
              <w:rPr>
                <w:rFonts w:asciiTheme="minorHAnsi" w:hAnsiTheme="minorHAnsi" w:cs="Times New Roman"/>
                <w:b/>
                <w:bCs/>
                <w:color w:val="000000"/>
                <w:sz w:val="20"/>
                <w:szCs w:val="20"/>
              </w:rPr>
              <w:t>Componente II</w:t>
            </w:r>
            <w:r w:rsidRPr="004C02D5">
              <w:rPr>
                <w:rFonts w:asciiTheme="minorHAnsi" w:hAnsiTheme="minorHAnsi" w:cs="Times New Roman"/>
                <w:b/>
                <w:bCs/>
                <w:color w:val="000000"/>
                <w:sz w:val="20"/>
                <w:szCs w:val="20"/>
              </w:rPr>
              <w:t>. Mejoramiento del desempeño del sistema educativo en la Educación Inicial (ME)</w:t>
            </w:r>
          </w:p>
        </w:tc>
        <w:tc>
          <w:tcPr>
            <w:tcW w:w="132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F7368D" w:rsidRPr="00ED6EBC" w:rsidRDefault="00F8618A" w:rsidP="00F8618A">
            <w:pPr>
              <w:jc w:val="right"/>
              <w:rPr>
                <w:rFonts w:asciiTheme="minorHAnsi" w:hAnsiTheme="minorHAnsi" w:cs="Times New Roman"/>
                <w:b/>
                <w:bCs/>
                <w:sz w:val="20"/>
                <w:szCs w:val="20"/>
              </w:rPr>
            </w:pPr>
            <w:r>
              <w:rPr>
                <w:rFonts w:asciiTheme="minorHAnsi" w:hAnsiTheme="minorHAnsi" w:cs="Times New Roman"/>
                <w:b/>
                <w:bCs/>
                <w:sz w:val="20"/>
                <w:szCs w:val="20"/>
              </w:rPr>
              <w:t xml:space="preserve"> 100.0</w:t>
            </w:r>
            <w:r w:rsidR="00F7368D" w:rsidRPr="00ED6EBC">
              <w:rPr>
                <w:rFonts w:asciiTheme="minorHAnsi" w:hAnsiTheme="minorHAnsi" w:cs="Times New Roman"/>
                <w:b/>
                <w:bCs/>
                <w:sz w:val="20"/>
                <w:szCs w:val="20"/>
              </w:rPr>
              <w:t>00.000</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F7368D" w:rsidRPr="00ED6EBC" w:rsidRDefault="00F8618A" w:rsidP="00F8618A">
            <w:pPr>
              <w:jc w:val="right"/>
              <w:rPr>
                <w:rFonts w:asciiTheme="minorHAnsi" w:hAnsiTheme="minorHAnsi" w:cs="Times New Roman"/>
                <w:b/>
                <w:bCs/>
                <w:sz w:val="20"/>
                <w:szCs w:val="20"/>
              </w:rPr>
            </w:pPr>
            <w:r>
              <w:rPr>
                <w:rFonts w:asciiTheme="minorHAnsi" w:hAnsiTheme="minorHAnsi" w:cs="Times New Roman"/>
                <w:b/>
                <w:bCs/>
                <w:sz w:val="20"/>
                <w:szCs w:val="20"/>
              </w:rPr>
              <w:t>13</w:t>
            </w:r>
            <w:r w:rsidR="00F7368D" w:rsidRPr="00ED6EBC">
              <w:rPr>
                <w:rFonts w:asciiTheme="minorHAnsi" w:hAnsiTheme="minorHAnsi" w:cs="Times New Roman"/>
                <w:b/>
                <w:bCs/>
                <w:sz w:val="20"/>
                <w:szCs w:val="20"/>
              </w:rPr>
              <w:t>.</w:t>
            </w:r>
            <w:r>
              <w:rPr>
                <w:rFonts w:asciiTheme="minorHAnsi" w:hAnsiTheme="minorHAnsi" w:cs="Times New Roman"/>
                <w:b/>
                <w:bCs/>
                <w:sz w:val="20"/>
                <w:szCs w:val="20"/>
              </w:rPr>
              <w:t>00</w:t>
            </w:r>
            <w:r w:rsidR="00F7368D" w:rsidRPr="00ED6EBC">
              <w:rPr>
                <w:rFonts w:asciiTheme="minorHAnsi" w:hAnsiTheme="minorHAnsi" w:cs="Times New Roman"/>
                <w:b/>
                <w:bCs/>
                <w:sz w:val="20"/>
                <w:szCs w:val="20"/>
              </w:rPr>
              <w:t>0.000</w:t>
            </w:r>
          </w:p>
        </w:tc>
        <w:tc>
          <w:tcPr>
            <w:tcW w:w="130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F7368D" w:rsidRPr="00ED6EBC" w:rsidRDefault="00F8618A" w:rsidP="00F8618A">
            <w:pPr>
              <w:jc w:val="right"/>
              <w:rPr>
                <w:rFonts w:asciiTheme="minorHAnsi" w:hAnsiTheme="minorHAnsi" w:cs="Times New Roman"/>
                <w:b/>
                <w:bCs/>
                <w:sz w:val="20"/>
                <w:szCs w:val="20"/>
              </w:rPr>
            </w:pPr>
            <w:r>
              <w:rPr>
                <w:rFonts w:asciiTheme="minorHAnsi" w:hAnsiTheme="minorHAnsi" w:cs="Times New Roman"/>
                <w:b/>
                <w:bCs/>
                <w:sz w:val="20"/>
                <w:szCs w:val="20"/>
              </w:rPr>
              <w:t>113</w:t>
            </w:r>
            <w:r w:rsidR="00ED6EBC" w:rsidRPr="00ED6EBC">
              <w:rPr>
                <w:rFonts w:asciiTheme="minorHAnsi" w:hAnsiTheme="minorHAnsi" w:cs="Times New Roman"/>
                <w:b/>
                <w:bCs/>
                <w:sz w:val="20"/>
                <w:szCs w:val="20"/>
              </w:rPr>
              <w:t>.</w:t>
            </w:r>
            <w:r>
              <w:rPr>
                <w:rFonts w:asciiTheme="minorHAnsi" w:hAnsiTheme="minorHAnsi" w:cs="Times New Roman"/>
                <w:b/>
                <w:bCs/>
                <w:sz w:val="20"/>
                <w:szCs w:val="20"/>
              </w:rPr>
              <w:t>00</w:t>
            </w:r>
            <w:r w:rsidR="00F7368D" w:rsidRPr="00ED6EBC">
              <w:rPr>
                <w:rFonts w:asciiTheme="minorHAnsi" w:hAnsiTheme="minorHAnsi" w:cs="Times New Roman"/>
                <w:b/>
                <w:bCs/>
                <w:sz w:val="20"/>
                <w:szCs w:val="20"/>
              </w:rPr>
              <w:t xml:space="preserve">0.000 </w:t>
            </w:r>
          </w:p>
        </w:tc>
      </w:tr>
      <w:tr w:rsidR="00F7368D" w:rsidRPr="004C02D5" w:rsidTr="00F8618A">
        <w:trPr>
          <w:trHeight w:val="358"/>
          <w:jc w:val="center"/>
        </w:trPr>
        <w:tc>
          <w:tcPr>
            <w:tcW w:w="4468" w:type="dxa"/>
            <w:tcBorders>
              <w:top w:val="single" w:sz="4" w:space="0" w:color="auto"/>
              <w:left w:val="single" w:sz="4" w:space="0" w:color="auto"/>
              <w:bottom w:val="single" w:sz="4" w:space="0" w:color="auto"/>
              <w:right w:val="single" w:sz="4" w:space="0" w:color="auto"/>
            </w:tcBorders>
            <w:noWrap/>
            <w:vAlign w:val="center"/>
            <w:hideMark/>
          </w:tcPr>
          <w:p w:rsidR="00F7368D" w:rsidRPr="004C02D5" w:rsidRDefault="00F7368D" w:rsidP="00F7368D">
            <w:pPr>
              <w:ind w:left="80"/>
              <w:rPr>
                <w:rFonts w:asciiTheme="minorHAnsi" w:hAnsiTheme="minorHAnsi" w:cs="Times New Roman"/>
                <w:color w:val="000000"/>
                <w:sz w:val="20"/>
                <w:szCs w:val="20"/>
              </w:rPr>
            </w:pPr>
            <w:r w:rsidRPr="004C02D5">
              <w:rPr>
                <w:rFonts w:asciiTheme="minorHAnsi" w:hAnsiTheme="minorHAnsi" w:cs="Times New Roman"/>
                <w:color w:val="000000"/>
                <w:sz w:val="20"/>
                <w:szCs w:val="20"/>
              </w:rPr>
              <w:t>2.1. Expansión de la infraestructura educativa</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F7368D" w:rsidRPr="00ED6EBC" w:rsidRDefault="00F8618A" w:rsidP="00F8618A">
            <w:pPr>
              <w:jc w:val="right"/>
              <w:rPr>
                <w:rFonts w:asciiTheme="minorHAnsi" w:hAnsiTheme="minorHAnsi" w:cs="Times New Roman"/>
                <w:sz w:val="20"/>
                <w:szCs w:val="20"/>
              </w:rPr>
            </w:pPr>
            <w:r>
              <w:rPr>
                <w:rFonts w:asciiTheme="minorHAnsi" w:hAnsiTheme="minorHAnsi" w:cs="Times New Roman"/>
                <w:sz w:val="20"/>
                <w:szCs w:val="20"/>
              </w:rPr>
              <w:t xml:space="preserve"> 98</w:t>
            </w:r>
            <w:r w:rsidR="00F7368D" w:rsidRPr="00ED6EBC">
              <w:rPr>
                <w:rFonts w:asciiTheme="minorHAnsi" w:hAnsiTheme="minorHAnsi" w:cs="Times New Roman"/>
                <w:sz w:val="20"/>
                <w:szCs w:val="20"/>
              </w:rPr>
              <w:t>.</w:t>
            </w:r>
            <w:r>
              <w:rPr>
                <w:rFonts w:asciiTheme="minorHAnsi" w:hAnsiTheme="minorHAnsi" w:cs="Times New Roman"/>
                <w:sz w:val="20"/>
                <w:szCs w:val="20"/>
              </w:rPr>
              <w:t>50</w:t>
            </w:r>
            <w:r w:rsidR="00F7368D" w:rsidRPr="00ED6EBC">
              <w:rPr>
                <w:rFonts w:asciiTheme="minorHAnsi" w:hAnsiTheme="minorHAnsi" w:cs="Times New Roman"/>
                <w:sz w:val="20"/>
                <w:szCs w:val="20"/>
              </w:rPr>
              <w:t xml:space="preserve">0.000 </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368D" w:rsidRPr="00ED6EBC" w:rsidRDefault="00F8618A" w:rsidP="00F8618A">
            <w:pPr>
              <w:jc w:val="right"/>
              <w:rPr>
                <w:rFonts w:asciiTheme="minorHAnsi" w:hAnsiTheme="minorHAnsi" w:cs="Times New Roman"/>
                <w:sz w:val="20"/>
                <w:szCs w:val="20"/>
              </w:rPr>
            </w:pPr>
            <w:r>
              <w:rPr>
                <w:rFonts w:asciiTheme="minorHAnsi" w:hAnsiTheme="minorHAnsi" w:cs="Times New Roman"/>
                <w:sz w:val="20"/>
                <w:szCs w:val="20"/>
              </w:rPr>
              <w:t>7</w:t>
            </w:r>
            <w:r w:rsidR="00F7368D" w:rsidRPr="00ED6EBC">
              <w:rPr>
                <w:rFonts w:asciiTheme="minorHAnsi" w:hAnsiTheme="minorHAnsi" w:cs="Times New Roman"/>
                <w:sz w:val="20"/>
                <w:szCs w:val="20"/>
              </w:rPr>
              <w:t>.</w:t>
            </w:r>
            <w:r>
              <w:rPr>
                <w:rFonts w:asciiTheme="minorHAnsi" w:hAnsiTheme="minorHAnsi" w:cs="Times New Roman"/>
                <w:sz w:val="20"/>
                <w:szCs w:val="20"/>
              </w:rPr>
              <w:t>30</w:t>
            </w:r>
            <w:r w:rsidR="00F7368D" w:rsidRPr="00ED6EBC">
              <w:rPr>
                <w:rFonts w:asciiTheme="minorHAnsi" w:hAnsiTheme="minorHAnsi" w:cs="Times New Roman"/>
                <w:sz w:val="20"/>
                <w:szCs w:val="20"/>
              </w:rPr>
              <w:t>0.000</w:t>
            </w:r>
          </w:p>
        </w:tc>
        <w:tc>
          <w:tcPr>
            <w:tcW w:w="1301" w:type="dxa"/>
            <w:tcBorders>
              <w:top w:val="single" w:sz="4" w:space="0" w:color="auto"/>
              <w:left w:val="single" w:sz="4" w:space="0" w:color="auto"/>
              <w:bottom w:val="single" w:sz="4" w:space="0" w:color="auto"/>
              <w:right w:val="single" w:sz="4" w:space="0" w:color="auto"/>
            </w:tcBorders>
            <w:noWrap/>
            <w:vAlign w:val="center"/>
            <w:hideMark/>
          </w:tcPr>
          <w:p w:rsidR="00F7368D" w:rsidRPr="00ED6EBC" w:rsidRDefault="00ED6EBC" w:rsidP="00F8618A">
            <w:pPr>
              <w:jc w:val="right"/>
              <w:rPr>
                <w:rFonts w:asciiTheme="minorHAnsi" w:hAnsiTheme="minorHAnsi" w:cs="Times New Roman"/>
                <w:sz w:val="20"/>
                <w:szCs w:val="20"/>
              </w:rPr>
            </w:pPr>
            <w:r w:rsidRPr="00ED6EBC">
              <w:rPr>
                <w:rFonts w:asciiTheme="minorHAnsi" w:hAnsiTheme="minorHAnsi" w:cs="Times New Roman"/>
                <w:sz w:val="20"/>
                <w:szCs w:val="20"/>
              </w:rPr>
              <w:t xml:space="preserve"> </w:t>
            </w:r>
            <w:r w:rsidR="00F8618A">
              <w:rPr>
                <w:rFonts w:asciiTheme="minorHAnsi" w:hAnsiTheme="minorHAnsi" w:cs="Times New Roman"/>
                <w:sz w:val="20"/>
                <w:szCs w:val="20"/>
              </w:rPr>
              <w:t>105</w:t>
            </w:r>
            <w:r w:rsidR="00F7368D" w:rsidRPr="00ED6EBC">
              <w:rPr>
                <w:rFonts w:asciiTheme="minorHAnsi" w:hAnsiTheme="minorHAnsi" w:cs="Times New Roman"/>
                <w:sz w:val="20"/>
                <w:szCs w:val="20"/>
              </w:rPr>
              <w:t>.</w:t>
            </w:r>
            <w:r w:rsidR="00F8618A">
              <w:rPr>
                <w:rFonts w:asciiTheme="minorHAnsi" w:hAnsiTheme="minorHAnsi" w:cs="Times New Roman"/>
                <w:sz w:val="20"/>
                <w:szCs w:val="20"/>
              </w:rPr>
              <w:t>80</w:t>
            </w:r>
            <w:r w:rsidR="00F7368D" w:rsidRPr="00ED6EBC">
              <w:rPr>
                <w:rFonts w:asciiTheme="minorHAnsi" w:hAnsiTheme="minorHAnsi" w:cs="Times New Roman"/>
                <w:sz w:val="20"/>
                <w:szCs w:val="20"/>
              </w:rPr>
              <w:t xml:space="preserve">0.000  </w:t>
            </w:r>
          </w:p>
        </w:tc>
      </w:tr>
      <w:tr w:rsidR="00F7368D" w:rsidRPr="004C02D5" w:rsidTr="00F8618A">
        <w:trPr>
          <w:trHeight w:val="488"/>
          <w:jc w:val="center"/>
        </w:trPr>
        <w:tc>
          <w:tcPr>
            <w:tcW w:w="4468" w:type="dxa"/>
            <w:tcBorders>
              <w:top w:val="single" w:sz="4" w:space="0" w:color="auto"/>
              <w:left w:val="single" w:sz="4" w:space="0" w:color="auto"/>
              <w:bottom w:val="single" w:sz="4" w:space="0" w:color="auto"/>
              <w:right w:val="single" w:sz="4" w:space="0" w:color="auto"/>
            </w:tcBorders>
            <w:noWrap/>
            <w:vAlign w:val="center"/>
            <w:hideMark/>
          </w:tcPr>
          <w:p w:rsidR="00F7368D" w:rsidRPr="004C02D5" w:rsidRDefault="00F7368D" w:rsidP="00F7368D">
            <w:pPr>
              <w:ind w:left="80"/>
              <w:rPr>
                <w:rFonts w:asciiTheme="minorHAnsi" w:hAnsiTheme="minorHAnsi" w:cs="Times New Roman"/>
                <w:color w:val="000000"/>
                <w:sz w:val="20"/>
                <w:szCs w:val="20"/>
              </w:rPr>
            </w:pPr>
            <w:r w:rsidRPr="004C02D5">
              <w:rPr>
                <w:rFonts w:asciiTheme="minorHAnsi" w:hAnsiTheme="minorHAnsi" w:cs="Times New Roman"/>
                <w:color w:val="000000"/>
                <w:sz w:val="20"/>
                <w:szCs w:val="20"/>
              </w:rPr>
              <w:t>2.2. Fortalecimiento de la gestión escolar y mejora de los procesos de enseñanza-aprendizaje</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F7368D" w:rsidRPr="00ED6EBC" w:rsidRDefault="00F7368D" w:rsidP="00F7368D">
            <w:pPr>
              <w:jc w:val="right"/>
              <w:rPr>
                <w:rFonts w:asciiTheme="minorHAnsi" w:hAnsiTheme="minorHAnsi" w:cs="Times New Roman"/>
                <w:sz w:val="20"/>
                <w:szCs w:val="20"/>
              </w:rPr>
            </w:pPr>
            <w:r w:rsidRPr="00ED6EBC">
              <w:rPr>
                <w:rFonts w:asciiTheme="minorHAnsi" w:hAnsiTheme="minorHAnsi" w:cs="Times New Roman"/>
                <w:sz w:val="20"/>
                <w:szCs w:val="20"/>
              </w:rPr>
              <w:t xml:space="preserve"> -   </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368D" w:rsidRPr="00ED6EBC" w:rsidRDefault="00F8618A" w:rsidP="00F8618A">
            <w:pPr>
              <w:jc w:val="right"/>
              <w:rPr>
                <w:rFonts w:asciiTheme="minorHAnsi" w:hAnsiTheme="minorHAnsi" w:cs="Times New Roman"/>
                <w:sz w:val="20"/>
                <w:szCs w:val="20"/>
              </w:rPr>
            </w:pPr>
            <w:r>
              <w:rPr>
                <w:rFonts w:asciiTheme="minorHAnsi" w:hAnsiTheme="minorHAnsi" w:cs="Times New Roman"/>
                <w:sz w:val="20"/>
                <w:szCs w:val="20"/>
              </w:rPr>
              <w:t>4</w:t>
            </w:r>
            <w:r w:rsidR="00F7368D" w:rsidRPr="00ED6EBC">
              <w:rPr>
                <w:rFonts w:asciiTheme="minorHAnsi" w:hAnsiTheme="minorHAnsi" w:cs="Times New Roman"/>
                <w:sz w:val="20"/>
                <w:szCs w:val="20"/>
              </w:rPr>
              <w:t>.</w:t>
            </w:r>
            <w:r>
              <w:rPr>
                <w:rFonts w:asciiTheme="minorHAnsi" w:hAnsiTheme="minorHAnsi" w:cs="Times New Roman"/>
                <w:sz w:val="20"/>
                <w:szCs w:val="20"/>
              </w:rPr>
              <w:t>25</w:t>
            </w:r>
            <w:r w:rsidR="00F7368D" w:rsidRPr="00ED6EBC">
              <w:rPr>
                <w:rFonts w:asciiTheme="minorHAnsi" w:hAnsiTheme="minorHAnsi" w:cs="Times New Roman"/>
                <w:sz w:val="20"/>
                <w:szCs w:val="20"/>
              </w:rPr>
              <w:t xml:space="preserve">0.000  </w:t>
            </w:r>
          </w:p>
        </w:tc>
        <w:tc>
          <w:tcPr>
            <w:tcW w:w="1301" w:type="dxa"/>
            <w:tcBorders>
              <w:top w:val="single" w:sz="4" w:space="0" w:color="auto"/>
              <w:left w:val="single" w:sz="4" w:space="0" w:color="auto"/>
              <w:bottom w:val="single" w:sz="4" w:space="0" w:color="auto"/>
              <w:right w:val="single" w:sz="4" w:space="0" w:color="auto"/>
            </w:tcBorders>
            <w:noWrap/>
            <w:vAlign w:val="center"/>
            <w:hideMark/>
          </w:tcPr>
          <w:p w:rsidR="00F7368D" w:rsidRPr="00ED6EBC" w:rsidRDefault="00F8618A" w:rsidP="00F8618A">
            <w:pPr>
              <w:jc w:val="right"/>
              <w:rPr>
                <w:rFonts w:asciiTheme="minorHAnsi" w:hAnsiTheme="minorHAnsi" w:cs="Times New Roman"/>
                <w:sz w:val="20"/>
                <w:szCs w:val="20"/>
              </w:rPr>
            </w:pPr>
            <w:r>
              <w:rPr>
                <w:rFonts w:asciiTheme="minorHAnsi" w:hAnsiTheme="minorHAnsi" w:cs="Times New Roman"/>
                <w:sz w:val="20"/>
                <w:szCs w:val="20"/>
              </w:rPr>
              <w:t>4</w:t>
            </w:r>
            <w:r w:rsidR="00ED6EBC" w:rsidRPr="00ED6EBC">
              <w:rPr>
                <w:rFonts w:asciiTheme="minorHAnsi" w:hAnsiTheme="minorHAnsi" w:cs="Times New Roman"/>
                <w:sz w:val="20"/>
                <w:szCs w:val="20"/>
              </w:rPr>
              <w:t>.</w:t>
            </w:r>
            <w:r>
              <w:rPr>
                <w:rFonts w:asciiTheme="minorHAnsi" w:hAnsiTheme="minorHAnsi" w:cs="Times New Roman"/>
                <w:sz w:val="20"/>
                <w:szCs w:val="20"/>
              </w:rPr>
              <w:t>25</w:t>
            </w:r>
            <w:r w:rsidR="00F7368D" w:rsidRPr="00ED6EBC">
              <w:rPr>
                <w:rFonts w:asciiTheme="minorHAnsi" w:hAnsiTheme="minorHAnsi" w:cs="Times New Roman"/>
                <w:sz w:val="20"/>
                <w:szCs w:val="20"/>
              </w:rPr>
              <w:t xml:space="preserve">0.000  </w:t>
            </w:r>
          </w:p>
        </w:tc>
      </w:tr>
      <w:tr w:rsidR="00F7368D" w:rsidRPr="004C02D5" w:rsidTr="00F8618A">
        <w:trPr>
          <w:trHeight w:val="428"/>
          <w:jc w:val="center"/>
        </w:trPr>
        <w:tc>
          <w:tcPr>
            <w:tcW w:w="4468" w:type="dxa"/>
            <w:tcBorders>
              <w:top w:val="single" w:sz="4" w:space="0" w:color="auto"/>
              <w:left w:val="single" w:sz="4" w:space="0" w:color="auto"/>
              <w:bottom w:val="single" w:sz="4" w:space="0" w:color="auto"/>
              <w:right w:val="single" w:sz="4" w:space="0" w:color="auto"/>
            </w:tcBorders>
            <w:noWrap/>
            <w:vAlign w:val="center"/>
            <w:hideMark/>
          </w:tcPr>
          <w:p w:rsidR="00F7368D" w:rsidRPr="004C02D5" w:rsidRDefault="00F7368D" w:rsidP="00F7368D">
            <w:pPr>
              <w:ind w:left="80"/>
              <w:rPr>
                <w:rFonts w:asciiTheme="minorHAnsi" w:hAnsiTheme="minorHAnsi" w:cs="Times New Roman"/>
                <w:color w:val="000000"/>
                <w:sz w:val="20"/>
                <w:szCs w:val="20"/>
              </w:rPr>
            </w:pPr>
            <w:r w:rsidRPr="004C02D5">
              <w:rPr>
                <w:rFonts w:asciiTheme="minorHAnsi" w:hAnsiTheme="minorHAnsi" w:cs="Times New Roman"/>
                <w:color w:val="000000"/>
                <w:sz w:val="20"/>
                <w:szCs w:val="20"/>
              </w:rPr>
              <w:t>2.3. Evaluación y monitoreo</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F7368D" w:rsidRPr="00ED6EBC" w:rsidRDefault="00F7368D" w:rsidP="00F7368D">
            <w:pPr>
              <w:jc w:val="right"/>
              <w:rPr>
                <w:rFonts w:asciiTheme="minorHAnsi" w:hAnsiTheme="minorHAnsi" w:cs="Times New Roman"/>
                <w:sz w:val="20"/>
                <w:szCs w:val="20"/>
              </w:rPr>
            </w:pPr>
            <w:r w:rsidRPr="00ED6EBC">
              <w:rPr>
                <w:rFonts w:asciiTheme="minorHAnsi" w:hAnsiTheme="minorHAnsi" w:cs="Times New Roman"/>
                <w:sz w:val="20"/>
                <w:szCs w:val="20"/>
              </w:rPr>
              <w:t xml:space="preserve"> 500.000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368D" w:rsidRPr="00ED6EBC" w:rsidRDefault="00F8618A" w:rsidP="00F7368D">
            <w:pPr>
              <w:jc w:val="right"/>
              <w:rPr>
                <w:rFonts w:asciiTheme="minorHAnsi" w:hAnsiTheme="minorHAnsi" w:cs="Times New Roman"/>
                <w:sz w:val="20"/>
                <w:szCs w:val="20"/>
              </w:rPr>
            </w:pPr>
            <w:r>
              <w:rPr>
                <w:rFonts w:asciiTheme="minorHAnsi" w:hAnsiTheme="minorHAnsi" w:cs="Times New Roman"/>
                <w:sz w:val="20"/>
                <w:szCs w:val="20"/>
              </w:rPr>
              <w:t xml:space="preserve"> 1.00</w:t>
            </w:r>
            <w:r w:rsidR="00F7368D" w:rsidRPr="00ED6EBC">
              <w:rPr>
                <w:rFonts w:asciiTheme="minorHAnsi" w:hAnsiTheme="minorHAnsi" w:cs="Times New Roman"/>
                <w:sz w:val="20"/>
                <w:szCs w:val="20"/>
              </w:rPr>
              <w:t xml:space="preserve">0.000  </w:t>
            </w:r>
          </w:p>
        </w:tc>
        <w:tc>
          <w:tcPr>
            <w:tcW w:w="1301" w:type="dxa"/>
            <w:tcBorders>
              <w:top w:val="single" w:sz="4" w:space="0" w:color="auto"/>
              <w:left w:val="single" w:sz="4" w:space="0" w:color="auto"/>
              <w:bottom w:val="single" w:sz="4" w:space="0" w:color="auto"/>
              <w:right w:val="single" w:sz="4" w:space="0" w:color="auto"/>
            </w:tcBorders>
            <w:noWrap/>
            <w:vAlign w:val="center"/>
            <w:hideMark/>
          </w:tcPr>
          <w:p w:rsidR="00F7368D" w:rsidRPr="00ED6EBC" w:rsidRDefault="00F8618A" w:rsidP="00F7368D">
            <w:pPr>
              <w:jc w:val="right"/>
              <w:rPr>
                <w:rFonts w:asciiTheme="minorHAnsi" w:hAnsiTheme="minorHAnsi" w:cs="Times New Roman"/>
                <w:sz w:val="20"/>
                <w:szCs w:val="20"/>
              </w:rPr>
            </w:pPr>
            <w:r>
              <w:rPr>
                <w:rFonts w:asciiTheme="minorHAnsi" w:hAnsiTheme="minorHAnsi" w:cs="Times New Roman"/>
                <w:sz w:val="20"/>
                <w:szCs w:val="20"/>
              </w:rPr>
              <w:t>1.</w:t>
            </w:r>
            <w:r w:rsidR="00ED6EBC" w:rsidRPr="00ED6EBC">
              <w:rPr>
                <w:rFonts w:asciiTheme="minorHAnsi" w:hAnsiTheme="minorHAnsi" w:cs="Times New Roman"/>
                <w:sz w:val="20"/>
                <w:szCs w:val="20"/>
              </w:rPr>
              <w:t>5</w:t>
            </w:r>
            <w:r>
              <w:rPr>
                <w:rFonts w:asciiTheme="minorHAnsi" w:hAnsiTheme="minorHAnsi" w:cs="Times New Roman"/>
                <w:sz w:val="20"/>
                <w:szCs w:val="20"/>
              </w:rPr>
              <w:t>0</w:t>
            </w:r>
            <w:r w:rsidR="00F7368D" w:rsidRPr="00ED6EBC">
              <w:rPr>
                <w:rFonts w:asciiTheme="minorHAnsi" w:hAnsiTheme="minorHAnsi" w:cs="Times New Roman"/>
                <w:sz w:val="20"/>
                <w:szCs w:val="20"/>
              </w:rPr>
              <w:t xml:space="preserve">0.000  </w:t>
            </w:r>
          </w:p>
        </w:tc>
      </w:tr>
      <w:tr w:rsidR="00F7368D" w:rsidRPr="004C02D5" w:rsidTr="00F8618A">
        <w:trPr>
          <w:trHeight w:val="392"/>
          <w:jc w:val="center"/>
        </w:trPr>
        <w:tc>
          <w:tcPr>
            <w:tcW w:w="4468" w:type="dxa"/>
            <w:tcBorders>
              <w:top w:val="single" w:sz="4" w:space="0" w:color="auto"/>
              <w:left w:val="single" w:sz="4" w:space="0" w:color="auto"/>
              <w:bottom w:val="single" w:sz="4" w:space="0" w:color="auto"/>
              <w:right w:val="single" w:sz="4" w:space="0" w:color="auto"/>
            </w:tcBorders>
            <w:noWrap/>
            <w:vAlign w:val="center"/>
            <w:hideMark/>
          </w:tcPr>
          <w:p w:rsidR="00F7368D" w:rsidRPr="004C02D5" w:rsidRDefault="00F7368D" w:rsidP="00F7368D">
            <w:pPr>
              <w:ind w:left="80"/>
              <w:rPr>
                <w:rFonts w:asciiTheme="minorHAnsi" w:hAnsiTheme="minorHAnsi" w:cs="Times New Roman"/>
                <w:color w:val="000000"/>
                <w:sz w:val="20"/>
                <w:szCs w:val="20"/>
              </w:rPr>
            </w:pPr>
            <w:r w:rsidRPr="004C02D5">
              <w:rPr>
                <w:rFonts w:asciiTheme="minorHAnsi" w:hAnsiTheme="minorHAnsi" w:cs="Times New Roman"/>
                <w:color w:val="000000"/>
                <w:sz w:val="20"/>
                <w:szCs w:val="20"/>
              </w:rPr>
              <w:t>2.4. Administración y auditoría</w:t>
            </w:r>
          </w:p>
        </w:tc>
        <w:tc>
          <w:tcPr>
            <w:tcW w:w="1324" w:type="dxa"/>
            <w:tcBorders>
              <w:top w:val="single" w:sz="4" w:space="0" w:color="auto"/>
              <w:left w:val="single" w:sz="4" w:space="0" w:color="auto"/>
              <w:bottom w:val="single" w:sz="4" w:space="0" w:color="auto"/>
              <w:right w:val="single" w:sz="4" w:space="0" w:color="auto"/>
            </w:tcBorders>
            <w:noWrap/>
            <w:vAlign w:val="center"/>
            <w:hideMark/>
          </w:tcPr>
          <w:p w:rsidR="00F7368D" w:rsidRPr="00ED6EBC" w:rsidRDefault="00F8618A" w:rsidP="00F7368D">
            <w:pPr>
              <w:jc w:val="right"/>
              <w:rPr>
                <w:rFonts w:asciiTheme="minorHAnsi" w:hAnsiTheme="minorHAnsi" w:cs="Times New Roman"/>
                <w:sz w:val="20"/>
                <w:szCs w:val="20"/>
              </w:rPr>
            </w:pPr>
            <w:r>
              <w:rPr>
                <w:rFonts w:asciiTheme="minorHAnsi" w:hAnsiTheme="minorHAnsi" w:cs="Times New Roman"/>
                <w:sz w:val="20"/>
                <w:szCs w:val="20"/>
              </w:rPr>
              <w:t xml:space="preserve"> 1.0</w:t>
            </w:r>
            <w:r w:rsidR="00F7368D" w:rsidRPr="00ED6EBC">
              <w:rPr>
                <w:rFonts w:asciiTheme="minorHAnsi" w:hAnsiTheme="minorHAnsi" w:cs="Times New Roman"/>
                <w:sz w:val="20"/>
                <w:szCs w:val="20"/>
              </w:rPr>
              <w:t xml:space="preserve">00.000 </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F7368D" w:rsidRPr="00ED6EBC" w:rsidRDefault="00F7368D" w:rsidP="00F7368D">
            <w:pPr>
              <w:jc w:val="right"/>
              <w:rPr>
                <w:rFonts w:asciiTheme="minorHAnsi" w:hAnsiTheme="minorHAnsi" w:cs="Times New Roman"/>
                <w:sz w:val="20"/>
                <w:szCs w:val="20"/>
              </w:rPr>
            </w:pPr>
            <w:r w:rsidRPr="00ED6EBC">
              <w:rPr>
                <w:rFonts w:asciiTheme="minorHAnsi" w:hAnsiTheme="minorHAnsi" w:cs="Times New Roman"/>
                <w:sz w:val="20"/>
                <w:szCs w:val="20"/>
              </w:rPr>
              <w:t xml:space="preserve"> 450.000  </w:t>
            </w:r>
          </w:p>
        </w:tc>
        <w:tc>
          <w:tcPr>
            <w:tcW w:w="1301" w:type="dxa"/>
            <w:tcBorders>
              <w:top w:val="single" w:sz="4" w:space="0" w:color="auto"/>
              <w:left w:val="single" w:sz="4" w:space="0" w:color="auto"/>
              <w:bottom w:val="single" w:sz="4" w:space="0" w:color="auto"/>
              <w:right w:val="single" w:sz="4" w:space="0" w:color="auto"/>
            </w:tcBorders>
            <w:noWrap/>
            <w:vAlign w:val="center"/>
            <w:hideMark/>
          </w:tcPr>
          <w:p w:rsidR="00F7368D" w:rsidRPr="00ED6EBC" w:rsidRDefault="00F8618A" w:rsidP="00F7368D">
            <w:pPr>
              <w:jc w:val="right"/>
              <w:rPr>
                <w:rFonts w:asciiTheme="minorHAnsi" w:hAnsiTheme="minorHAnsi" w:cs="Times New Roman"/>
                <w:sz w:val="20"/>
                <w:szCs w:val="20"/>
              </w:rPr>
            </w:pPr>
            <w:r>
              <w:rPr>
                <w:rFonts w:asciiTheme="minorHAnsi" w:hAnsiTheme="minorHAnsi" w:cs="Times New Roman"/>
                <w:sz w:val="20"/>
                <w:szCs w:val="20"/>
              </w:rPr>
              <w:t>1.4</w:t>
            </w:r>
            <w:r w:rsidR="00ED6EBC" w:rsidRPr="00ED6EBC">
              <w:rPr>
                <w:rFonts w:asciiTheme="minorHAnsi" w:hAnsiTheme="minorHAnsi" w:cs="Times New Roman"/>
                <w:sz w:val="20"/>
                <w:szCs w:val="20"/>
              </w:rPr>
              <w:t>50</w:t>
            </w:r>
            <w:r w:rsidR="00F7368D" w:rsidRPr="00ED6EBC">
              <w:rPr>
                <w:rFonts w:asciiTheme="minorHAnsi" w:hAnsiTheme="minorHAnsi" w:cs="Times New Roman"/>
                <w:sz w:val="20"/>
                <w:szCs w:val="20"/>
              </w:rPr>
              <w:t>.000</w:t>
            </w:r>
          </w:p>
        </w:tc>
      </w:tr>
    </w:tbl>
    <w:p w:rsidR="00F7368D" w:rsidRPr="003B562D" w:rsidRDefault="00F7368D" w:rsidP="009A154C">
      <w:pPr>
        <w:pStyle w:val="Ttulo1"/>
        <w:numPr>
          <w:ilvl w:val="0"/>
          <w:numId w:val="27"/>
        </w:numPr>
        <w:rPr>
          <w:rFonts w:asciiTheme="minorHAnsi" w:hAnsiTheme="minorHAnsi"/>
          <w:color w:val="31849B" w:themeColor="accent5" w:themeShade="BF"/>
          <w:lang w:val="es-AR"/>
        </w:rPr>
      </w:pPr>
      <w:bookmarkStart w:id="59" w:name="_Toc456708987"/>
      <w:bookmarkStart w:id="60" w:name="_Toc47600795"/>
      <w:r w:rsidRPr="00193B2B">
        <w:rPr>
          <w:rFonts w:asciiTheme="minorHAnsi" w:hAnsiTheme="minorHAnsi"/>
          <w:color w:val="31849B" w:themeColor="accent5" w:themeShade="BF"/>
          <w:lang w:val="es-AR"/>
        </w:rPr>
        <w:lastRenderedPageBreak/>
        <w:t xml:space="preserve">EJECUCIÓN DEL </w:t>
      </w:r>
      <w:bookmarkEnd w:id="54"/>
      <w:bookmarkEnd w:id="55"/>
      <w:bookmarkEnd w:id="56"/>
      <w:bookmarkEnd w:id="57"/>
      <w:bookmarkEnd w:id="58"/>
      <w:bookmarkEnd w:id="59"/>
      <w:r w:rsidR="005A2B2D">
        <w:rPr>
          <w:rFonts w:asciiTheme="minorHAnsi" w:hAnsiTheme="minorHAnsi"/>
          <w:color w:val="31849B" w:themeColor="accent5" w:themeShade="BF"/>
          <w:lang w:val="es-AR"/>
        </w:rPr>
        <w:t>PROGRAMA</w:t>
      </w:r>
      <w:bookmarkEnd w:id="60"/>
    </w:p>
    <w:p w:rsidR="00F7368D" w:rsidRPr="003B562D" w:rsidRDefault="00164BDC" w:rsidP="003B562D">
      <w:pPr>
        <w:pStyle w:val="Ttulo2"/>
        <w:numPr>
          <w:ilvl w:val="0"/>
          <w:numId w:val="20"/>
        </w:numPr>
        <w:spacing w:before="480" w:after="240"/>
        <w:ind w:left="357" w:hanging="357"/>
        <w:rPr>
          <w:rFonts w:asciiTheme="minorHAnsi" w:hAnsiTheme="minorHAnsi" w:cs="Times New Roman"/>
          <w:b/>
          <w:sz w:val="24"/>
          <w:lang w:val="es-AR"/>
        </w:rPr>
      </w:pPr>
      <w:bookmarkStart w:id="61" w:name="_Toc202247761"/>
      <w:bookmarkStart w:id="62" w:name="_Toc275251397"/>
      <w:bookmarkStart w:id="63" w:name="_Toc277842721"/>
      <w:bookmarkStart w:id="64" w:name="_Toc456708988"/>
      <w:bookmarkStart w:id="65" w:name="_Toc48461684"/>
      <w:bookmarkStart w:id="66" w:name="_Toc106996756"/>
      <w:bookmarkStart w:id="67" w:name="_Toc106996894"/>
      <w:bookmarkStart w:id="68" w:name="_Toc108506427"/>
      <w:bookmarkStart w:id="69" w:name="_Toc110493052"/>
      <w:bookmarkStart w:id="70" w:name="_Toc134589622"/>
      <w:bookmarkStart w:id="71" w:name="_Toc47600796"/>
      <w:r w:rsidRPr="003B562D">
        <w:rPr>
          <w:rFonts w:asciiTheme="minorHAnsi" w:hAnsiTheme="minorHAnsi" w:cs="Times New Roman"/>
          <w:b/>
          <w:sz w:val="24"/>
          <w:lang w:val="es-AR"/>
        </w:rPr>
        <w:t>Organización para la ejecución</w:t>
      </w:r>
      <w:bookmarkEnd w:id="61"/>
      <w:bookmarkEnd w:id="62"/>
      <w:bookmarkEnd w:id="63"/>
      <w:bookmarkEnd w:id="64"/>
      <w:bookmarkEnd w:id="71"/>
    </w:p>
    <w:p w:rsidR="00ED658A" w:rsidRPr="00ED658A" w:rsidRDefault="00ED658A" w:rsidP="00ED658A">
      <w:pPr>
        <w:pStyle w:val="Textoindependiente"/>
        <w:rPr>
          <w:lang w:val="es-AR"/>
        </w:rPr>
      </w:pPr>
    </w:p>
    <w:p w:rsidR="00F7368D" w:rsidRPr="00EC7D4E" w:rsidRDefault="00164BDC" w:rsidP="007A1C00">
      <w:pPr>
        <w:pStyle w:val="Ttulo3"/>
        <w:numPr>
          <w:ilvl w:val="2"/>
          <w:numId w:val="7"/>
        </w:numPr>
        <w:spacing w:before="120" w:after="240" w:line="288" w:lineRule="auto"/>
        <w:ind w:left="426" w:hanging="426"/>
        <w:rPr>
          <w:lang w:val="es-AR"/>
        </w:rPr>
      </w:pPr>
      <w:bookmarkStart w:id="72" w:name="_Toc277842722"/>
      <w:bookmarkStart w:id="73" w:name="_Toc456708989"/>
      <w:bookmarkStart w:id="74" w:name="_Toc110493055"/>
      <w:bookmarkStart w:id="75" w:name="_Toc116452758"/>
      <w:bookmarkStart w:id="76" w:name="_Toc116452337"/>
      <w:bookmarkStart w:id="77" w:name="_Ref450282869"/>
      <w:bookmarkStart w:id="78" w:name="_Ref450294414"/>
      <w:bookmarkStart w:id="79" w:name="_Toc47600797"/>
      <w:bookmarkEnd w:id="65"/>
      <w:bookmarkEnd w:id="66"/>
      <w:bookmarkEnd w:id="67"/>
      <w:bookmarkEnd w:id="68"/>
      <w:bookmarkEnd w:id="69"/>
      <w:bookmarkEnd w:id="70"/>
      <w:r w:rsidRPr="00164BDC">
        <w:rPr>
          <w:lang w:val="es-AR"/>
        </w:rPr>
        <w:t>Aspectos generales</w:t>
      </w:r>
      <w:bookmarkEnd w:id="72"/>
      <w:bookmarkEnd w:id="73"/>
      <w:bookmarkEnd w:id="79"/>
    </w:p>
    <w:p w:rsidR="00F7368D" w:rsidRPr="00292553" w:rsidRDefault="00F7368D" w:rsidP="00F7368D">
      <w:pPr>
        <w:pStyle w:val="Paragraph"/>
        <w:numPr>
          <w:ilvl w:val="0"/>
          <w:numId w:val="0"/>
        </w:numPr>
        <w:spacing w:after="240"/>
        <w:ind w:left="142"/>
        <w:jc w:val="both"/>
        <w:rPr>
          <w:rFonts w:asciiTheme="minorHAnsi" w:hAnsiTheme="minorHAnsi" w:cs="Times New Roman"/>
          <w:lang w:val="es-AR"/>
        </w:rPr>
      </w:pPr>
      <w:r w:rsidRPr="00292553">
        <w:rPr>
          <w:rFonts w:asciiTheme="minorHAnsi" w:hAnsiTheme="minorHAnsi" w:cs="Times New Roman"/>
          <w:b/>
          <w:lang w:val="es-AR"/>
        </w:rPr>
        <w:t>Prestatario del financiamiento:</w:t>
      </w:r>
      <w:r w:rsidRPr="00292553">
        <w:rPr>
          <w:rFonts w:asciiTheme="minorHAnsi" w:hAnsiTheme="minorHAnsi" w:cs="Times New Roman"/>
          <w:lang w:val="es-AR"/>
        </w:rPr>
        <w:t xml:space="preserve"> la Nación Argentina. </w:t>
      </w:r>
    </w:p>
    <w:p w:rsidR="00F7368D" w:rsidRDefault="00F7368D" w:rsidP="00F7368D">
      <w:pPr>
        <w:pStyle w:val="Paragraph"/>
        <w:numPr>
          <w:ilvl w:val="0"/>
          <w:numId w:val="0"/>
        </w:numPr>
        <w:spacing w:after="360"/>
        <w:ind w:left="142"/>
        <w:jc w:val="both"/>
        <w:rPr>
          <w:rFonts w:asciiTheme="minorHAnsi" w:hAnsiTheme="minorHAnsi" w:cs="Times New Roman"/>
          <w:lang w:val="es-AR"/>
        </w:rPr>
      </w:pPr>
      <w:r w:rsidRPr="00292553">
        <w:rPr>
          <w:rFonts w:asciiTheme="minorHAnsi" w:hAnsiTheme="minorHAnsi" w:cs="Times New Roman"/>
          <w:b/>
          <w:lang w:val="es-AR"/>
        </w:rPr>
        <w:t>Organismo Ejecutor</w:t>
      </w:r>
      <w:r>
        <w:rPr>
          <w:rFonts w:asciiTheme="minorHAnsi" w:hAnsiTheme="minorHAnsi" w:cs="Times New Roman"/>
          <w:b/>
          <w:lang w:val="es-AR"/>
        </w:rPr>
        <w:t xml:space="preserve"> (OE)</w:t>
      </w:r>
      <w:r w:rsidRPr="00292553">
        <w:rPr>
          <w:rFonts w:asciiTheme="minorHAnsi" w:hAnsiTheme="minorHAnsi" w:cs="Times New Roman"/>
          <w:b/>
          <w:lang w:val="es-AR"/>
        </w:rPr>
        <w:t>:</w:t>
      </w:r>
      <w:r w:rsidRPr="00292553">
        <w:rPr>
          <w:rFonts w:asciiTheme="minorHAnsi" w:hAnsiTheme="minorHAnsi" w:cs="Times New Roman"/>
          <w:lang w:val="es-AR"/>
        </w:rPr>
        <w:t xml:space="preserve"> la ejecución del </w:t>
      </w:r>
      <w:r w:rsidR="002D121F">
        <w:rPr>
          <w:rFonts w:asciiTheme="minorHAnsi" w:hAnsiTheme="minorHAnsi" w:cs="Times New Roman"/>
          <w:lang w:val="es-AR"/>
        </w:rPr>
        <w:t>presente Programa (</w:t>
      </w:r>
      <w:r w:rsidRPr="00292553">
        <w:rPr>
          <w:rFonts w:asciiTheme="minorHAnsi" w:hAnsiTheme="minorHAnsi" w:cs="Times New Roman"/>
          <w:lang w:val="es-AR"/>
        </w:rPr>
        <w:t>Componente II</w:t>
      </w:r>
      <w:r w:rsidR="00DA2ACC">
        <w:rPr>
          <w:rFonts w:asciiTheme="minorHAnsi" w:hAnsiTheme="minorHAnsi" w:cs="Times New Roman"/>
          <w:lang w:val="es-AR"/>
        </w:rPr>
        <w:t xml:space="preserve"> </w:t>
      </w:r>
      <w:r w:rsidR="002D121F" w:rsidRPr="00EC6810">
        <w:rPr>
          <w:rFonts w:asciiTheme="minorHAnsi" w:hAnsiTheme="minorHAnsi" w:cs="Times New Roman"/>
          <w:kern w:val="0"/>
          <w:lang w:val="es-AR" w:eastAsia="es-ES"/>
        </w:rPr>
        <w:t xml:space="preserve">del </w:t>
      </w:r>
      <w:r w:rsidR="002D121F">
        <w:rPr>
          <w:rFonts w:asciiTheme="minorHAnsi" w:hAnsiTheme="minorHAnsi" w:cs="Times New Roman"/>
          <w:kern w:val="0"/>
          <w:lang w:val="es-AR" w:eastAsia="es-ES"/>
        </w:rPr>
        <w:t>"</w:t>
      </w:r>
      <w:r w:rsidR="002D121F" w:rsidRPr="00EC6810">
        <w:rPr>
          <w:rFonts w:asciiTheme="minorHAnsi" w:hAnsiTheme="minorHAnsi" w:cs="Times New Roman"/>
          <w:i/>
          <w:kern w:val="0"/>
          <w:lang w:val="es-AR" w:eastAsia="es-ES"/>
        </w:rPr>
        <w:t>Programa de Apoyo al Plan Nacional de Primera Infancia y a la Política de Universalización de la Educación Inicial</w:t>
      </w:r>
      <w:r w:rsidR="002D121F">
        <w:rPr>
          <w:rFonts w:asciiTheme="minorHAnsi" w:hAnsiTheme="minorHAnsi" w:cs="Times New Roman"/>
          <w:i/>
          <w:kern w:val="0"/>
          <w:lang w:val="es-AR" w:eastAsia="es-ES"/>
        </w:rPr>
        <w:t xml:space="preserve">") </w:t>
      </w:r>
      <w:r w:rsidRPr="00292553">
        <w:rPr>
          <w:rFonts w:asciiTheme="minorHAnsi" w:hAnsiTheme="minorHAnsi" w:cs="Times New Roman"/>
          <w:lang w:val="es-AR"/>
        </w:rPr>
        <w:t xml:space="preserve"> y la utilización de los recursos del financiamiento serán llevadas a cabo por el Prestatario a través del </w:t>
      </w:r>
      <w:r w:rsidRPr="00292553">
        <w:rPr>
          <w:rFonts w:asciiTheme="minorHAnsi" w:hAnsiTheme="minorHAnsi" w:cs="Times New Roman"/>
          <w:b/>
          <w:lang w:val="es-AR"/>
        </w:rPr>
        <w:t>Ministerio de Educación (ME)</w:t>
      </w:r>
      <w:r w:rsidRPr="00292553">
        <w:rPr>
          <w:rFonts w:asciiTheme="minorHAnsi" w:hAnsiTheme="minorHAnsi" w:cs="Times New Roman"/>
          <w:lang w:val="es-AR"/>
        </w:rPr>
        <w:t>, quien tendrá la responsabilidad institucional por la ejecución integral del</w:t>
      </w:r>
      <w:r w:rsidR="002D121F">
        <w:rPr>
          <w:rFonts w:asciiTheme="minorHAnsi" w:hAnsiTheme="minorHAnsi" w:cs="Times New Roman"/>
          <w:lang w:val="es-AR"/>
        </w:rPr>
        <w:t xml:space="preserve"> Programa</w:t>
      </w:r>
      <w:r w:rsidRPr="00292553">
        <w:rPr>
          <w:rFonts w:asciiTheme="minorHAnsi" w:hAnsiTheme="minorHAnsi" w:cs="Times New Roman"/>
          <w:lang w:val="es-AR"/>
        </w:rPr>
        <w:t>, debiendo tomar los recaudos necesarios para el logro de sus objetivos de desarrollo en el plazo de ejecución y con el presupuesto acordado.</w:t>
      </w:r>
    </w:p>
    <w:p w:rsidR="00ED658A" w:rsidRPr="00292553" w:rsidRDefault="00ED658A" w:rsidP="00ED658A">
      <w:pPr>
        <w:pStyle w:val="Paragraph"/>
        <w:numPr>
          <w:ilvl w:val="0"/>
          <w:numId w:val="0"/>
        </w:numPr>
        <w:spacing w:after="0"/>
        <w:ind w:left="142"/>
        <w:jc w:val="both"/>
        <w:rPr>
          <w:rFonts w:asciiTheme="minorHAnsi" w:hAnsiTheme="minorHAnsi" w:cs="Times New Roman"/>
          <w:lang w:val="es-AR"/>
        </w:rPr>
      </w:pPr>
    </w:p>
    <w:p w:rsidR="00F7368D" w:rsidRPr="00193B2B" w:rsidRDefault="00164BDC" w:rsidP="007A1C00">
      <w:pPr>
        <w:pStyle w:val="Ttulo3"/>
        <w:numPr>
          <w:ilvl w:val="2"/>
          <w:numId w:val="7"/>
        </w:numPr>
        <w:spacing w:before="120" w:after="240" w:line="288" w:lineRule="auto"/>
        <w:ind w:left="426" w:hanging="426"/>
        <w:rPr>
          <w:lang w:val="es-AR"/>
        </w:rPr>
      </w:pPr>
      <w:bookmarkStart w:id="80" w:name="_Toc277842723"/>
      <w:bookmarkStart w:id="81" w:name="_Toc456708990"/>
      <w:bookmarkStart w:id="82" w:name="_Toc47600798"/>
      <w:r w:rsidRPr="00164BDC">
        <w:rPr>
          <w:lang w:val="es-AR"/>
        </w:rPr>
        <w:t>Esquema de ejecución</w:t>
      </w:r>
      <w:bookmarkStart w:id="83" w:name="_Ref180514884"/>
      <w:bookmarkEnd w:id="80"/>
      <w:bookmarkEnd w:id="81"/>
      <w:bookmarkEnd w:id="82"/>
    </w:p>
    <w:p w:rsidR="00F7368D" w:rsidRDefault="00F7368D" w:rsidP="00F7368D">
      <w:pPr>
        <w:pStyle w:val="Paragraph"/>
        <w:numPr>
          <w:ilvl w:val="0"/>
          <w:numId w:val="0"/>
        </w:numPr>
        <w:spacing w:after="240"/>
        <w:ind w:left="142"/>
        <w:jc w:val="both"/>
        <w:rPr>
          <w:rFonts w:asciiTheme="minorHAnsi" w:hAnsiTheme="minorHAnsi" w:cs="Times New Roman"/>
          <w:lang w:val="es-AR"/>
        </w:rPr>
      </w:pPr>
      <w:r w:rsidRPr="00292553">
        <w:rPr>
          <w:rFonts w:asciiTheme="minorHAnsi" w:hAnsiTheme="minorHAnsi" w:cs="Times New Roman"/>
          <w:lang w:val="es-AR"/>
        </w:rPr>
        <w:t xml:space="preserve">El ME como responsable del </w:t>
      </w:r>
      <w:r w:rsidR="005A2B2D">
        <w:rPr>
          <w:rFonts w:asciiTheme="minorHAnsi" w:hAnsiTheme="minorHAnsi" w:cs="Times New Roman"/>
          <w:lang w:val="es-AR"/>
        </w:rPr>
        <w:t>Programa</w:t>
      </w:r>
      <w:r w:rsidRPr="00292553">
        <w:rPr>
          <w:rFonts w:asciiTheme="minorHAnsi" w:hAnsiTheme="minorHAnsi" w:cs="Times New Roman"/>
          <w:lang w:val="es-AR"/>
        </w:rPr>
        <w:t xml:space="preserve"> actuará a través de la</w:t>
      </w:r>
      <w:r w:rsidR="009743BC">
        <w:rPr>
          <w:rFonts w:asciiTheme="minorHAnsi" w:hAnsiTheme="minorHAnsi" w:cs="Times New Roman"/>
          <w:lang w:val="es-AR"/>
        </w:rPr>
        <w:t xml:space="preserve"> </w:t>
      </w:r>
      <w:r w:rsidR="005A46BE" w:rsidRPr="004A16B6">
        <w:rPr>
          <w:rFonts w:asciiTheme="minorHAnsi" w:hAnsiTheme="minorHAnsi" w:cs="Arial"/>
          <w:lang w:val="es-AR"/>
        </w:rPr>
        <w:t>Secretaría de Educación (SE)</w:t>
      </w:r>
      <w:r w:rsidR="00DA2ACC">
        <w:rPr>
          <w:rFonts w:asciiTheme="minorHAnsi" w:hAnsiTheme="minorHAnsi" w:cs="Arial"/>
          <w:lang w:val="es-AR"/>
        </w:rPr>
        <w:t xml:space="preserve"> </w:t>
      </w:r>
      <w:r w:rsidRPr="00292553">
        <w:rPr>
          <w:rFonts w:asciiTheme="minorHAnsi" w:hAnsiTheme="minorHAnsi" w:cs="Times New Roman"/>
          <w:lang w:val="es-AR"/>
        </w:rPr>
        <w:t>para la definición y aprobación de los lineamientos estratégicos</w:t>
      </w:r>
      <w:r w:rsidR="00EC7D4E">
        <w:rPr>
          <w:rFonts w:asciiTheme="minorHAnsi" w:hAnsiTheme="minorHAnsi" w:cs="Times New Roman"/>
          <w:lang w:val="es-AR"/>
        </w:rPr>
        <w:t xml:space="preserve"> y pedagógicos</w:t>
      </w:r>
      <w:r w:rsidRPr="00292553">
        <w:rPr>
          <w:rFonts w:asciiTheme="minorHAnsi" w:hAnsiTheme="minorHAnsi" w:cs="Times New Roman"/>
          <w:lang w:val="es-AR"/>
        </w:rPr>
        <w:t xml:space="preserve">, y de la Subsecretaría de </w:t>
      </w:r>
      <w:r w:rsidR="00ED6EBC">
        <w:rPr>
          <w:rFonts w:asciiTheme="minorHAnsi" w:hAnsiTheme="minorHAnsi" w:cs="Times New Roman"/>
          <w:lang w:val="es-AR"/>
        </w:rPr>
        <w:t>Gest</w:t>
      </w:r>
      <w:r w:rsidRPr="00292553">
        <w:rPr>
          <w:rFonts w:asciiTheme="minorHAnsi" w:hAnsiTheme="minorHAnsi" w:cs="Times New Roman"/>
          <w:lang w:val="es-AR"/>
        </w:rPr>
        <w:t>ión Administrativa (SS</w:t>
      </w:r>
      <w:r w:rsidR="00ED6EBC">
        <w:rPr>
          <w:rFonts w:asciiTheme="minorHAnsi" w:hAnsiTheme="minorHAnsi" w:cs="Times New Roman"/>
          <w:lang w:val="es-AR"/>
        </w:rPr>
        <w:t>G</w:t>
      </w:r>
      <w:r w:rsidRPr="00292553">
        <w:rPr>
          <w:rFonts w:asciiTheme="minorHAnsi" w:hAnsiTheme="minorHAnsi" w:cs="Times New Roman"/>
          <w:lang w:val="es-AR"/>
        </w:rPr>
        <w:t xml:space="preserve">A) para los aspectos de ejecución operativa y financiera, quien canalizará su implementación a través de la </w:t>
      </w:r>
      <w:r w:rsidRPr="00E6314E">
        <w:rPr>
          <w:rFonts w:asciiTheme="minorHAnsi" w:hAnsiTheme="minorHAnsi" w:cs="Times New Roman"/>
          <w:lang w:val="es-AR"/>
        </w:rPr>
        <w:t>Dirección General Programas y Proyectos Sectoriales y Especiales</w:t>
      </w:r>
      <w:r>
        <w:rPr>
          <w:rFonts w:asciiTheme="minorHAnsi" w:hAnsiTheme="minorHAnsi" w:cs="Times New Roman"/>
          <w:lang w:val="es-AR"/>
        </w:rPr>
        <w:t xml:space="preserve"> (DGPPSE)</w:t>
      </w:r>
      <w:r w:rsidRPr="00292553">
        <w:rPr>
          <w:rFonts w:asciiTheme="minorHAnsi" w:hAnsiTheme="minorHAnsi" w:cs="Times New Roman"/>
          <w:lang w:val="es-AR"/>
        </w:rPr>
        <w:t xml:space="preserve">. </w:t>
      </w:r>
      <w:bookmarkEnd w:id="83"/>
    </w:p>
    <w:p w:rsidR="004A16B6" w:rsidRPr="00EC7D4E" w:rsidRDefault="00F7368D" w:rsidP="00F7368D">
      <w:pPr>
        <w:pStyle w:val="Paragraph"/>
        <w:numPr>
          <w:ilvl w:val="0"/>
          <w:numId w:val="0"/>
        </w:numPr>
        <w:spacing w:after="240"/>
        <w:ind w:left="142"/>
        <w:jc w:val="both"/>
        <w:rPr>
          <w:rFonts w:asciiTheme="minorHAnsi" w:hAnsiTheme="minorHAnsi" w:cs="Times New Roman"/>
          <w:b/>
          <w:lang w:val="es-AR"/>
        </w:rPr>
      </w:pPr>
      <w:r w:rsidRPr="00292553">
        <w:rPr>
          <w:rFonts w:asciiTheme="minorHAnsi" w:hAnsiTheme="minorHAnsi" w:cs="Times New Roman"/>
          <w:lang w:val="es-AR"/>
        </w:rPr>
        <w:t xml:space="preserve">La </w:t>
      </w:r>
      <w:r>
        <w:rPr>
          <w:rFonts w:asciiTheme="minorHAnsi" w:hAnsiTheme="minorHAnsi" w:cs="Times New Roman"/>
          <w:lang w:val="es-AR"/>
        </w:rPr>
        <w:t>DGPPSE</w:t>
      </w:r>
      <w:r w:rsidRPr="00292553">
        <w:rPr>
          <w:rFonts w:asciiTheme="minorHAnsi" w:hAnsiTheme="minorHAnsi" w:cs="Times New Roman"/>
          <w:lang w:val="es-AR"/>
        </w:rPr>
        <w:t xml:space="preserve"> del ME cuenta con una Unidad Ejecutora Central (UEC) responsable de la ejecución del </w:t>
      </w:r>
      <w:r w:rsidR="00631AFC">
        <w:rPr>
          <w:rFonts w:asciiTheme="minorHAnsi" w:hAnsiTheme="minorHAnsi"/>
          <w:lang w:val="es-ES_tradnl"/>
        </w:rPr>
        <w:t>Programa</w:t>
      </w:r>
      <w:r w:rsidR="00ED6EBC">
        <w:rPr>
          <w:rFonts w:asciiTheme="minorHAnsi" w:hAnsiTheme="minorHAnsi" w:cs="Times New Roman"/>
          <w:lang w:val="es-AR"/>
        </w:rPr>
        <w:t>, que junto con la SSG</w:t>
      </w:r>
      <w:r w:rsidRPr="00292553">
        <w:rPr>
          <w:rFonts w:asciiTheme="minorHAnsi" w:hAnsiTheme="minorHAnsi" w:cs="Times New Roman"/>
          <w:lang w:val="es-AR"/>
        </w:rPr>
        <w:t xml:space="preserve">A, a través de la Dirección General de Infraestructura (DGI), posibilitarán la ejecución del </w:t>
      </w:r>
      <w:r w:rsidRPr="00292553">
        <w:rPr>
          <w:rFonts w:asciiTheme="minorHAnsi" w:hAnsiTheme="minorHAnsi" w:cs="Times New Roman"/>
          <w:b/>
          <w:lang w:val="es-AR"/>
        </w:rPr>
        <w:t>Subcomponente 2.1</w:t>
      </w:r>
      <w:r w:rsidRPr="00292553">
        <w:rPr>
          <w:rFonts w:asciiTheme="minorHAnsi" w:hAnsiTheme="minorHAnsi" w:cs="Times New Roman"/>
          <w:lang w:val="es-AR"/>
        </w:rPr>
        <w:t xml:space="preserve">. La </w:t>
      </w:r>
      <w:r w:rsidRPr="004A16B6">
        <w:rPr>
          <w:rFonts w:asciiTheme="minorHAnsi" w:hAnsiTheme="minorHAnsi" w:cs="Times New Roman"/>
          <w:lang w:val="es-AR"/>
        </w:rPr>
        <w:t>SE</w:t>
      </w:r>
      <w:r w:rsidRPr="00292553">
        <w:rPr>
          <w:rFonts w:asciiTheme="minorHAnsi" w:hAnsiTheme="minorHAnsi" w:cs="Times New Roman"/>
          <w:lang w:val="es-AR"/>
        </w:rPr>
        <w:t xml:space="preserve"> es la encargada de definir los lineamientos estratégicos pedagógicos que posibilitan la ejecución del </w:t>
      </w:r>
      <w:r w:rsidRPr="00292553">
        <w:rPr>
          <w:rFonts w:asciiTheme="minorHAnsi" w:hAnsiTheme="minorHAnsi" w:cs="Times New Roman"/>
          <w:b/>
          <w:lang w:val="es-AR"/>
        </w:rPr>
        <w:t>Subcomponente</w:t>
      </w:r>
      <w:r w:rsidR="009743BC">
        <w:rPr>
          <w:rFonts w:asciiTheme="minorHAnsi" w:hAnsiTheme="minorHAnsi" w:cs="Times New Roman"/>
          <w:b/>
          <w:lang w:val="es-AR"/>
        </w:rPr>
        <w:t xml:space="preserve"> </w:t>
      </w:r>
      <w:r w:rsidRPr="00292553">
        <w:rPr>
          <w:rFonts w:asciiTheme="minorHAnsi" w:hAnsiTheme="minorHAnsi" w:cs="Times New Roman"/>
          <w:b/>
          <w:lang w:val="es-AR"/>
        </w:rPr>
        <w:t>2.2</w:t>
      </w:r>
      <w:r w:rsidRPr="00292553">
        <w:rPr>
          <w:rFonts w:asciiTheme="minorHAnsi" w:hAnsiTheme="minorHAnsi" w:cs="Times New Roman"/>
          <w:lang w:val="es-AR"/>
        </w:rPr>
        <w:t xml:space="preserve">; y la </w:t>
      </w:r>
      <w:r w:rsidR="00164BDC" w:rsidRPr="00164BDC">
        <w:rPr>
          <w:rFonts w:asciiTheme="minorHAnsi" w:hAnsiTheme="minorHAnsi" w:cs="Times New Roman"/>
          <w:lang w:val="es-AR"/>
        </w:rPr>
        <w:t xml:space="preserve">Secretaría de Evaluación </w:t>
      </w:r>
      <w:r w:rsidR="004A16B6">
        <w:rPr>
          <w:rFonts w:asciiTheme="minorHAnsi" w:hAnsiTheme="minorHAnsi" w:cs="Times New Roman"/>
          <w:lang w:val="es-AR"/>
        </w:rPr>
        <w:t xml:space="preserve">e Información </w:t>
      </w:r>
      <w:r w:rsidR="00164BDC" w:rsidRPr="00164BDC">
        <w:rPr>
          <w:rFonts w:asciiTheme="minorHAnsi" w:hAnsiTheme="minorHAnsi" w:cs="Times New Roman"/>
          <w:lang w:val="es-AR"/>
        </w:rPr>
        <w:t>Educativa (SE</w:t>
      </w:r>
      <w:r w:rsidR="004A16B6">
        <w:rPr>
          <w:rFonts w:asciiTheme="minorHAnsi" w:hAnsiTheme="minorHAnsi" w:cs="Times New Roman"/>
          <w:lang w:val="es-AR"/>
        </w:rPr>
        <w:t>I</w:t>
      </w:r>
      <w:r w:rsidR="00164BDC" w:rsidRPr="00164BDC">
        <w:rPr>
          <w:rFonts w:asciiTheme="minorHAnsi" w:hAnsiTheme="minorHAnsi" w:cs="Times New Roman"/>
          <w:lang w:val="es-AR"/>
        </w:rPr>
        <w:t>E)</w:t>
      </w:r>
      <w:r w:rsidRPr="00AF11B9">
        <w:rPr>
          <w:rFonts w:asciiTheme="minorHAnsi" w:hAnsiTheme="minorHAnsi" w:cs="Times New Roman"/>
          <w:lang w:val="es-AR"/>
        </w:rPr>
        <w:t xml:space="preserve">, </w:t>
      </w:r>
      <w:r w:rsidRPr="00292553">
        <w:rPr>
          <w:rFonts w:asciiTheme="minorHAnsi" w:hAnsiTheme="minorHAnsi" w:cs="Times New Roman"/>
          <w:lang w:val="es-AR"/>
        </w:rPr>
        <w:t xml:space="preserve">la encargada </w:t>
      </w:r>
      <w:r>
        <w:rPr>
          <w:rFonts w:asciiTheme="minorHAnsi" w:hAnsiTheme="minorHAnsi" w:cs="Times New Roman"/>
          <w:lang w:val="es-AR"/>
        </w:rPr>
        <w:t xml:space="preserve">de </w:t>
      </w:r>
      <w:r w:rsidRPr="00292553">
        <w:rPr>
          <w:rFonts w:asciiTheme="minorHAnsi" w:hAnsiTheme="minorHAnsi" w:cs="Times New Roman"/>
          <w:lang w:val="es-AR"/>
        </w:rPr>
        <w:t xml:space="preserve">las acciones del </w:t>
      </w:r>
      <w:r w:rsidRPr="00292553">
        <w:rPr>
          <w:rFonts w:asciiTheme="minorHAnsi" w:hAnsiTheme="minorHAnsi" w:cs="Times New Roman"/>
          <w:b/>
          <w:lang w:val="es-AR"/>
        </w:rPr>
        <w:t>Subcomponente 2.3.</w:t>
      </w:r>
    </w:p>
    <w:p w:rsidR="00F7368D" w:rsidRDefault="00F7368D" w:rsidP="00F7368D">
      <w:pPr>
        <w:pStyle w:val="Paragraph"/>
        <w:numPr>
          <w:ilvl w:val="0"/>
          <w:numId w:val="0"/>
        </w:numPr>
        <w:spacing w:after="240"/>
        <w:ind w:left="142"/>
        <w:jc w:val="both"/>
        <w:rPr>
          <w:rFonts w:asciiTheme="minorHAnsi" w:hAnsiTheme="minorHAnsi" w:cs="Times New Roman"/>
          <w:lang w:val="es-AR"/>
        </w:rPr>
      </w:pPr>
      <w:r w:rsidRPr="00292553">
        <w:rPr>
          <w:rFonts w:asciiTheme="minorHAnsi" w:hAnsiTheme="minorHAnsi" w:cs="Times New Roman"/>
          <w:lang w:val="es-AR"/>
        </w:rPr>
        <w:t xml:space="preserve">Las </w:t>
      </w:r>
      <w:r w:rsidR="009C6E3B">
        <w:rPr>
          <w:rFonts w:asciiTheme="minorHAnsi" w:hAnsiTheme="minorHAnsi" w:cs="Times New Roman"/>
          <w:lang w:val="es-AR"/>
        </w:rPr>
        <w:t>acciones de ca</w:t>
      </w:r>
      <w:r w:rsidR="00281FCD">
        <w:rPr>
          <w:rFonts w:asciiTheme="minorHAnsi" w:hAnsiTheme="minorHAnsi" w:cs="Times New Roman"/>
          <w:lang w:val="es-AR"/>
        </w:rPr>
        <w:t>d</w:t>
      </w:r>
      <w:r w:rsidR="009C6E3B">
        <w:rPr>
          <w:rFonts w:asciiTheme="minorHAnsi" w:hAnsiTheme="minorHAnsi" w:cs="Times New Roman"/>
          <w:lang w:val="es-AR"/>
        </w:rPr>
        <w:t>a Subcomponente y las</w:t>
      </w:r>
      <w:r w:rsidRPr="00292553">
        <w:rPr>
          <w:rFonts w:asciiTheme="minorHAnsi" w:hAnsiTheme="minorHAnsi" w:cs="Times New Roman"/>
          <w:lang w:val="es-AR"/>
        </w:rPr>
        <w:t xml:space="preserve"> Áreas </w:t>
      </w:r>
      <w:r w:rsidR="00F7684A">
        <w:rPr>
          <w:rFonts w:asciiTheme="minorHAnsi" w:hAnsiTheme="minorHAnsi" w:cs="Times New Roman"/>
          <w:lang w:val="es-AR"/>
        </w:rPr>
        <w:t>Técnicas</w:t>
      </w:r>
      <w:r w:rsidR="00DA2ACC">
        <w:rPr>
          <w:rFonts w:asciiTheme="minorHAnsi" w:hAnsiTheme="minorHAnsi" w:cs="Times New Roman"/>
          <w:lang w:val="es-AR"/>
        </w:rPr>
        <w:t xml:space="preserve"> </w:t>
      </w:r>
      <w:r w:rsidRPr="00292553">
        <w:rPr>
          <w:rFonts w:asciiTheme="minorHAnsi" w:hAnsiTheme="minorHAnsi" w:cs="Times New Roman"/>
          <w:lang w:val="es-AR"/>
        </w:rPr>
        <w:t xml:space="preserve">del ME que </w:t>
      </w:r>
      <w:r w:rsidR="00207CD6" w:rsidRPr="00292553">
        <w:rPr>
          <w:rFonts w:asciiTheme="minorHAnsi" w:hAnsiTheme="minorHAnsi" w:cs="Times New Roman"/>
          <w:lang w:val="es-AR"/>
        </w:rPr>
        <w:t>defin</w:t>
      </w:r>
      <w:r w:rsidR="00207CD6">
        <w:rPr>
          <w:rFonts w:asciiTheme="minorHAnsi" w:hAnsiTheme="minorHAnsi" w:cs="Times New Roman"/>
          <w:lang w:val="es-AR"/>
        </w:rPr>
        <w:t>e</w:t>
      </w:r>
      <w:r w:rsidR="00207CD6" w:rsidRPr="00292553">
        <w:rPr>
          <w:rFonts w:asciiTheme="minorHAnsi" w:hAnsiTheme="minorHAnsi" w:cs="Times New Roman"/>
          <w:lang w:val="es-AR"/>
        </w:rPr>
        <w:t xml:space="preserve">n </w:t>
      </w:r>
      <w:r w:rsidR="00454126">
        <w:rPr>
          <w:rFonts w:asciiTheme="minorHAnsi" w:hAnsiTheme="minorHAnsi" w:cs="Times New Roman"/>
          <w:lang w:val="es-AR"/>
        </w:rPr>
        <w:t xml:space="preserve">los lineamientos de </w:t>
      </w:r>
      <w:r w:rsidR="00207CD6">
        <w:rPr>
          <w:rFonts w:asciiTheme="minorHAnsi" w:hAnsiTheme="minorHAnsi" w:cs="Times New Roman"/>
          <w:lang w:val="es-AR"/>
        </w:rPr>
        <w:t>la</w:t>
      </w:r>
      <w:r w:rsidR="009743BC">
        <w:rPr>
          <w:rFonts w:asciiTheme="minorHAnsi" w:hAnsiTheme="minorHAnsi" w:cs="Times New Roman"/>
          <w:lang w:val="es-AR"/>
        </w:rPr>
        <w:t xml:space="preserve"> </w:t>
      </w:r>
      <w:r w:rsidRPr="00292553">
        <w:rPr>
          <w:rFonts w:asciiTheme="minorHAnsi" w:hAnsiTheme="minorHAnsi" w:cs="Times New Roman"/>
          <w:lang w:val="es-AR"/>
        </w:rPr>
        <w:t>ejecución de l</w:t>
      </w:r>
      <w:r w:rsidR="009C6E3B">
        <w:rPr>
          <w:rFonts w:asciiTheme="minorHAnsi" w:hAnsiTheme="minorHAnsi" w:cs="Times New Roman"/>
          <w:lang w:val="es-AR"/>
        </w:rPr>
        <w:t>a</w:t>
      </w:r>
      <w:r w:rsidRPr="00292553">
        <w:rPr>
          <w:rFonts w:asciiTheme="minorHAnsi" w:hAnsiTheme="minorHAnsi" w:cs="Times New Roman"/>
          <w:lang w:val="es-AR"/>
        </w:rPr>
        <w:t>s</w:t>
      </w:r>
      <w:r w:rsidR="009C6E3B">
        <w:rPr>
          <w:rFonts w:asciiTheme="minorHAnsi" w:hAnsiTheme="minorHAnsi" w:cs="Times New Roman"/>
          <w:lang w:val="es-AR"/>
        </w:rPr>
        <w:t xml:space="preserve"> mismas,</w:t>
      </w:r>
      <w:r w:rsidRPr="00292553">
        <w:rPr>
          <w:rFonts w:asciiTheme="minorHAnsi" w:hAnsiTheme="minorHAnsi" w:cs="Times New Roman"/>
          <w:lang w:val="es-AR"/>
        </w:rPr>
        <w:t xml:space="preserve"> se indica</w:t>
      </w:r>
      <w:r>
        <w:rPr>
          <w:rFonts w:asciiTheme="minorHAnsi" w:hAnsiTheme="minorHAnsi" w:cs="Times New Roman"/>
          <w:lang w:val="es-AR"/>
        </w:rPr>
        <w:t>n</w:t>
      </w:r>
      <w:r w:rsidR="00C176B4">
        <w:rPr>
          <w:rFonts w:asciiTheme="minorHAnsi" w:hAnsiTheme="minorHAnsi" w:cs="Times New Roman"/>
          <w:lang w:val="es-AR"/>
        </w:rPr>
        <w:t xml:space="preserve"> en el c</w:t>
      </w:r>
      <w:r w:rsidRPr="00292553">
        <w:rPr>
          <w:rFonts w:asciiTheme="minorHAnsi" w:hAnsiTheme="minorHAnsi" w:cs="Times New Roman"/>
          <w:lang w:val="es-AR"/>
        </w:rPr>
        <w:t>uadro</w:t>
      </w:r>
      <w:r w:rsidR="00C176B4">
        <w:rPr>
          <w:rFonts w:asciiTheme="minorHAnsi" w:hAnsiTheme="minorHAnsi" w:cs="Times New Roman"/>
          <w:lang w:val="es-AR"/>
        </w:rPr>
        <w:t xml:space="preserve"> a</w:t>
      </w:r>
      <w:r w:rsidRPr="00292553">
        <w:rPr>
          <w:rFonts w:asciiTheme="minorHAnsi" w:hAnsiTheme="minorHAnsi" w:cs="Times New Roman"/>
          <w:lang w:val="es-AR"/>
        </w:rPr>
        <w:t xml:space="preserve"> continuación. </w:t>
      </w:r>
    </w:p>
    <w:p w:rsidR="00ED658A" w:rsidRPr="00292553" w:rsidRDefault="00ED658A" w:rsidP="00ED658A">
      <w:pPr>
        <w:pStyle w:val="Paragraph"/>
        <w:numPr>
          <w:ilvl w:val="0"/>
          <w:numId w:val="0"/>
        </w:numPr>
        <w:spacing w:after="0"/>
        <w:ind w:left="142"/>
        <w:jc w:val="both"/>
        <w:rPr>
          <w:rFonts w:asciiTheme="minorHAnsi" w:hAnsiTheme="minorHAnsi" w:cs="Times New Roman"/>
          <w:lang w:val="es-AR"/>
        </w:rPr>
      </w:pPr>
    </w:p>
    <w:p w:rsidR="00F7368D" w:rsidRPr="00193B2B" w:rsidRDefault="00164BDC" w:rsidP="00F7368D">
      <w:pPr>
        <w:pStyle w:val="Paragraph"/>
        <w:widowControl w:val="0"/>
        <w:numPr>
          <w:ilvl w:val="0"/>
          <w:numId w:val="0"/>
        </w:numPr>
        <w:spacing w:before="240"/>
        <w:jc w:val="center"/>
        <w:rPr>
          <w:rFonts w:asciiTheme="minorHAnsi" w:hAnsiTheme="minorHAnsi"/>
          <w:b/>
          <w:lang w:val="es-AR"/>
        </w:rPr>
      </w:pPr>
      <w:r w:rsidRPr="00164BDC">
        <w:rPr>
          <w:rFonts w:asciiTheme="minorHAnsi" w:hAnsiTheme="minorHAnsi"/>
          <w:b/>
          <w:lang w:val="es-AR"/>
        </w:rPr>
        <w:t>Áreas</w:t>
      </w:r>
      <w:r w:rsidR="009743BC">
        <w:rPr>
          <w:rFonts w:asciiTheme="minorHAnsi" w:hAnsiTheme="minorHAnsi"/>
          <w:b/>
          <w:lang w:val="es-AR"/>
        </w:rPr>
        <w:t xml:space="preserve"> </w:t>
      </w:r>
      <w:r w:rsidR="00F7684A" w:rsidRPr="00193B2B">
        <w:rPr>
          <w:rFonts w:asciiTheme="minorHAnsi" w:hAnsiTheme="minorHAnsi" w:cstheme="minorHAnsi"/>
          <w:b/>
          <w:bCs/>
          <w:lang w:val="es-AR"/>
        </w:rPr>
        <w:t>Técnicas</w:t>
      </w:r>
      <w:r w:rsidRPr="00164BDC">
        <w:rPr>
          <w:rFonts w:asciiTheme="minorHAnsi" w:hAnsiTheme="minorHAnsi"/>
          <w:b/>
          <w:lang w:val="es-AR"/>
        </w:rPr>
        <w:t xml:space="preserve"> Intervinientes</w:t>
      </w:r>
    </w:p>
    <w:tbl>
      <w:tblPr>
        <w:tblW w:w="8678" w:type="dxa"/>
        <w:tblInd w:w="198" w:type="dxa"/>
        <w:tblLayout w:type="fixed"/>
        <w:tblLook w:val="0000"/>
      </w:tblPr>
      <w:tblGrid>
        <w:gridCol w:w="1520"/>
        <w:gridCol w:w="5194"/>
        <w:gridCol w:w="993"/>
        <w:gridCol w:w="971"/>
      </w:tblGrid>
      <w:tr w:rsidR="00F7368D" w:rsidRPr="004C02D5" w:rsidTr="00F7368D">
        <w:trPr>
          <w:trHeight w:val="620"/>
          <w:tblHeader/>
        </w:trPr>
        <w:tc>
          <w:tcPr>
            <w:tcW w:w="1520"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tcPr>
          <w:p w:rsidR="00F7368D" w:rsidRPr="004C02D5" w:rsidRDefault="00F7368D" w:rsidP="00F7368D">
            <w:pPr>
              <w:pStyle w:val="Paragraph"/>
              <w:numPr>
                <w:ilvl w:val="0"/>
                <w:numId w:val="0"/>
              </w:numPr>
              <w:spacing w:before="0" w:after="0"/>
              <w:jc w:val="center"/>
              <w:rPr>
                <w:rFonts w:asciiTheme="minorHAnsi" w:hAnsiTheme="minorHAnsi" w:cs="Times New Roman"/>
                <w:b/>
                <w:sz w:val="20"/>
                <w:szCs w:val="20"/>
                <w:lang w:val="es-AR"/>
              </w:rPr>
            </w:pPr>
            <w:r w:rsidRPr="004C02D5">
              <w:rPr>
                <w:rFonts w:asciiTheme="minorHAnsi" w:hAnsiTheme="minorHAnsi" w:cs="Times New Roman"/>
                <w:b/>
                <w:sz w:val="20"/>
                <w:szCs w:val="20"/>
                <w:lang w:val="es-AR"/>
              </w:rPr>
              <w:t>Componente II</w:t>
            </w:r>
          </w:p>
        </w:tc>
        <w:tc>
          <w:tcPr>
            <w:tcW w:w="5194"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tcPr>
          <w:p w:rsidR="00F7368D" w:rsidRPr="004C02D5" w:rsidRDefault="00F7368D" w:rsidP="00F7368D">
            <w:pPr>
              <w:pStyle w:val="Paragraph"/>
              <w:numPr>
                <w:ilvl w:val="0"/>
                <w:numId w:val="0"/>
              </w:numPr>
              <w:spacing w:before="0" w:after="0"/>
              <w:jc w:val="center"/>
              <w:rPr>
                <w:rFonts w:asciiTheme="minorHAnsi" w:hAnsiTheme="minorHAnsi" w:cs="Times New Roman"/>
                <w:b/>
                <w:sz w:val="20"/>
                <w:szCs w:val="20"/>
                <w:lang w:val="es-AR"/>
              </w:rPr>
            </w:pPr>
            <w:r w:rsidRPr="004C02D5">
              <w:rPr>
                <w:rFonts w:asciiTheme="minorHAnsi" w:hAnsiTheme="minorHAnsi" w:cs="Times New Roman"/>
                <w:b/>
                <w:sz w:val="20"/>
                <w:szCs w:val="20"/>
                <w:lang w:val="es-AR"/>
              </w:rPr>
              <w:t>Actividad</w:t>
            </w:r>
          </w:p>
        </w:tc>
        <w:tc>
          <w:tcPr>
            <w:tcW w:w="993"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tcPr>
          <w:p w:rsidR="00F7368D" w:rsidRPr="004C02D5" w:rsidRDefault="00F7368D" w:rsidP="00E907D5">
            <w:pPr>
              <w:pStyle w:val="Paragraph"/>
              <w:numPr>
                <w:ilvl w:val="0"/>
                <w:numId w:val="0"/>
              </w:numPr>
              <w:spacing w:before="0" w:after="0"/>
              <w:jc w:val="center"/>
              <w:rPr>
                <w:rFonts w:asciiTheme="minorHAnsi" w:hAnsiTheme="minorHAnsi" w:cs="Times New Roman"/>
                <w:b/>
                <w:sz w:val="20"/>
                <w:szCs w:val="20"/>
                <w:lang w:val="es-AR"/>
              </w:rPr>
            </w:pPr>
            <w:r w:rsidRPr="004C02D5">
              <w:rPr>
                <w:rFonts w:asciiTheme="minorHAnsi" w:hAnsiTheme="minorHAnsi" w:cs="Times New Roman"/>
                <w:b/>
                <w:sz w:val="20"/>
                <w:szCs w:val="20"/>
                <w:lang w:val="es-AR"/>
              </w:rPr>
              <w:t>Área</w:t>
            </w:r>
            <w:r w:rsidR="00E907D5">
              <w:rPr>
                <w:rFonts w:asciiTheme="minorHAnsi" w:hAnsiTheme="minorHAnsi" w:cs="Times New Roman"/>
                <w:b/>
                <w:sz w:val="20"/>
                <w:szCs w:val="20"/>
                <w:lang w:val="es-AR"/>
              </w:rPr>
              <w:t>s</w:t>
            </w:r>
          </w:p>
        </w:tc>
        <w:tc>
          <w:tcPr>
            <w:tcW w:w="971"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tcPr>
          <w:p w:rsidR="00F7368D" w:rsidRPr="004C02D5" w:rsidRDefault="00F7368D" w:rsidP="00E907D5">
            <w:pPr>
              <w:pStyle w:val="Paragraph"/>
              <w:numPr>
                <w:ilvl w:val="0"/>
                <w:numId w:val="0"/>
              </w:numPr>
              <w:spacing w:before="0" w:after="0"/>
              <w:jc w:val="center"/>
              <w:rPr>
                <w:rFonts w:asciiTheme="minorHAnsi" w:hAnsiTheme="minorHAnsi" w:cs="Times New Roman"/>
                <w:b/>
                <w:color w:val="FFFFFF"/>
                <w:sz w:val="20"/>
                <w:szCs w:val="20"/>
                <w:lang w:val="es-AR"/>
              </w:rPr>
            </w:pPr>
            <w:r w:rsidRPr="004C02D5">
              <w:rPr>
                <w:rFonts w:asciiTheme="minorHAnsi" w:hAnsiTheme="minorHAnsi" w:cs="Times New Roman"/>
                <w:b/>
                <w:sz w:val="20"/>
                <w:szCs w:val="20"/>
                <w:lang w:val="es-AR"/>
              </w:rPr>
              <w:t xml:space="preserve">Otras áreas </w:t>
            </w:r>
            <w:r w:rsidR="00E907D5">
              <w:rPr>
                <w:rFonts w:asciiTheme="minorHAnsi" w:hAnsiTheme="minorHAnsi" w:cs="Times New Roman"/>
                <w:b/>
                <w:sz w:val="20"/>
                <w:szCs w:val="20"/>
                <w:lang w:val="es-AR"/>
              </w:rPr>
              <w:t>participantes</w:t>
            </w:r>
          </w:p>
        </w:tc>
      </w:tr>
      <w:tr w:rsidR="00F7368D" w:rsidRPr="004C02D5" w:rsidTr="00F7368D">
        <w:trPr>
          <w:cantSplit/>
          <w:trHeight w:val="381"/>
        </w:trPr>
        <w:tc>
          <w:tcPr>
            <w:tcW w:w="8678" w:type="dxa"/>
            <w:gridSpan w:val="4"/>
            <w:tcBorders>
              <w:top w:val="single" w:sz="4" w:space="0" w:color="000000"/>
              <w:left w:val="single" w:sz="4" w:space="0" w:color="000000"/>
              <w:bottom w:val="single" w:sz="4" w:space="0" w:color="auto"/>
              <w:right w:val="single" w:sz="4" w:space="0" w:color="000000"/>
            </w:tcBorders>
            <w:shd w:val="clear" w:color="auto" w:fill="000000"/>
            <w:vAlign w:val="center"/>
          </w:tcPr>
          <w:p w:rsidR="00F7368D" w:rsidRPr="004C02D5" w:rsidRDefault="00F7368D" w:rsidP="00F7368D">
            <w:pPr>
              <w:pStyle w:val="TimesNewRoman10pt"/>
              <w:rPr>
                <w:rFonts w:asciiTheme="minorHAnsi" w:hAnsiTheme="minorHAnsi" w:cs="Times New Roman"/>
                <w:b/>
                <w:sz w:val="20"/>
                <w:szCs w:val="20"/>
                <w:highlight w:val="yellow"/>
                <w:lang w:val="es-AR"/>
              </w:rPr>
            </w:pPr>
            <w:r w:rsidRPr="004C02D5">
              <w:rPr>
                <w:rFonts w:asciiTheme="minorHAnsi" w:hAnsiTheme="minorHAnsi" w:cs="Times New Roman"/>
                <w:b/>
                <w:sz w:val="20"/>
                <w:szCs w:val="20"/>
                <w:lang w:val="es-AR"/>
              </w:rPr>
              <w:t>Subcomponente 2.1 -Expansión de  la infraestructura educativa</w:t>
            </w:r>
          </w:p>
        </w:tc>
      </w:tr>
      <w:tr w:rsidR="00F7368D" w:rsidRPr="004C02D5" w:rsidTr="00F7368D">
        <w:trPr>
          <w:cantSplit/>
          <w:trHeight w:val="1201"/>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368D" w:rsidRPr="004C02D5" w:rsidRDefault="00F7368D" w:rsidP="00F7368D">
            <w:pPr>
              <w:pStyle w:val="TimesNewRoman10pt"/>
              <w:jc w:val="center"/>
              <w:rPr>
                <w:rFonts w:asciiTheme="minorHAnsi" w:hAnsiTheme="minorHAnsi" w:cs="Times New Roman"/>
                <w:sz w:val="20"/>
                <w:szCs w:val="20"/>
                <w:lang w:val="es-AR"/>
              </w:rPr>
            </w:pPr>
            <w:r w:rsidRPr="004C02D5">
              <w:rPr>
                <w:rFonts w:asciiTheme="minorHAnsi" w:hAnsiTheme="minorHAnsi" w:cs="Times New Roman"/>
                <w:sz w:val="20"/>
                <w:szCs w:val="20"/>
                <w:lang w:val="es-AR"/>
              </w:rPr>
              <w:t>Acciones</w:t>
            </w:r>
          </w:p>
        </w:tc>
        <w:tc>
          <w:tcPr>
            <w:tcW w:w="5194" w:type="dxa"/>
            <w:tcBorders>
              <w:top w:val="single" w:sz="4" w:space="0" w:color="auto"/>
              <w:left w:val="single" w:sz="4" w:space="0" w:color="auto"/>
              <w:bottom w:val="single" w:sz="4" w:space="0" w:color="auto"/>
              <w:right w:val="single" w:sz="4" w:space="0" w:color="auto"/>
            </w:tcBorders>
            <w:shd w:val="clear" w:color="auto" w:fill="auto"/>
          </w:tcPr>
          <w:p w:rsidR="00F7368D" w:rsidRPr="004C02D5" w:rsidRDefault="00F7368D" w:rsidP="00F7368D">
            <w:pPr>
              <w:pStyle w:val="TimesNewRoman10pt"/>
              <w:spacing w:before="120" w:after="120"/>
              <w:jc w:val="both"/>
              <w:rPr>
                <w:rFonts w:asciiTheme="minorHAnsi" w:hAnsiTheme="minorHAnsi" w:cs="Times New Roman"/>
                <w:sz w:val="20"/>
                <w:szCs w:val="20"/>
                <w:lang w:val="es-AR"/>
              </w:rPr>
            </w:pPr>
            <w:r w:rsidRPr="004C02D5">
              <w:rPr>
                <w:rFonts w:asciiTheme="minorHAnsi" w:hAnsiTheme="minorHAnsi" w:cs="Times New Roman"/>
                <w:color w:val="000000"/>
                <w:sz w:val="20"/>
                <w:szCs w:val="20"/>
                <w:lang w:val="es-AR" w:eastAsia="es-ES"/>
              </w:rPr>
              <w:t xml:space="preserve">1. </w:t>
            </w:r>
            <w:r w:rsidRPr="004C02D5">
              <w:rPr>
                <w:rFonts w:asciiTheme="minorHAnsi" w:hAnsiTheme="minorHAnsi" w:cs="Times New Roman"/>
                <w:sz w:val="20"/>
                <w:szCs w:val="20"/>
                <w:lang w:val="es-AR"/>
              </w:rPr>
              <w:t>Fortalecimiento de los procesos de determinación de demanda insatisfecha/déficit de cobertura a nivel nacional con discriminación provincial y municipal, y de identificación de oportunidades de localización para apoyar el proceso de ubicación de nuevos jardines.</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7368D" w:rsidRPr="004C02D5" w:rsidRDefault="00F7368D" w:rsidP="00F7368D">
            <w:pPr>
              <w:pStyle w:val="TimesNewRoman10pt"/>
              <w:jc w:val="center"/>
              <w:rPr>
                <w:rFonts w:asciiTheme="minorHAnsi" w:hAnsiTheme="minorHAnsi" w:cs="Times New Roman"/>
                <w:sz w:val="20"/>
                <w:szCs w:val="20"/>
                <w:lang w:val="es-AR"/>
              </w:rPr>
            </w:pPr>
            <w:r w:rsidRPr="004C02D5">
              <w:rPr>
                <w:rFonts w:asciiTheme="minorHAnsi" w:hAnsiTheme="minorHAnsi" w:cs="Times New Roman"/>
                <w:sz w:val="20"/>
                <w:szCs w:val="20"/>
                <w:lang w:val="es-AR"/>
              </w:rPr>
              <w:t>DNP</w:t>
            </w:r>
            <w:r>
              <w:rPr>
                <w:rFonts w:asciiTheme="minorHAnsi" w:hAnsiTheme="minorHAnsi" w:cs="Times New Roman"/>
                <w:sz w:val="20"/>
                <w:szCs w:val="20"/>
                <w:lang w:val="es-AR"/>
              </w:rPr>
              <w:t>PE</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7368D" w:rsidRPr="004C02D5" w:rsidRDefault="00F7368D" w:rsidP="00F7368D">
            <w:pPr>
              <w:pStyle w:val="TimesNewRoman10pt"/>
              <w:jc w:val="center"/>
              <w:rPr>
                <w:rFonts w:asciiTheme="minorHAnsi" w:hAnsiTheme="minorHAnsi" w:cs="Times New Roman"/>
                <w:sz w:val="20"/>
                <w:szCs w:val="20"/>
                <w:lang w:val="es-AR"/>
              </w:rPr>
            </w:pPr>
            <w:r w:rsidRPr="004C02D5">
              <w:rPr>
                <w:rFonts w:asciiTheme="minorHAnsi" w:hAnsiTheme="minorHAnsi" w:cs="Times New Roman"/>
                <w:sz w:val="20"/>
                <w:szCs w:val="20"/>
                <w:lang w:val="es-AR"/>
              </w:rPr>
              <w:t>SICE</w:t>
            </w:r>
          </w:p>
        </w:tc>
      </w:tr>
      <w:tr w:rsidR="00F7368D" w:rsidRPr="004C02D5" w:rsidTr="00ED658A">
        <w:trPr>
          <w:cantSplit/>
          <w:trHeight w:val="699"/>
        </w:trPr>
        <w:tc>
          <w:tcPr>
            <w:tcW w:w="15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368D" w:rsidRPr="004C02D5" w:rsidRDefault="00F7368D" w:rsidP="00F7368D">
            <w:pPr>
              <w:pStyle w:val="TimesNewRoman10pt"/>
              <w:ind w:left="176"/>
              <w:jc w:val="center"/>
              <w:rPr>
                <w:rFonts w:asciiTheme="minorHAnsi" w:hAnsiTheme="minorHAnsi" w:cs="Times New Roman"/>
                <w:sz w:val="20"/>
                <w:szCs w:val="20"/>
                <w:lang w:val="es-AR"/>
              </w:rPr>
            </w:pPr>
          </w:p>
        </w:tc>
        <w:tc>
          <w:tcPr>
            <w:tcW w:w="5194" w:type="dxa"/>
            <w:tcBorders>
              <w:top w:val="single" w:sz="4" w:space="0" w:color="auto"/>
              <w:left w:val="single" w:sz="4" w:space="0" w:color="auto"/>
              <w:bottom w:val="single" w:sz="4" w:space="0" w:color="auto"/>
              <w:right w:val="single" w:sz="4" w:space="0" w:color="auto"/>
            </w:tcBorders>
            <w:shd w:val="clear" w:color="auto" w:fill="auto"/>
            <w:vAlign w:val="center"/>
          </w:tcPr>
          <w:p w:rsidR="00F7368D" w:rsidRPr="004C02D5" w:rsidRDefault="00F7368D" w:rsidP="00F51BAD">
            <w:pPr>
              <w:pStyle w:val="TimesNewRoman10pt"/>
              <w:spacing w:before="120" w:after="120"/>
              <w:jc w:val="both"/>
              <w:rPr>
                <w:rFonts w:asciiTheme="minorHAnsi" w:hAnsiTheme="minorHAnsi" w:cs="Times New Roman"/>
                <w:color w:val="000000"/>
                <w:sz w:val="20"/>
                <w:szCs w:val="20"/>
                <w:lang w:val="es-AR" w:eastAsia="es-ES"/>
              </w:rPr>
            </w:pPr>
            <w:r w:rsidRPr="004C02D5">
              <w:rPr>
                <w:rFonts w:asciiTheme="minorHAnsi" w:hAnsiTheme="minorHAnsi" w:cs="Times New Roman"/>
                <w:color w:val="000000"/>
                <w:sz w:val="20"/>
                <w:szCs w:val="20"/>
                <w:lang w:val="es-AR" w:eastAsia="es-ES"/>
              </w:rPr>
              <w:t xml:space="preserve">2. Construcción </w:t>
            </w:r>
            <w:r w:rsidR="00A40794" w:rsidRPr="00890CF9">
              <w:rPr>
                <w:rFonts w:asciiTheme="minorHAnsi" w:hAnsiTheme="minorHAnsi" w:cs="Times New Roman"/>
                <w:color w:val="000000"/>
                <w:sz w:val="20"/>
                <w:szCs w:val="20"/>
                <w:lang w:val="es-AR" w:eastAsia="es-ES"/>
              </w:rPr>
              <w:t>o ampliación de jardines</w:t>
            </w:r>
            <w:r w:rsidR="00CD1970">
              <w:rPr>
                <w:rFonts w:asciiTheme="minorHAnsi" w:hAnsiTheme="minorHAnsi" w:cs="Times New Roman"/>
                <w:color w:val="000000"/>
                <w:sz w:val="20"/>
                <w:szCs w:val="20"/>
                <w:lang w:val="es-AR" w:eastAsia="es-ES"/>
              </w:rPr>
              <w:t xml:space="preserve"> </w:t>
            </w:r>
            <w:r w:rsidR="00F51BAD" w:rsidRPr="004C02D5">
              <w:rPr>
                <w:rFonts w:asciiTheme="minorHAnsi" w:hAnsiTheme="minorHAnsi" w:cs="Times New Roman"/>
                <w:color w:val="000000"/>
                <w:sz w:val="20"/>
                <w:szCs w:val="20"/>
                <w:lang w:val="es-AR" w:eastAsia="es-ES"/>
              </w:rPr>
              <w:t xml:space="preserve">y dotación de mobiliario </w:t>
            </w:r>
            <w:r w:rsidR="00E0537F" w:rsidRPr="003B562D">
              <w:rPr>
                <w:rFonts w:asciiTheme="minorHAnsi" w:hAnsiTheme="minorHAnsi"/>
                <w:color w:val="000000"/>
                <w:sz w:val="20"/>
                <w:lang w:val="es-AR"/>
              </w:rPr>
              <w:t xml:space="preserve">en la </w:t>
            </w:r>
            <w:r w:rsidR="00700FC4" w:rsidRPr="003B562D">
              <w:rPr>
                <w:rFonts w:asciiTheme="minorHAnsi" w:hAnsiTheme="minorHAnsi" w:cs="Times New Roman"/>
                <w:color w:val="000000"/>
                <w:sz w:val="20"/>
                <w:szCs w:val="20"/>
                <w:lang w:val="es-AR" w:eastAsia="es-ES"/>
              </w:rPr>
              <w:t>totalidad</w:t>
            </w:r>
            <w:r w:rsidR="00E0537F" w:rsidRPr="003B562D">
              <w:rPr>
                <w:rFonts w:asciiTheme="minorHAnsi" w:hAnsiTheme="minorHAnsi"/>
                <w:color w:val="000000"/>
                <w:sz w:val="20"/>
                <w:lang w:val="es-AR"/>
              </w:rPr>
              <w:t xml:space="preserve"> del </w:t>
            </w:r>
            <w:r w:rsidR="00700FC4" w:rsidRPr="00331BE0">
              <w:rPr>
                <w:rFonts w:asciiTheme="minorHAnsi" w:hAnsiTheme="minorHAnsi" w:cs="Times New Roman"/>
                <w:color w:val="000000"/>
                <w:sz w:val="20"/>
                <w:szCs w:val="20"/>
                <w:lang w:val="es-AR" w:eastAsia="es-ES"/>
              </w:rPr>
              <w:t>país</w:t>
            </w:r>
            <w:r w:rsidR="009E3D2E" w:rsidRPr="00331BE0">
              <w:rPr>
                <w:rFonts w:asciiTheme="minorHAnsi" w:hAnsiTheme="minorHAnsi" w:cs="Times New Roman"/>
                <w:color w:val="000000"/>
                <w:sz w:val="20"/>
                <w:szCs w:val="20"/>
                <w:lang w:val="es-AR" w:eastAsia="es-ES"/>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7368D" w:rsidRPr="00FD7D85" w:rsidRDefault="00164BDC" w:rsidP="00F7368D">
            <w:pPr>
              <w:pStyle w:val="TimesNewRoman10pt"/>
              <w:jc w:val="center"/>
              <w:rPr>
                <w:rFonts w:asciiTheme="minorHAnsi" w:hAnsiTheme="minorHAnsi"/>
                <w:sz w:val="20"/>
                <w:highlight w:val="lightGray"/>
                <w:lang w:val="es-AR"/>
              </w:rPr>
            </w:pPr>
            <w:r w:rsidRPr="003B562D">
              <w:rPr>
                <w:rFonts w:asciiTheme="minorHAnsi" w:hAnsiTheme="minorHAnsi"/>
                <w:sz w:val="20"/>
                <w:lang w:val="es-AR"/>
              </w:rPr>
              <w:t>DGI</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7368D" w:rsidRPr="004C02D5" w:rsidRDefault="00A053A2" w:rsidP="00A053A2">
            <w:pPr>
              <w:pStyle w:val="TimesNewRoman10pt"/>
              <w:jc w:val="center"/>
              <w:rPr>
                <w:rFonts w:asciiTheme="minorHAnsi" w:hAnsiTheme="minorHAnsi" w:cs="Times New Roman"/>
                <w:sz w:val="20"/>
                <w:szCs w:val="20"/>
                <w:lang w:val="es-AR"/>
              </w:rPr>
            </w:pPr>
            <w:r w:rsidRPr="004C02D5">
              <w:rPr>
                <w:rFonts w:asciiTheme="minorHAnsi" w:hAnsiTheme="minorHAnsi" w:cs="Times New Roman"/>
                <w:sz w:val="20"/>
                <w:szCs w:val="20"/>
                <w:lang w:val="es-AR"/>
              </w:rPr>
              <w:t>SS</w:t>
            </w:r>
            <w:r>
              <w:rPr>
                <w:rFonts w:asciiTheme="minorHAnsi" w:hAnsiTheme="minorHAnsi" w:cs="Times New Roman"/>
                <w:sz w:val="20"/>
                <w:szCs w:val="20"/>
                <w:lang w:val="es-AR"/>
              </w:rPr>
              <w:t>G</w:t>
            </w:r>
            <w:r w:rsidRPr="004C02D5">
              <w:rPr>
                <w:rFonts w:asciiTheme="minorHAnsi" w:hAnsiTheme="minorHAnsi" w:cs="Times New Roman"/>
                <w:sz w:val="20"/>
                <w:szCs w:val="20"/>
                <w:lang w:val="es-AR"/>
              </w:rPr>
              <w:t>A</w:t>
            </w:r>
          </w:p>
        </w:tc>
      </w:tr>
      <w:tr w:rsidR="00F7368D" w:rsidRPr="004C02D5" w:rsidTr="00ED658A">
        <w:trPr>
          <w:trHeight w:val="1349"/>
        </w:trPr>
        <w:tc>
          <w:tcPr>
            <w:tcW w:w="15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7368D" w:rsidRPr="004C02D5" w:rsidRDefault="00F7368D" w:rsidP="00F7368D">
            <w:pPr>
              <w:pStyle w:val="TimesNewRoman10pt"/>
              <w:ind w:left="176"/>
              <w:jc w:val="center"/>
              <w:rPr>
                <w:rFonts w:asciiTheme="minorHAnsi" w:hAnsiTheme="minorHAnsi" w:cs="Times New Roman"/>
                <w:sz w:val="20"/>
                <w:szCs w:val="20"/>
                <w:lang w:val="es-AR"/>
              </w:rPr>
            </w:pPr>
          </w:p>
        </w:tc>
        <w:tc>
          <w:tcPr>
            <w:tcW w:w="5194" w:type="dxa"/>
            <w:tcBorders>
              <w:top w:val="single" w:sz="4" w:space="0" w:color="auto"/>
              <w:left w:val="single" w:sz="4" w:space="0" w:color="auto"/>
              <w:bottom w:val="single" w:sz="4" w:space="0" w:color="auto"/>
              <w:right w:val="single" w:sz="4" w:space="0" w:color="auto"/>
            </w:tcBorders>
            <w:shd w:val="clear" w:color="auto" w:fill="auto"/>
            <w:vAlign w:val="center"/>
          </w:tcPr>
          <w:p w:rsidR="00F7368D" w:rsidRPr="004C02D5" w:rsidRDefault="00B915EE" w:rsidP="00331BE0">
            <w:pPr>
              <w:pStyle w:val="TimesNewRoman10pt"/>
              <w:spacing w:before="120" w:after="120"/>
              <w:jc w:val="both"/>
              <w:rPr>
                <w:rFonts w:asciiTheme="minorHAnsi" w:hAnsiTheme="minorHAnsi" w:cs="Times New Roman"/>
                <w:color w:val="000000"/>
                <w:sz w:val="20"/>
                <w:szCs w:val="20"/>
                <w:lang w:val="es-AR" w:eastAsia="es-ES"/>
              </w:rPr>
            </w:pPr>
            <w:r w:rsidRPr="00B915EE">
              <w:rPr>
                <w:rFonts w:asciiTheme="minorHAnsi" w:hAnsiTheme="minorHAnsi"/>
                <w:sz w:val="20"/>
                <w:lang w:val="es-AR"/>
              </w:rPr>
              <w:t xml:space="preserve">3. </w:t>
            </w:r>
            <w:r w:rsidR="00890CF9">
              <w:rPr>
                <w:rFonts w:asciiTheme="minorHAnsi" w:hAnsiTheme="minorHAnsi" w:cs="Times New Roman"/>
                <w:sz w:val="20"/>
                <w:szCs w:val="20"/>
                <w:lang w:val="es-AR"/>
              </w:rPr>
              <w:t>A</w:t>
            </w:r>
            <w:r w:rsidR="00E0537F" w:rsidRPr="00E0537F">
              <w:rPr>
                <w:rFonts w:asciiTheme="minorHAnsi" w:hAnsiTheme="minorHAnsi" w:cs="Times New Roman"/>
                <w:sz w:val="20"/>
                <w:szCs w:val="20"/>
                <w:lang w:val="es-AR"/>
              </w:rPr>
              <w:t>dquisición</w:t>
            </w:r>
            <w:r w:rsidR="00164BDC" w:rsidRPr="00164BDC">
              <w:rPr>
                <w:rFonts w:asciiTheme="minorHAnsi" w:hAnsiTheme="minorHAnsi"/>
                <w:sz w:val="20"/>
                <w:lang w:val="es-AR"/>
              </w:rPr>
              <w:t xml:space="preserve"> de equipamiento pedagógico para los jardines que forman parte del programa (ludoteca, libros, instrumentos musicales, kit de Ciencias</w:t>
            </w:r>
            <w:r w:rsidR="00331BE0">
              <w:rPr>
                <w:rFonts w:asciiTheme="minorHAnsi" w:hAnsiTheme="minorHAnsi"/>
                <w:sz w:val="20"/>
                <w:lang w:val="es-AR"/>
              </w:rPr>
              <w:t xml:space="preserve">, </w:t>
            </w:r>
            <w:r w:rsidR="00331BE0">
              <w:rPr>
                <w:rFonts w:asciiTheme="minorHAnsi" w:hAnsiTheme="minorHAnsi"/>
                <w:lang w:val="es-AR"/>
              </w:rPr>
              <w:t>notebooks, lapto</w:t>
            </w:r>
            <w:r w:rsidR="003559E7">
              <w:rPr>
                <w:rFonts w:asciiTheme="minorHAnsi" w:hAnsiTheme="minorHAnsi"/>
                <w:lang w:val="es-AR"/>
              </w:rPr>
              <w:t>p</w:t>
            </w:r>
            <w:r w:rsidR="00331BE0">
              <w:rPr>
                <w:rFonts w:asciiTheme="minorHAnsi" w:hAnsiTheme="minorHAnsi"/>
                <w:lang w:val="es-AR"/>
              </w:rPr>
              <w:t xml:space="preserve">s, </w:t>
            </w:r>
            <w:r w:rsidR="00331BE0" w:rsidRPr="00331BE0">
              <w:rPr>
                <w:rFonts w:asciiTheme="minorHAnsi" w:hAnsiTheme="minorHAnsi"/>
                <w:lang w:val="es-AR"/>
              </w:rPr>
              <w:t>otro</w:t>
            </w:r>
            <w:r w:rsidR="003B562D">
              <w:rPr>
                <w:rFonts w:asciiTheme="minorHAnsi" w:hAnsiTheme="minorHAnsi"/>
                <w:lang w:val="es-AR"/>
              </w:rPr>
              <w:t>s</w:t>
            </w:r>
            <w:r w:rsidR="009743BC">
              <w:rPr>
                <w:rFonts w:asciiTheme="minorHAnsi" w:hAnsiTheme="minorHAnsi"/>
                <w:lang w:val="es-AR"/>
              </w:rPr>
              <w:t xml:space="preserve"> </w:t>
            </w:r>
            <w:r w:rsidR="00331BE0" w:rsidRPr="003B562D">
              <w:rPr>
                <w:rFonts w:asciiTheme="minorHAnsi" w:hAnsiTheme="minorHAnsi"/>
                <w:lang w:val="es-AR"/>
              </w:rPr>
              <w:t>equipamiento</w:t>
            </w:r>
            <w:r w:rsidR="003B562D">
              <w:rPr>
                <w:rFonts w:asciiTheme="minorHAnsi" w:hAnsiTheme="minorHAnsi"/>
                <w:lang w:val="es-AR"/>
              </w:rPr>
              <w:t>s</w:t>
            </w:r>
            <w:r w:rsidR="00331BE0" w:rsidRPr="003B562D">
              <w:rPr>
                <w:rFonts w:asciiTheme="minorHAnsi" w:hAnsiTheme="minorHAnsi"/>
                <w:lang w:val="es-AR"/>
              </w:rPr>
              <w:t xml:space="preserve"> tecnológico</w:t>
            </w:r>
            <w:r w:rsidR="003B562D">
              <w:rPr>
                <w:rFonts w:asciiTheme="minorHAnsi" w:hAnsiTheme="minorHAnsi"/>
                <w:lang w:val="es-AR"/>
              </w:rPr>
              <w:t>s</w:t>
            </w:r>
            <w:r w:rsidR="00164BDC" w:rsidRPr="00164BDC">
              <w:rPr>
                <w:rFonts w:asciiTheme="minorHAnsi" w:hAnsiTheme="minorHAnsi"/>
                <w:sz w:val="20"/>
                <w:lang w:val="es-AR"/>
              </w:rPr>
              <w:t xml:space="preserve">, </w:t>
            </w:r>
            <w:r w:rsidR="00044D04">
              <w:rPr>
                <w:rFonts w:asciiTheme="minorHAnsi" w:hAnsiTheme="minorHAnsi" w:cs="Times New Roman"/>
                <w:sz w:val="20"/>
                <w:szCs w:val="20"/>
                <w:lang w:val="es-AR"/>
              </w:rPr>
              <w:t>y conectividad</w:t>
            </w:r>
            <w:r w:rsidR="00E0537F" w:rsidRPr="00E0537F">
              <w:rPr>
                <w:rFonts w:asciiTheme="minorHAnsi" w:hAnsiTheme="minorHAnsi" w:cs="Times New Roman"/>
                <w:sz w:val="20"/>
                <w:szCs w:val="20"/>
                <w:lang w:val="es-AR"/>
              </w:rPr>
              <w: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7368D" w:rsidRPr="004C02D5" w:rsidRDefault="00BC04C1" w:rsidP="00F7368D">
            <w:pPr>
              <w:pStyle w:val="TimesNewRoman10pt"/>
              <w:jc w:val="center"/>
              <w:rPr>
                <w:rFonts w:asciiTheme="minorHAnsi" w:hAnsiTheme="minorHAnsi" w:cs="Times New Roman"/>
                <w:sz w:val="20"/>
                <w:szCs w:val="20"/>
                <w:lang w:val="es-AR"/>
              </w:rPr>
            </w:pPr>
            <w:r>
              <w:rPr>
                <w:rFonts w:asciiTheme="minorHAnsi" w:hAnsiTheme="minorHAnsi" w:cs="Times New Roman"/>
                <w:sz w:val="20"/>
                <w:szCs w:val="20"/>
                <w:lang w:val="es-AR"/>
              </w:rPr>
              <w:t>SE</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7368D" w:rsidRPr="004C02D5" w:rsidRDefault="00BC04C1" w:rsidP="00F7368D">
            <w:pPr>
              <w:pStyle w:val="TimesNewRoman10pt"/>
              <w:jc w:val="center"/>
              <w:rPr>
                <w:rFonts w:asciiTheme="minorHAnsi" w:hAnsiTheme="minorHAnsi" w:cs="Times New Roman"/>
                <w:sz w:val="20"/>
                <w:szCs w:val="20"/>
                <w:lang w:val="es-AR"/>
              </w:rPr>
            </w:pPr>
            <w:r>
              <w:rPr>
                <w:rFonts w:asciiTheme="minorHAnsi" w:hAnsiTheme="minorHAnsi" w:cs="Times New Roman"/>
                <w:sz w:val="20"/>
                <w:szCs w:val="20"/>
                <w:lang w:val="es-AR"/>
              </w:rPr>
              <w:t>SE</w:t>
            </w:r>
          </w:p>
        </w:tc>
      </w:tr>
      <w:tr w:rsidR="00F7368D" w:rsidRPr="004C02D5" w:rsidTr="00F7368D">
        <w:trPr>
          <w:cantSplit/>
          <w:trHeight w:val="212"/>
        </w:trPr>
        <w:tc>
          <w:tcPr>
            <w:tcW w:w="8678" w:type="dxa"/>
            <w:gridSpan w:val="4"/>
            <w:tcBorders>
              <w:top w:val="single" w:sz="4" w:space="0" w:color="auto"/>
              <w:left w:val="single" w:sz="4" w:space="0" w:color="auto"/>
              <w:bottom w:val="single" w:sz="4" w:space="0" w:color="auto"/>
              <w:right w:val="single" w:sz="4" w:space="0" w:color="auto"/>
            </w:tcBorders>
            <w:shd w:val="clear" w:color="auto" w:fill="000000"/>
            <w:vAlign w:val="center"/>
          </w:tcPr>
          <w:p w:rsidR="00F7368D" w:rsidRPr="004C02D5" w:rsidRDefault="00F7368D" w:rsidP="00F7368D">
            <w:pPr>
              <w:pStyle w:val="TimesNewRoman10pt"/>
              <w:rPr>
                <w:rFonts w:asciiTheme="minorHAnsi" w:hAnsiTheme="minorHAnsi" w:cs="Times New Roman"/>
                <w:b/>
                <w:sz w:val="20"/>
                <w:szCs w:val="20"/>
                <w:lang w:val="es-AR"/>
              </w:rPr>
            </w:pPr>
            <w:r w:rsidRPr="004C02D5">
              <w:rPr>
                <w:rFonts w:asciiTheme="minorHAnsi" w:hAnsiTheme="minorHAnsi" w:cs="Times New Roman"/>
                <w:b/>
                <w:sz w:val="20"/>
                <w:szCs w:val="20"/>
                <w:lang w:val="es-AR"/>
              </w:rPr>
              <w:t>Subcomponente2.2 -Fortalecimiento de la gestión escolar y mejora de los procesos de enseñanza-aprendizaje</w:t>
            </w:r>
          </w:p>
        </w:tc>
      </w:tr>
      <w:tr w:rsidR="00F7368D" w:rsidRPr="004C02D5" w:rsidTr="00ED658A">
        <w:trPr>
          <w:trHeight w:val="1231"/>
        </w:trPr>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7368D" w:rsidRPr="004C02D5" w:rsidRDefault="00F7368D" w:rsidP="00F7368D">
            <w:pPr>
              <w:pStyle w:val="TimesNewRoman10pt"/>
              <w:jc w:val="center"/>
              <w:rPr>
                <w:rFonts w:asciiTheme="minorHAnsi" w:hAnsiTheme="minorHAnsi" w:cs="Times New Roman"/>
                <w:sz w:val="20"/>
                <w:szCs w:val="20"/>
                <w:lang w:val="es-AR"/>
              </w:rPr>
            </w:pPr>
            <w:r w:rsidRPr="004C02D5">
              <w:rPr>
                <w:rFonts w:asciiTheme="minorHAnsi" w:hAnsiTheme="minorHAnsi" w:cs="Times New Roman"/>
                <w:sz w:val="20"/>
                <w:szCs w:val="20"/>
                <w:lang w:val="es-AR"/>
              </w:rPr>
              <w:t xml:space="preserve">Acciones </w:t>
            </w:r>
          </w:p>
          <w:p w:rsidR="00F7368D" w:rsidRPr="004C02D5" w:rsidRDefault="00F7368D" w:rsidP="00F7368D">
            <w:pPr>
              <w:pStyle w:val="TimesNewRoman10pt"/>
              <w:jc w:val="center"/>
              <w:rPr>
                <w:rFonts w:asciiTheme="minorHAnsi" w:hAnsiTheme="minorHAnsi" w:cs="Times New Roman"/>
                <w:sz w:val="20"/>
                <w:szCs w:val="20"/>
                <w:lang w:val="es-AR"/>
              </w:rPr>
            </w:pPr>
          </w:p>
        </w:tc>
        <w:tc>
          <w:tcPr>
            <w:tcW w:w="5194" w:type="dxa"/>
            <w:tcBorders>
              <w:top w:val="single" w:sz="4" w:space="0" w:color="auto"/>
              <w:left w:val="single" w:sz="4" w:space="0" w:color="auto"/>
              <w:bottom w:val="single" w:sz="4" w:space="0" w:color="auto"/>
              <w:right w:val="single" w:sz="4" w:space="0" w:color="auto"/>
            </w:tcBorders>
            <w:shd w:val="clear" w:color="auto" w:fill="auto"/>
            <w:vAlign w:val="center"/>
          </w:tcPr>
          <w:p w:rsidR="005A46BE" w:rsidRPr="005A46BE" w:rsidRDefault="00164BDC">
            <w:pPr>
              <w:rPr>
                <w:rFonts w:asciiTheme="minorHAnsi" w:hAnsiTheme="minorHAnsi"/>
                <w:sz w:val="20"/>
              </w:rPr>
            </w:pPr>
            <w:r w:rsidRPr="00164BDC">
              <w:rPr>
                <w:rFonts w:asciiTheme="minorHAnsi" w:hAnsiTheme="minorHAnsi"/>
                <w:sz w:val="20"/>
              </w:rPr>
              <w:t>1</w:t>
            </w:r>
            <w:r w:rsidR="00B915EE" w:rsidRPr="00B915EE">
              <w:rPr>
                <w:rFonts w:asciiTheme="minorHAnsi" w:hAnsiTheme="minorHAnsi"/>
                <w:sz w:val="20"/>
              </w:rPr>
              <w:t>.</w:t>
            </w:r>
            <w:r w:rsidR="00E0537F" w:rsidRPr="00E0537F">
              <w:rPr>
                <w:rFonts w:asciiTheme="minorHAnsi" w:hAnsiTheme="minorHAnsi"/>
                <w:sz w:val="20"/>
                <w:szCs w:val="20"/>
              </w:rPr>
              <w:t xml:space="preserve"> Diseño e implementación de Dispositivos de formación</w:t>
            </w:r>
            <w:r w:rsidR="00B915EE" w:rsidRPr="00B915EE">
              <w:rPr>
                <w:rFonts w:asciiTheme="minorHAnsi" w:hAnsiTheme="minorHAnsi"/>
                <w:sz w:val="20"/>
              </w:rPr>
              <w:t xml:space="preserve"> para la gestión de estrategias integrales para la primera infancia</w:t>
            </w:r>
            <w:r w:rsidR="00E0537F" w:rsidRPr="00E0537F">
              <w:rPr>
                <w:rFonts w:asciiTheme="minorHAnsi" w:hAnsiTheme="minorHAnsi"/>
                <w:sz w:val="20"/>
                <w:szCs w:val="20"/>
              </w:rPr>
              <w:t xml:space="preserve"> dirigidos a los equipos técnicos, supervisores, directores y docentes;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7368D" w:rsidRPr="004C02D5" w:rsidRDefault="00BC04C1" w:rsidP="00BC04C1">
            <w:pPr>
              <w:pStyle w:val="TimesNewRoman10pt"/>
              <w:jc w:val="center"/>
              <w:rPr>
                <w:rFonts w:asciiTheme="minorHAnsi" w:hAnsiTheme="minorHAnsi" w:cs="Times New Roman"/>
                <w:sz w:val="20"/>
                <w:szCs w:val="20"/>
                <w:lang w:val="es-AR"/>
              </w:rPr>
            </w:pPr>
            <w:r w:rsidRPr="004C02D5">
              <w:rPr>
                <w:rFonts w:asciiTheme="minorHAnsi" w:hAnsiTheme="minorHAnsi" w:cs="Times New Roman"/>
                <w:sz w:val="20"/>
                <w:szCs w:val="20"/>
                <w:lang w:val="es-AR"/>
              </w:rPr>
              <w:t>DN</w:t>
            </w:r>
            <w:r>
              <w:rPr>
                <w:rFonts w:asciiTheme="minorHAnsi" w:hAnsiTheme="minorHAnsi" w:cs="Times New Roman"/>
                <w:sz w:val="20"/>
                <w:szCs w:val="20"/>
                <w:lang w:val="es-AR"/>
              </w:rPr>
              <w:t>EI</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7368D" w:rsidRPr="004C02D5" w:rsidRDefault="00BC04C1" w:rsidP="00F7368D">
            <w:pPr>
              <w:pStyle w:val="TimesNewRoman10pt"/>
              <w:jc w:val="center"/>
              <w:rPr>
                <w:rFonts w:asciiTheme="minorHAnsi" w:hAnsiTheme="minorHAnsi" w:cs="Times New Roman"/>
                <w:sz w:val="20"/>
                <w:szCs w:val="20"/>
                <w:lang w:val="es-AR"/>
              </w:rPr>
            </w:pPr>
            <w:r>
              <w:rPr>
                <w:rFonts w:asciiTheme="minorHAnsi" w:hAnsiTheme="minorHAnsi" w:cs="Times New Roman"/>
                <w:sz w:val="20"/>
                <w:szCs w:val="20"/>
                <w:lang w:val="es-AR"/>
              </w:rPr>
              <w:t>INFD</w:t>
            </w:r>
          </w:p>
        </w:tc>
      </w:tr>
      <w:tr w:rsidR="00F7368D" w:rsidRPr="004C02D5" w:rsidTr="00F7368D">
        <w:trPr>
          <w:trHeight w:val="684"/>
        </w:trPr>
        <w:tc>
          <w:tcPr>
            <w:tcW w:w="1520" w:type="dxa"/>
            <w:vMerge/>
            <w:tcBorders>
              <w:top w:val="single" w:sz="4" w:space="0" w:color="auto"/>
              <w:left w:val="single" w:sz="4" w:space="0" w:color="auto"/>
              <w:bottom w:val="single" w:sz="4" w:space="0" w:color="auto"/>
              <w:right w:val="single" w:sz="4" w:space="0" w:color="auto"/>
            </w:tcBorders>
            <w:shd w:val="clear" w:color="auto" w:fill="auto"/>
          </w:tcPr>
          <w:p w:rsidR="00F7368D" w:rsidRPr="004C02D5" w:rsidRDefault="00F7368D" w:rsidP="00F7368D">
            <w:pPr>
              <w:pStyle w:val="TimesNewRoman10pt"/>
              <w:rPr>
                <w:rFonts w:asciiTheme="minorHAnsi" w:hAnsiTheme="minorHAnsi" w:cs="Times New Roman"/>
                <w:sz w:val="20"/>
                <w:szCs w:val="20"/>
                <w:lang w:val="es-AR"/>
              </w:rPr>
            </w:pPr>
          </w:p>
        </w:tc>
        <w:tc>
          <w:tcPr>
            <w:tcW w:w="5194" w:type="dxa"/>
            <w:tcBorders>
              <w:top w:val="single" w:sz="4" w:space="0" w:color="auto"/>
              <w:left w:val="single" w:sz="4" w:space="0" w:color="auto"/>
              <w:bottom w:val="single" w:sz="4" w:space="0" w:color="auto"/>
              <w:right w:val="single" w:sz="4" w:space="0" w:color="auto"/>
            </w:tcBorders>
            <w:shd w:val="clear" w:color="auto" w:fill="auto"/>
            <w:vAlign w:val="center"/>
          </w:tcPr>
          <w:p w:rsidR="00F7368D" w:rsidRPr="004C02D5" w:rsidRDefault="00FD7D85" w:rsidP="00F7368D">
            <w:pPr>
              <w:pStyle w:val="TimesNewRoman10pt"/>
              <w:spacing w:before="120" w:after="120"/>
              <w:rPr>
                <w:rFonts w:asciiTheme="minorHAnsi" w:hAnsiTheme="minorHAnsi" w:cs="Times New Roman"/>
                <w:sz w:val="20"/>
                <w:szCs w:val="20"/>
                <w:lang w:val="es-AR"/>
              </w:rPr>
            </w:pPr>
            <w:r>
              <w:rPr>
                <w:rFonts w:asciiTheme="minorHAnsi" w:hAnsiTheme="minorHAnsi" w:cs="Times New Roman"/>
                <w:sz w:val="20"/>
                <w:szCs w:val="20"/>
                <w:lang w:val="es-AR"/>
              </w:rPr>
              <w:t>2</w:t>
            </w:r>
            <w:r w:rsidR="00F7368D" w:rsidRPr="004C02D5">
              <w:rPr>
                <w:rFonts w:asciiTheme="minorHAnsi" w:hAnsiTheme="minorHAnsi" w:cs="Times New Roman"/>
                <w:sz w:val="20"/>
                <w:szCs w:val="20"/>
                <w:lang w:val="es-AR"/>
              </w:rPr>
              <w:t>. Desarrollo de un tablero de control para la gestión integral del Plan Tres Mil Jardines.</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7368D" w:rsidRPr="004C02D5" w:rsidDel="00BD408A" w:rsidRDefault="00F7368D" w:rsidP="00F7368D">
            <w:pPr>
              <w:pStyle w:val="TimesNewRoman10pt"/>
              <w:jc w:val="center"/>
              <w:rPr>
                <w:rFonts w:asciiTheme="minorHAnsi" w:hAnsiTheme="minorHAnsi" w:cs="Times New Roman"/>
                <w:sz w:val="20"/>
                <w:szCs w:val="20"/>
                <w:lang w:val="es-AR"/>
              </w:rPr>
            </w:pPr>
            <w:r w:rsidRPr="004C02D5">
              <w:rPr>
                <w:rFonts w:asciiTheme="minorHAnsi" w:hAnsiTheme="minorHAnsi" w:cs="Times New Roman"/>
                <w:sz w:val="20"/>
                <w:szCs w:val="20"/>
                <w:lang w:val="es-AR"/>
              </w:rPr>
              <w:t>DNP</w:t>
            </w:r>
            <w:r>
              <w:rPr>
                <w:rFonts w:asciiTheme="minorHAnsi" w:hAnsiTheme="minorHAnsi" w:cs="Times New Roman"/>
                <w:sz w:val="20"/>
                <w:szCs w:val="20"/>
                <w:lang w:val="es-AR"/>
              </w:rPr>
              <w:t>PE</w:t>
            </w:r>
          </w:p>
        </w:tc>
        <w:tc>
          <w:tcPr>
            <w:tcW w:w="971" w:type="dxa"/>
            <w:tcBorders>
              <w:top w:val="single" w:sz="4" w:space="0" w:color="auto"/>
              <w:left w:val="single" w:sz="4" w:space="0" w:color="auto"/>
              <w:bottom w:val="single" w:sz="4" w:space="0" w:color="auto"/>
              <w:right w:val="single" w:sz="4" w:space="0" w:color="auto"/>
            </w:tcBorders>
            <w:shd w:val="clear" w:color="auto" w:fill="auto"/>
            <w:vAlign w:val="center"/>
          </w:tcPr>
          <w:p w:rsidR="00F7368D" w:rsidRPr="004C02D5" w:rsidRDefault="00F7368D" w:rsidP="00F7368D">
            <w:pPr>
              <w:pStyle w:val="TimesNewRoman10pt"/>
              <w:jc w:val="center"/>
              <w:rPr>
                <w:rFonts w:asciiTheme="minorHAnsi" w:hAnsiTheme="minorHAnsi" w:cs="Times New Roman"/>
                <w:sz w:val="20"/>
                <w:szCs w:val="20"/>
                <w:lang w:val="es-AR"/>
              </w:rPr>
            </w:pPr>
            <w:r w:rsidRPr="004C02D5">
              <w:rPr>
                <w:rFonts w:asciiTheme="minorHAnsi" w:hAnsiTheme="minorHAnsi" w:cs="Times New Roman"/>
                <w:sz w:val="20"/>
                <w:szCs w:val="20"/>
                <w:lang w:val="es-AR"/>
              </w:rPr>
              <w:t>SICE</w:t>
            </w:r>
          </w:p>
        </w:tc>
      </w:tr>
      <w:tr w:rsidR="00F7368D" w:rsidRPr="004C02D5" w:rsidTr="00F7368D">
        <w:trPr>
          <w:cantSplit/>
          <w:trHeight w:val="411"/>
        </w:trPr>
        <w:tc>
          <w:tcPr>
            <w:tcW w:w="8678" w:type="dxa"/>
            <w:gridSpan w:val="4"/>
            <w:tcBorders>
              <w:top w:val="single" w:sz="4" w:space="0" w:color="auto"/>
              <w:left w:val="single" w:sz="4" w:space="0" w:color="auto"/>
              <w:bottom w:val="single" w:sz="4" w:space="0" w:color="auto"/>
              <w:right w:val="single" w:sz="4" w:space="0" w:color="auto"/>
            </w:tcBorders>
            <w:shd w:val="clear" w:color="auto" w:fill="000000" w:themeFill="text1"/>
            <w:vAlign w:val="center"/>
          </w:tcPr>
          <w:p w:rsidR="00F7368D" w:rsidRPr="004C02D5" w:rsidRDefault="00F7368D" w:rsidP="00F7368D">
            <w:pPr>
              <w:pStyle w:val="TimesNewRoman10pt"/>
              <w:rPr>
                <w:rFonts w:asciiTheme="minorHAnsi" w:hAnsiTheme="minorHAnsi" w:cs="Times New Roman"/>
                <w:b/>
                <w:sz w:val="20"/>
                <w:szCs w:val="20"/>
                <w:lang w:val="es-AR"/>
              </w:rPr>
            </w:pPr>
            <w:r w:rsidRPr="004C02D5">
              <w:rPr>
                <w:rFonts w:asciiTheme="minorHAnsi" w:hAnsiTheme="minorHAnsi" w:cs="Times New Roman"/>
                <w:b/>
                <w:sz w:val="20"/>
                <w:szCs w:val="20"/>
                <w:lang w:val="es-AR"/>
              </w:rPr>
              <w:t xml:space="preserve">Subcomponente </w:t>
            </w:r>
            <w:r w:rsidRPr="004C02D5">
              <w:rPr>
                <w:rFonts w:asciiTheme="minorHAnsi" w:hAnsiTheme="minorHAnsi" w:cs="Times New Roman"/>
                <w:b/>
                <w:color w:val="FFFFFF"/>
                <w:sz w:val="20"/>
                <w:szCs w:val="20"/>
                <w:lang w:val="es-AR"/>
              </w:rPr>
              <w:t>2.3 –</w:t>
            </w:r>
            <w:r w:rsidRPr="004C02D5">
              <w:rPr>
                <w:rFonts w:asciiTheme="minorHAnsi" w:hAnsiTheme="minorHAnsi" w:cs="Times New Roman"/>
                <w:b/>
                <w:sz w:val="20"/>
                <w:szCs w:val="20"/>
                <w:lang w:val="es-AR"/>
              </w:rPr>
              <w:t>Evaluación y Monitoreo</w:t>
            </w:r>
          </w:p>
        </w:tc>
      </w:tr>
      <w:tr w:rsidR="00F7368D" w:rsidRPr="004C02D5" w:rsidTr="00F7368D">
        <w:trPr>
          <w:cantSplit/>
          <w:trHeight w:val="145"/>
        </w:trPr>
        <w:tc>
          <w:tcPr>
            <w:tcW w:w="1520" w:type="dxa"/>
            <w:tcBorders>
              <w:top w:val="single" w:sz="4" w:space="0" w:color="auto"/>
              <w:left w:val="single" w:sz="4" w:space="0" w:color="000000"/>
              <w:bottom w:val="single" w:sz="4" w:space="0" w:color="000000"/>
              <w:right w:val="single" w:sz="4" w:space="0" w:color="000000"/>
            </w:tcBorders>
            <w:shd w:val="clear" w:color="auto" w:fill="auto"/>
            <w:vAlign w:val="center"/>
          </w:tcPr>
          <w:p w:rsidR="00F7368D" w:rsidRPr="004C02D5" w:rsidRDefault="00F7368D" w:rsidP="00F7368D">
            <w:pPr>
              <w:pStyle w:val="TimesNewRoman10pt"/>
              <w:jc w:val="center"/>
              <w:rPr>
                <w:rFonts w:asciiTheme="minorHAnsi" w:hAnsiTheme="minorHAnsi" w:cs="Times New Roman"/>
                <w:sz w:val="20"/>
                <w:szCs w:val="20"/>
                <w:lang w:val="es-AR"/>
              </w:rPr>
            </w:pPr>
          </w:p>
          <w:p w:rsidR="00F7368D" w:rsidRPr="004C02D5" w:rsidRDefault="00F7368D" w:rsidP="00F7368D">
            <w:pPr>
              <w:pStyle w:val="TimesNewRoman10pt"/>
              <w:jc w:val="center"/>
              <w:rPr>
                <w:rFonts w:asciiTheme="minorHAnsi" w:hAnsiTheme="minorHAnsi" w:cs="Times New Roman"/>
                <w:sz w:val="20"/>
                <w:szCs w:val="20"/>
                <w:lang w:val="es-AR"/>
              </w:rPr>
            </w:pPr>
            <w:r w:rsidRPr="004C02D5">
              <w:rPr>
                <w:rFonts w:asciiTheme="minorHAnsi" w:hAnsiTheme="minorHAnsi" w:cs="Times New Roman"/>
                <w:sz w:val="20"/>
                <w:szCs w:val="20"/>
                <w:lang w:val="es-AR"/>
              </w:rPr>
              <w:t>Acciones</w:t>
            </w:r>
          </w:p>
        </w:tc>
        <w:tc>
          <w:tcPr>
            <w:tcW w:w="5194" w:type="dxa"/>
            <w:tcBorders>
              <w:top w:val="single" w:sz="4" w:space="0" w:color="auto"/>
              <w:left w:val="single" w:sz="4" w:space="0" w:color="000000"/>
              <w:bottom w:val="single" w:sz="4" w:space="0" w:color="000000"/>
              <w:right w:val="single" w:sz="4" w:space="0" w:color="000000"/>
            </w:tcBorders>
            <w:shd w:val="clear" w:color="auto" w:fill="auto"/>
          </w:tcPr>
          <w:p w:rsidR="00B75F78" w:rsidRDefault="00F7368D">
            <w:pPr>
              <w:pStyle w:val="TimesNewRoman10pt"/>
              <w:spacing w:before="120" w:after="120"/>
              <w:jc w:val="both"/>
              <w:rPr>
                <w:rFonts w:asciiTheme="minorHAnsi" w:hAnsiTheme="minorHAnsi" w:cs="Times New Roman"/>
                <w:sz w:val="20"/>
                <w:szCs w:val="20"/>
                <w:lang w:val="es-AR"/>
              </w:rPr>
            </w:pPr>
            <w:r w:rsidRPr="004C02D5">
              <w:rPr>
                <w:rFonts w:asciiTheme="minorHAnsi" w:hAnsiTheme="minorHAnsi" w:cs="Times New Roman"/>
                <w:sz w:val="20"/>
                <w:szCs w:val="20"/>
                <w:lang w:val="es-AR"/>
              </w:rPr>
              <w:t>1</w:t>
            </w:r>
            <w:r w:rsidR="00795D5F">
              <w:rPr>
                <w:rFonts w:asciiTheme="minorHAnsi" w:hAnsiTheme="minorHAnsi" w:cs="Times New Roman"/>
                <w:sz w:val="20"/>
                <w:szCs w:val="20"/>
                <w:lang w:val="es-AR"/>
              </w:rPr>
              <w:t xml:space="preserve">. </w:t>
            </w:r>
            <w:r w:rsidR="008A5ECD" w:rsidRPr="00F8618A">
              <w:rPr>
                <w:rFonts w:ascii="Calibri" w:hAnsi="Calibri" w:cs="Calibri"/>
                <w:kern w:val="0"/>
                <w:sz w:val="20"/>
                <w:szCs w:val="20"/>
                <w:lang w:val="es-UY" w:eastAsia="es-ES"/>
              </w:rPr>
              <w:t>Diseño e implementación de una evaluación cuasiexperimental que medirá tanto el impacto de la construcción de nuevos jardines en la matrícula de educación inicial (3-5</w:t>
            </w:r>
            <w:r w:rsidR="009743BC">
              <w:rPr>
                <w:rFonts w:ascii="Calibri" w:hAnsi="Calibri" w:cs="Calibri"/>
                <w:kern w:val="0"/>
                <w:sz w:val="20"/>
                <w:szCs w:val="20"/>
                <w:lang w:val="es-UY" w:eastAsia="es-ES"/>
              </w:rPr>
              <w:t xml:space="preserve"> </w:t>
            </w:r>
            <w:r w:rsidR="008A5ECD" w:rsidRPr="00F8618A">
              <w:rPr>
                <w:rFonts w:ascii="Calibri" w:hAnsi="Calibri" w:cs="Calibri"/>
                <w:kern w:val="0"/>
                <w:sz w:val="20"/>
                <w:szCs w:val="20"/>
                <w:lang w:val="es-UY" w:eastAsia="es-ES"/>
              </w:rPr>
              <w:t>años) como el impacto del fortalecimiento de la gestión escolar en la mejora de los procesos de aprendizaje y enseñanza.</w:t>
            </w:r>
          </w:p>
          <w:p w:rsidR="00F7368D" w:rsidRPr="004C02D5" w:rsidRDefault="00F7368D" w:rsidP="00F7368D">
            <w:pPr>
              <w:pStyle w:val="TimesNewRoman10pt"/>
              <w:spacing w:before="120" w:after="120"/>
              <w:rPr>
                <w:rFonts w:asciiTheme="minorHAnsi" w:hAnsiTheme="minorHAnsi" w:cs="Times New Roman"/>
                <w:sz w:val="20"/>
                <w:szCs w:val="20"/>
                <w:lang w:val="es-AR"/>
              </w:rPr>
            </w:pPr>
            <w:r w:rsidRPr="004C02D5">
              <w:rPr>
                <w:rFonts w:asciiTheme="minorHAnsi" w:hAnsiTheme="minorHAnsi" w:cs="Times New Roman"/>
                <w:sz w:val="20"/>
                <w:szCs w:val="20"/>
                <w:lang w:val="es-AR"/>
              </w:rPr>
              <w:t>2.</w:t>
            </w:r>
            <w:del w:id="84" w:author="Laura" w:date="2020-08-05T11:53:00Z">
              <w:r w:rsidR="00795D5F">
                <w:rPr>
                  <w:rFonts w:asciiTheme="minorHAnsi" w:hAnsiTheme="minorHAnsi" w:cs="Times New Roman"/>
                  <w:sz w:val="20"/>
                  <w:szCs w:val="20"/>
                  <w:lang w:val="es-AR"/>
                </w:rPr>
                <w:delText xml:space="preserve"> </w:delText>
              </w:r>
            </w:del>
            <w:r w:rsidR="008A5ECD">
              <w:rPr>
                <w:rFonts w:asciiTheme="minorHAnsi" w:hAnsiTheme="minorHAnsi" w:cs="Times New Roman"/>
                <w:sz w:val="20"/>
                <w:szCs w:val="20"/>
                <w:lang w:val="es-AR"/>
              </w:rPr>
              <w:t>Diseño e</w:t>
            </w:r>
            <w:r w:rsidR="00F8618A">
              <w:rPr>
                <w:rFonts w:asciiTheme="minorHAnsi" w:hAnsiTheme="minorHAnsi" w:cs="Times New Roman"/>
                <w:sz w:val="20"/>
                <w:szCs w:val="20"/>
                <w:lang w:val="es-AR"/>
              </w:rPr>
              <w:t xml:space="preserve"> </w:t>
            </w:r>
            <w:r w:rsidR="008A5ECD">
              <w:rPr>
                <w:rFonts w:asciiTheme="minorHAnsi" w:hAnsiTheme="minorHAnsi" w:cs="Times New Roman"/>
                <w:sz w:val="20"/>
                <w:szCs w:val="20"/>
                <w:lang w:val="es-AR"/>
              </w:rPr>
              <w:t>i</w:t>
            </w:r>
            <w:r w:rsidRPr="004C02D5">
              <w:rPr>
                <w:rFonts w:asciiTheme="minorHAnsi" w:hAnsiTheme="minorHAnsi" w:cs="Times New Roman"/>
                <w:sz w:val="20"/>
                <w:szCs w:val="20"/>
                <w:lang w:val="es-AR"/>
              </w:rPr>
              <w:t xml:space="preserve">mplementación de una evaluación de la calidad de los </w:t>
            </w:r>
            <w:r w:rsidR="00F51BAD">
              <w:rPr>
                <w:rFonts w:asciiTheme="minorHAnsi" w:hAnsiTheme="minorHAnsi" w:cs="Times New Roman"/>
                <w:sz w:val="20"/>
                <w:szCs w:val="20"/>
                <w:lang w:val="es-AR"/>
              </w:rPr>
              <w:t>insumos de educación inicial en jardines beneficiarios</w:t>
            </w:r>
            <w:r w:rsidRPr="004C02D5">
              <w:rPr>
                <w:rFonts w:asciiTheme="minorHAnsi" w:hAnsiTheme="minorHAnsi" w:cs="Times New Roman"/>
                <w:sz w:val="20"/>
                <w:szCs w:val="20"/>
                <w:lang w:val="es-AR"/>
              </w:rPr>
              <w:t>.</w:t>
            </w:r>
          </w:p>
          <w:p w:rsidR="00F7368D" w:rsidRPr="008B7EDB" w:rsidRDefault="00F7368D" w:rsidP="00F51BAD">
            <w:pPr>
              <w:pStyle w:val="TimesNewRoman10pt"/>
              <w:spacing w:before="120" w:after="120"/>
              <w:rPr>
                <w:rFonts w:asciiTheme="minorHAnsi" w:hAnsiTheme="minorHAnsi" w:cs="Times New Roman"/>
                <w:sz w:val="20"/>
                <w:szCs w:val="20"/>
                <w:lang w:val="es-AR"/>
              </w:rPr>
            </w:pPr>
            <w:r w:rsidRPr="004C02D5">
              <w:rPr>
                <w:rFonts w:asciiTheme="minorHAnsi" w:hAnsiTheme="minorHAnsi" w:cs="Times New Roman"/>
                <w:sz w:val="20"/>
                <w:szCs w:val="20"/>
                <w:lang w:val="es-AR"/>
              </w:rPr>
              <w:t>3</w:t>
            </w:r>
            <w:r w:rsidRPr="008B7EDB">
              <w:rPr>
                <w:rFonts w:asciiTheme="minorHAnsi" w:hAnsiTheme="minorHAnsi" w:cs="Times New Roman"/>
                <w:sz w:val="20"/>
                <w:szCs w:val="20"/>
                <w:lang w:val="es-AR"/>
              </w:rPr>
              <w:t>. La evaluación de proceso</w:t>
            </w:r>
            <w:r w:rsidR="00F51BAD">
              <w:rPr>
                <w:rFonts w:asciiTheme="minorHAnsi" w:hAnsiTheme="minorHAnsi" w:cs="Times New Roman"/>
                <w:sz w:val="20"/>
                <w:szCs w:val="20"/>
                <w:lang w:val="es-AR"/>
              </w:rPr>
              <w:t>s de la expansión de cobertura</w:t>
            </w:r>
            <w:r>
              <w:rPr>
                <w:rFonts w:asciiTheme="minorHAnsi" w:hAnsiTheme="minorHAnsi" w:cs="Times New Roman"/>
                <w:sz w:val="20"/>
                <w:szCs w:val="20"/>
                <w:lang w:val="es-AR"/>
              </w:rPr>
              <w:t>.</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F7368D" w:rsidRPr="00C8150B" w:rsidRDefault="00BC04C1" w:rsidP="00F7368D">
            <w:pPr>
              <w:pStyle w:val="TimesNewRoman10pt"/>
              <w:jc w:val="center"/>
              <w:rPr>
                <w:rFonts w:asciiTheme="minorHAnsi" w:hAnsiTheme="minorHAnsi" w:cs="Times New Roman"/>
                <w:sz w:val="20"/>
                <w:szCs w:val="20"/>
                <w:lang w:val="es-AR"/>
              </w:rPr>
            </w:pPr>
            <w:r>
              <w:rPr>
                <w:rFonts w:asciiTheme="minorHAnsi" w:hAnsiTheme="minorHAnsi" w:cs="Times New Roman"/>
                <w:sz w:val="20"/>
                <w:szCs w:val="20"/>
                <w:lang w:val="es-AR"/>
              </w:rPr>
              <w:t>DNE</w:t>
            </w:r>
            <w:r w:rsidR="00745BFF">
              <w:rPr>
                <w:rFonts w:asciiTheme="minorHAnsi" w:hAnsiTheme="minorHAnsi" w:cs="Times New Roman"/>
                <w:sz w:val="20"/>
                <w:szCs w:val="20"/>
                <w:lang w:val="es-AR"/>
              </w:rPr>
              <w:t>CEE</w:t>
            </w:r>
          </w:p>
        </w:tc>
        <w:tc>
          <w:tcPr>
            <w:tcW w:w="971" w:type="dxa"/>
            <w:tcBorders>
              <w:top w:val="single" w:sz="4" w:space="0" w:color="auto"/>
              <w:left w:val="single" w:sz="4" w:space="0" w:color="000000"/>
              <w:bottom w:val="single" w:sz="4" w:space="0" w:color="000000"/>
              <w:right w:val="single" w:sz="4" w:space="0" w:color="000000"/>
            </w:tcBorders>
            <w:shd w:val="clear" w:color="auto" w:fill="auto"/>
            <w:vAlign w:val="center"/>
          </w:tcPr>
          <w:p w:rsidR="00F7368D" w:rsidRPr="00C8150B" w:rsidRDefault="00386305" w:rsidP="00F7368D">
            <w:pPr>
              <w:pStyle w:val="TimesNewRoman10pt"/>
              <w:jc w:val="center"/>
              <w:rPr>
                <w:rFonts w:asciiTheme="minorHAnsi" w:hAnsiTheme="minorHAnsi" w:cs="Times New Roman"/>
                <w:sz w:val="20"/>
                <w:szCs w:val="20"/>
                <w:lang w:val="es-AR"/>
              </w:rPr>
            </w:pPr>
            <w:r>
              <w:rPr>
                <w:rFonts w:asciiTheme="minorHAnsi" w:hAnsiTheme="minorHAnsi" w:cs="Times New Roman"/>
                <w:sz w:val="20"/>
                <w:szCs w:val="20"/>
                <w:lang w:val="es-AR"/>
              </w:rPr>
              <w:t>SEIE</w:t>
            </w:r>
          </w:p>
        </w:tc>
      </w:tr>
      <w:tr w:rsidR="00F7368D" w:rsidRPr="004C02D5" w:rsidTr="00F7368D">
        <w:trPr>
          <w:cantSplit/>
          <w:trHeight w:val="431"/>
        </w:trPr>
        <w:tc>
          <w:tcPr>
            <w:tcW w:w="8678" w:type="dxa"/>
            <w:gridSpan w:val="4"/>
            <w:tcBorders>
              <w:top w:val="single" w:sz="4" w:space="0" w:color="000000"/>
              <w:left w:val="single" w:sz="4" w:space="0" w:color="000000"/>
              <w:bottom w:val="single" w:sz="4" w:space="0" w:color="000000"/>
              <w:right w:val="single" w:sz="4" w:space="0" w:color="000000"/>
            </w:tcBorders>
            <w:shd w:val="clear" w:color="auto" w:fill="000000"/>
            <w:vAlign w:val="center"/>
          </w:tcPr>
          <w:p w:rsidR="00F7368D" w:rsidRPr="004C02D5" w:rsidRDefault="00F7368D" w:rsidP="00F7368D">
            <w:pPr>
              <w:pStyle w:val="TimesNewRoman10pt"/>
              <w:rPr>
                <w:rFonts w:asciiTheme="minorHAnsi" w:hAnsiTheme="minorHAnsi" w:cs="Times New Roman"/>
                <w:b/>
                <w:color w:val="FFFFFF" w:themeColor="background1"/>
                <w:sz w:val="20"/>
                <w:szCs w:val="20"/>
                <w:lang w:val="es-AR"/>
              </w:rPr>
            </w:pPr>
            <w:r w:rsidRPr="004C02D5">
              <w:rPr>
                <w:rFonts w:asciiTheme="minorHAnsi" w:hAnsiTheme="minorHAnsi" w:cs="Times New Roman"/>
                <w:b/>
                <w:color w:val="FFFFFF" w:themeColor="background1"/>
                <w:sz w:val="20"/>
                <w:szCs w:val="20"/>
                <w:lang w:val="es-AR"/>
              </w:rPr>
              <w:t>Administración y auditoría</w:t>
            </w:r>
          </w:p>
        </w:tc>
      </w:tr>
      <w:tr w:rsidR="00F7368D" w:rsidRPr="004C02D5" w:rsidTr="00F7368D">
        <w:trPr>
          <w:cantSplit/>
          <w:trHeight w:val="525"/>
        </w:trPr>
        <w:tc>
          <w:tcPr>
            <w:tcW w:w="1520" w:type="dxa"/>
            <w:vMerge w:val="restart"/>
            <w:tcBorders>
              <w:top w:val="single" w:sz="4" w:space="0" w:color="000000"/>
              <w:left w:val="single" w:sz="4" w:space="0" w:color="000000"/>
              <w:right w:val="single" w:sz="4" w:space="0" w:color="000000"/>
            </w:tcBorders>
            <w:shd w:val="clear" w:color="auto" w:fill="auto"/>
            <w:vAlign w:val="center"/>
          </w:tcPr>
          <w:p w:rsidR="00F7368D" w:rsidRPr="004C02D5" w:rsidRDefault="00F7368D" w:rsidP="00F7368D">
            <w:pPr>
              <w:pStyle w:val="TimesNewRoman10pt"/>
              <w:jc w:val="center"/>
              <w:rPr>
                <w:rFonts w:asciiTheme="minorHAnsi" w:hAnsiTheme="minorHAnsi" w:cs="Times New Roman"/>
                <w:color w:val="000000"/>
                <w:sz w:val="20"/>
                <w:szCs w:val="20"/>
                <w:lang w:val="es-AR" w:eastAsia="es-ES"/>
              </w:rPr>
            </w:pPr>
            <w:r>
              <w:rPr>
                <w:rFonts w:asciiTheme="minorHAnsi" w:hAnsiTheme="minorHAnsi" w:cs="Times New Roman"/>
                <w:color w:val="000000"/>
                <w:sz w:val="20"/>
                <w:szCs w:val="20"/>
                <w:lang w:val="es-AR"/>
              </w:rPr>
              <w:t>Administración</w:t>
            </w:r>
            <w:r w:rsidRPr="004C02D5">
              <w:rPr>
                <w:rFonts w:asciiTheme="minorHAnsi" w:hAnsiTheme="minorHAnsi" w:cs="Times New Roman"/>
                <w:color w:val="000000"/>
                <w:sz w:val="20"/>
                <w:szCs w:val="20"/>
                <w:lang w:val="es-AR"/>
              </w:rPr>
              <w:t>, y auditoría</w:t>
            </w:r>
          </w:p>
        </w:tc>
        <w:tc>
          <w:tcPr>
            <w:tcW w:w="5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68D" w:rsidRPr="004C02D5" w:rsidRDefault="00F7368D" w:rsidP="00F7368D">
            <w:pPr>
              <w:pStyle w:val="TimesNewRoman10pt"/>
              <w:rPr>
                <w:rFonts w:asciiTheme="minorHAnsi" w:hAnsiTheme="minorHAnsi" w:cs="Times New Roman"/>
                <w:sz w:val="20"/>
                <w:szCs w:val="20"/>
                <w:lang w:val="es-AR"/>
              </w:rPr>
            </w:pPr>
            <w:r w:rsidRPr="004C02D5">
              <w:rPr>
                <w:rFonts w:asciiTheme="minorHAnsi" w:hAnsiTheme="minorHAnsi" w:cs="Times New Roman"/>
                <w:color w:val="000000"/>
                <w:sz w:val="20"/>
                <w:szCs w:val="20"/>
                <w:lang w:val="es-AR" w:eastAsia="es-ES"/>
              </w:rPr>
              <w:t>1. Administración</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68D" w:rsidRPr="004C02D5" w:rsidRDefault="00F7368D" w:rsidP="00F7368D">
            <w:pPr>
              <w:pStyle w:val="TimesNewRoman10pt"/>
              <w:jc w:val="center"/>
              <w:rPr>
                <w:rFonts w:asciiTheme="minorHAnsi" w:hAnsiTheme="minorHAnsi" w:cs="Times New Roman"/>
                <w:sz w:val="20"/>
                <w:szCs w:val="20"/>
                <w:lang w:val="es-AR"/>
              </w:rPr>
            </w:pPr>
            <w:r>
              <w:rPr>
                <w:rFonts w:asciiTheme="minorHAnsi" w:hAnsiTheme="minorHAnsi" w:cs="Times New Roman"/>
                <w:sz w:val="20"/>
                <w:szCs w:val="20"/>
                <w:lang w:val="es-AR"/>
              </w:rPr>
              <w:t>DGPPSE</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68D" w:rsidRPr="004C02D5" w:rsidRDefault="00F7368D" w:rsidP="00BC04C1">
            <w:pPr>
              <w:pStyle w:val="TimesNewRoman10pt"/>
              <w:jc w:val="center"/>
              <w:rPr>
                <w:rFonts w:asciiTheme="minorHAnsi" w:hAnsiTheme="minorHAnsi" w:cs="Times New Roman"/>
                <w:sz w:val="20"/>
                <w:szCs w:val="20"/>
                <w:lang w:val="es-AR"/>
              </w:rPr>
            </w:pPr>
            <w:r w:rsidRPr="004C02D5">
              <w:rPr>
                <w:rFonts w:asciiTheme="minorHAnsi" w:hAnsiTheme="minorHAnsi" w:cs="Times New Roman"/>
                <w:sz w:val="20"/>
                <w:szCs w:val="20"/>
                <w:lang w:val="es-AR"/>
              </w:rPr>
              <w:t>SS</w:t>
            </w:r>
            <w:r w:rsidR="00BC04C1">
              <w:rPr>
                <w:rFonts w:asciiTheme="minorHAnsi" w:hAnsiTheme="minorHAnsi" w:cs="Times New Roman"/>
                <w:sz w:val="20"/>
                <w:szCs w:val="20"/>
                <w:lang w:val="es-AR"/>
              </w:rPr>
              <w:t>G</w:t>
            </w:r>
            <w:r w:rsidRPr="004C02D5">
              <w:rPr>
                <w:rFonts w:asciiTheme="minorHAnsi" w:hAnsiTheme="minorHAnsi" w:cs="Times New Roman"/>
                <w:sz w:val="20"/>
                <w:szCs w:val="20"/>
                <w:lang w:val="es-AR"/>
              </w:rPr>
              <w:t>A</w:t>
            </w:r>
          </w:p>
        </w:tc>
      </w:tr>
      <w:tr w:rsidR="00F7368D" w:rsidRPr="004C02D5" w:rsidTr="00F7368D">
        <w:trPr>
          <w:trHeight w:val="486"/>
        </w:trPr>
        <w:tc>
          <w:tcPr>
            <w:tcW w:w="1520" w:type="dxa"/>
            <w:vMerge/>
            <w:tcBorders>
              <w:left w:val="single" w:sz="4" w:space="0" w:color="000000"/>
              <w:bottom w:val="single" w:sz="4" w:space="0" w:color="000000"/>
              <w:right w:val="single" w:sz="4" w:space="0" w:color="000000"/>
            </w:tcBorders>
            <w:shd w:val="clear" w:color="auto" w:fill="auto"/>
          </w:tcPr>
          <w:p w:rsidR="00F7368D" w:rsidRPr="004C02D5" w:rsidRDefault="00F7368D" w:rsidP="00F7368D">
            <w:pPr>
              <w:pStyle w:val="TimesNewRoman10pt"/>
              <w:ind w:left="176"/>
              <w:rPr>
                <w:rFonts w:asciiTheme="minorHAnsi" w:hAnsiTheme="minorHAnsi" w:cs="Times New Roman"/>
                <w:sz w:val="20"/>
                <w:szCs w:val="20"/>
                <w:lang w:val="es-AR"/>
              </w:rPr>
            </w:pPr>
          </w:p>
        </w:tc>
        <w:tc>
          <w:tcPr>
            <w:tcW w:w="5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68D" w:rsidRPr="004C02D5" w:rsidRDefault="00F7368D" w:rsidP="00F7368D">
            <w:pPr>
              <w:pStyle w:val="TimesNewRoman10pt"/>
              <w:rPr>
                <w:rFonts w:asciiTheme="minorHAnsi" w:hAnsiTheme="minorHAnsi" w:cs="Times New Roman"/>
                <w:sz w:val="20"/>
                <w:szCs w:val="20"/>
                <w:lang w:val="es-AR"/>
              </w:rPr>
            </w:pPr>
            <w:r w:rsidRPr="004C02D5">
              <w:rPr>
                <w:rFonts w:asciiTheme="minorHAnsi" w:hAnsiTheme="minorHAnsi" w:cs="Times New Roman"/>
                <w:sz w:val="20"/>
                <w:szCs w:val="20"/>
                <w:lang w:val="es-AR"/>
              </w:rPr>
              <w:t>2. Auditoría externa</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68D" w:rsidRPr="004C02D5" w:rsidRDefault="00F7368D" w:rsidP="00F7368D">
            <w:pPr>
              <w:pStyle w:val="TimesNewRoman10pt"/>
              <w:jc w:val="center"/>
              <w:rPr>
                <w:rFonts w:asciiTheme="minorHAnsi" w:hAnsiTheme="minorHAnsi" w:cs="Times New Roman"/>
                <w:sz w:val="20"/>
                <w:szCs w:val="20"/>
                <w:lang w:val="es-AR"/>
              </w:rPr>
            </w:pPr>
            <w:r>
              <w:rPr>
                <w:rFonts w:asciiTheme="minorHAnsi" w:hAnsiTheme="minorHAnsi" w:cs="Times New Roman"/>
                <w:sz w:val="20"/>
                <w:szCs w:val="20"/>
                <w:lang w:val="es-AR"/>
              </w:rPr>
              <w:t>DGPPSE</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68D" w:rsidRPr="004C02D5" w:rsidRDefault="00F7368D" w:rsidP="00BC04C1">
            <w:pPr>
              <w:pStyle w:val="TimesNewRoman10pt"/>
              <w:jc w:val="center"/>
              <w:rPr>
                <w:rFonts w:asciiTheme="minorHAnsi" w:hAnsiTheme="minorHAnsi" w:cs="Times New Roman"/>
                <w:sz w:val="20"/>
                <w:szCs w:val="20"/>
                <w:lang w:val="es-AR"/>
              </w:rPr>
            </w:pPr>
            <w:r w:rsidRPr="004C02D5">
              <w:rPr>
                <w:rFonts w:asciiTheme="minorHAnsi" w:hAnsiTheme="minorHAnsi" w:cs="Times New Roman"/>
                <w:sz w:val="20"/>
                <w:szCs w:val="20"/>
                <w:lang w:val="es-AR"/>
              </w:rPr>
              <w:t>SS</w:t>
            </w:r>
            <w:r w:rsidR="00BC04C1">
              <w:rPr>
                <w:rFonts w:asciiTheme="minorHAnsi" w:hAnsiTheme="minorHAnsi" w:cs="Times New Roman"/>
                <w:sz w:val="20"/>
                <w:szCs w:val="20"/>
                <w:lang w:val="es-AR"/>
              </w:rPr>
              <w:t>G</w:t>
            </w:r>
            <w:r w:rsidRPr="004C02D5">
              <w:rPr>
                <w:rFonts w:asciiTheme="minorHAnsi" w:hAnsiTheme="minorHAnsi" w:cs="Times New Roman"/>
                <w:sz w:val="20"/>
                <w:szCs w:val="20"/>
                <w:lang w:val="es-AR"/>
              </w:rPr>
              <w:t>A</w:t>
            </w:r>
          </w:p>
        </w:tc>
      </w:tr>
    </w:tbl>
    <w:p w:rsidR="005A46BE" w:rsidRDefault="005A46BE" w:rsidP="005A46BE">
      <w:pPr>
        <w:pStyle w:val="Textoindependiente"/>
        <w:rPr>
          <w:lang w:val="es-AR"/>
        </w:rPr>
      </w:pPr>
      <w:bookmarkStart w:id="85" w:name="_Ref181513897"/>
    </w:p>
    <w:p w:rsidR="00ED658A" w:rsidRDefault="00ED658A" w:rsidP="005A46BE">
      <w:pPr>
        <w:pStyle w:val="Textoindependiente"/>
        <w:rPr>
          <w:lang w:val="es-AR"/>
        </w:rPr>
      </w:pPr>
    </w:p>
    <w:p w:rsidR="005315BB" w:rsidRDefault="005315BB">
      <w:pPr>
        <w:pStyle w:val="Textoindependiente"/>
        <w:rPr>
          <w:lang w:val="es-AR"/>
        </w:rPr>
      </w:pPr>
    </w:p>
    <w:p w:rsidR="00F7368D" w:rsidRPr="004C02D5" w:rsidRDefault="00F7368D" w:rsidP="007A1C00">
      <w:pPr>
        <w:pStyle w:val="Ttulo3"/>
        <w:numPr>
          <w:ilvl w:val="2"/>
          <w:numId w:val="7"/>
        </w:numPr>
        <w:spacing w:before="120" w:after="240" w:line="288" w:lineRule="auto"/>
        <w:ind w:left="426" w:hanging="426"/>
        <w:rPr>
          <w:sz w:val="24"/>
          <w:szCs w:val="24"/>
          <w:lang w:val="es-AR"/>
        </w:rPr>
      </w:pPr>
      <w:bookmarkStart w:id="86" w:name="_Toc47600799"/>
      <w:r w:rsidRPr="004C02D5">
        <w:rPr>
          <w:sz w:val="24"/>
          <w:szCs w:val="24"/>
          <w:lang w:val="es-AR"/>
        </w:rPr>
        <w:t>Esquema organizacional</w:t>
      </w:r>
      <w:bookmarkEnd w:id="86"/>
    </w:p>
    <w:p w:rsidR="00F7368D" w:rsidRDefault="00700FC4" w:rsidP="00F7368D">
      <w:pPr>
        <w:pStyle w:val="Paragraph"/>
        <w:numPr>
          <w:ilvl w:val="0"/>
          <w:numId w:val="0"/>
        </w:numPr>
        <w:spacing w:after="360"/>
        <w:ind w:left="352"/>
        <w:jc w:val="both"/>
        <w:rPr>
          <w:rFonts w:asciiTheme="minorHAnsi" w:hAnsiTheme="minorHAnsi" w:cs="Times New Roman"/>
          <w:lang w:val="es-AR"/>
        </w:rPr>
      </w:pPr>
      <w:bookmarkStart w:id="87" w:name="_La_UEC/DGUFI"/>
      <w:bookmarkEnd w:id="85"/>
      <w:bookmarkEnd w:id="87"/>
      <w:r w:rsidRPr="003B562D">
        <w:rPr>
          <w:rFonts w:asciiTheme="minorHAnsi" w:hAnsiTheme="minorHAnsi" w:cs="Times New Roman"/>
          <w:lang w:val="es-AR"/>
        </w:rPr>
        <w:t>La</w:t>
      </w:r>
      <w:r w:rsidR="00F7368D" w:rsidRPr="00292553">
        <w:rPr>
          <w:rFonts w:asciiTheme="minorHAnsi" w:hAnsiTheme="minorHAnsi" w:cs="Times New Roman"/>
          <w:lang w:val="es-AR"/>
        </w:rPr>
        <w:t xml:space="preserve"> estructura organizativa del ministerio que está directamente involucrad</w:t>
      </w:r>
      <w:r w:rsidR="00F7368D">
        <w:rPr>
          <w:rFonts w:asciiTheme="minorHAnsi" w:hAnsiTheme="minorHAnsi" w:cs="Times New Roman"/>
          <w:lang w:val="es-AR"/>
        </w:rPr>
        <w:t>a</w:t>
      </w:r>
      <w:r w:rsidR="00F7368D" w:rsidRPr="00292553">
        <w:rPr>
          <w:rFonts w:asciiTheme="minorHAnsi" w:hAnsiTheme="minorHAnsi" w:cs="Times New Roman"/>
          <w:lang w:val="es-AR"/>
        </w:rPr>
        <w:t xml:space="preserve"> en el Programa estará representada por el siguiente diagrama:</w:t>
      </w:r>
    </w:p>
    <w:p w:rsidR="005315BB" w:rsidRDefault="005315BB">
      <w:pPr>
        <w:pStyle w:val="Paragraph"/>
        <w:numPr>
          <w:ilvl w:val="0"/>
          <w:numId w:val="0"/>
        </w:numPr>
        <w:spacing w:after="360"/>
        <w:ind w:left="352"/>
        <w:jc w:val="both"/>
        <w:rPr>
          <w:rFonts w:asciiTheme="minorHAnsi" w:hAnsiTheme="minorHAnsi" w:cs="Times New Roman"/>
          <w:lang w:val="es-AR"/>
        </w:rPr>
      </w:pPr>
    </w:p>
    <w:p w:rsidR="005315BB" w:rsidRDefault="005315BB">
      <w:pPr>
        <w:pStyle w:val="Paragraph"/>
        <w:numPr>
          <w:ilvl w:val="0"/>
          <w:numId w:val="0"/>
        </w:numPr>
        <w:spacing w:after="360"/>
        <w:ind w:left="352"/>
        <w:jc w:val="both"/>
        <w:rPr>
          <w:rFonts w:asciiTheme="minorHAnsi" w:hAnsiTheme="minorHAnsi" w:cs="Times New Roman"/>
          <w:lang w:val="es-AR"/>
        </w:rPr>
      </w:pPr>
    </w:p>
    <w:p w:rsidR="00ED658A" w:rsidRDefault="00ED658A">
      <w:pPr>
        <w:suppressAutoHyphens w:val="0"/>
        <w:rPr>
          <w:rFonts w:asciiTheme="minorHAnsi" w:hAnsiTheme="minorHAnsi" w:cs="Times New Roman"/>
          <w:lang w:val="es-AR"/>
        </w:rPr>
        <w:sectPr w:rsidR="00ED658A" w:rsidSect="008644F9">
          <w:headerReference w:type="even" r:id="rId11"/>
          <w:headerReference w:type="default" r:id="rId12"/>
          <w:footerReference w:type="even" r:id="rId13"/>
          <w:footerReference w:type="default" r:id="rId14"/>
          <w:headerReference w:type="first" r:id="rId15"/>
          <w:footerReference w:type="first" r:id="rId16"/>
          <w:pgSz w:w="11907" w:h="16840" w:code="9"/>
          <w:pgMar w:top="1440" w:right="1616" w:bottom="992" w:left="1786" w:header="720" w:footer="720" w:gutter="0"/>
          <w:cols w:space="720"/>
          <w:docGrid w:linePitch="299" w:charSpace="4096"/>
        </w:sectPr>
      </w:pPr>
    </w:p>
    <w:p w:rsidR="004D7A87" w:rsidRDefault="007B5459">
      <w:pPr>
        <w:suppressAutoHyphens w:val="0"/>
        <w:rPr>
          <w:rFonts w:asciiTheme="minorHAnsi" w:hAnsiTheme="minorHAnsi" w:cs="Times New Roman"/>
          <w:lang w:val="es-AR"/>
        </w:rPr>
      </w:pPr>
      <w:r>
        <w:rPr>
          <w:rFonts w:asciiTheme="minorHAnsi" w:hAnsiTheme="minorHAnsi" w:cs="Times New Roman"/>
          <w:noProof/>
          <w:lang w:val="es-AR" w:eastAsia="es-AR"/>
        </w:rPr>
        <w:lastRenderedPageBreak/>
        <w:pict>
          <v:group id="Group 216" o:spid="_x0000_s1026" style="position:absolute;margin-left:46.8pt;margin-top:3.85pt;width:604.55pt;height:416.15pt;z-index:251660288" coordorigin="2204,1828" coordsize="11731,80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">
            <v:group id="Group 217" o:spid="_x0000_s1027" style="position:absolute;left:3341;top:1828;width:6835;height:3086" coordorigin="3299,1884" coordsize="6835,3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type id="_x0000_t32" coordsize="21600,21600" o:spt="32" o:oned="t" path="m,l21600,21600e" filled="f">
                <v:path arrowok="t" fillok="f" o:connecttype="none"/>
                <o:lock v:ext="edit" shapetype="t"/>
              </v:shapetype>
              <v:shape id="AutoShape 469" o:spid="_x0000_s1028" type="#_x0000_t32" style="position:absolute;left:10120;top:2875;width:5;height:1426;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"/>
              <v:group id="Group 219" o:spid="_x0000_s1029" style="position:absolute;left:6645;top:2875;width:1704;height:2095" coordorigin="7051,3569" coordsize="1704,2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AutoShape 220" o:spid="_x0000_s1030" type="#_x0000_t32" style="position:absolute;left:7915;top:3569;width:0;height:1342;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"/>
                <v:shapetype id="_x0000_t202" coordsize="21600,21600" o:spt="202" path="m,l,21600r21600,l21600,xe">
                  <v:stroke joinstyle="miter"/>
                  <v:path gradientshapeok="t" o:connecttype="rect"/>
                </v:shapetype>
                <v:shape id="Text Box 474" o:spid="_x0000_s1031" type="#_x0000_t202" style="position:absolute;left:7051;top:4922;width:1704;height:74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" fillcolor="#e5dfec [663]">
                  <v:textbox inset="0,0,0,0">
                    <w:txbxContent>
                      <w:p w:rsidR="00F91CFD" w:rsidRDefault="00F91CFD" w:rsidP="008644F9">
                        <w:pPr>
                          <w:pStyle w:val="Textodeglobo"/>
                          <w:pBdr>
                            <w:bottom w:val="single" w:sz="4" w:space="21" w:color="auto"/>
                          </w:pBdr>
                          <w:spacing w:before="40" w:after="60"/>
                          <w:jc w:val="center"/>
                          <w:rPr>
                            <w:rFonts w:ascii="Arial" w:hAnsi="Arial" w:cs="Arial"/>
                            <w:sz w:val="12"/>
                            <w:szCs w:val="12"/>
                          </w:rPr>
                        </w:pPr>
                        <w:r>
                          <w:rPr>
                            <w:b/>
                            <w:bCs/>
                            <w:lang w:val="es-MX"/>
                          </w:rPr>
                          <w:t>INF</w:t>
                        </w:r>
                        <w:r w:rsidRPr="002F4F84">
                          <w:rPr>
                            <w:b/>
                            <w:bCs/>
                            <w:lang w:val="es-MX"/>
                          </w:rPr>
                          <w:t>D</w:t>
                        </w:r>
                      </w:p>
                      <w:p w:rsidR="00F91CFD" w:rsidRPr="002F4F84" w:rsidRDefault="00F91CFD" w:rsidP="008644F9">
                        <w:pPr>
                          <w:pStyle w:val="Textodeglobo"/>
                          <w:pBdr>
                            <w:bottom w:val="single" w:sz="4" w:space="21" w:color="auto"/>
                          </w:pBdr>
                          <w:jc w:val="center"/>
                          <w:rPr>
                            <w:b/>
                            <w:bCs/>
                            <w:lang w:val="es-MX"/>
                          </w:rPr>
                        </w:pPr>
                        <w:r w:rsidRPr="00BD6E70">
                          <w:rPr>
                            <w:rFonts w:cs="Tahoma"/>
                            <w:sz w:val="14"/>
                            <w:szCs w:val="14"/>
                          </w:rPr>
                          <w:t>INSTITUTO NACIONAL DE FORMACIÓN DOCENTE</w:t>
                        </w:r>
                      </w:p>
                    </w:txbxContent>
                  </v:textbox>
                </v:shape>
              </v:group>
              <v:shape id="AutoShape 468" o:spid="_x0000_s1032" type="#_x0000_t32" style="position:absolute;left:3299;top:2862;width:6835;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"/>
              <v:group id="Group 223" o:spid="_x0000_s1033" style="position:absolute;left:6214;top:1884;width:2026;height:963" coordorigin="6620,2578" coordsize="2026,9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AutoShape 224" o:spid="_x0000_s1034" type="#_x0000_t32" style="position:absolute;left:7645;top:3285;width:1;height:25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"/>
                <v:shape id="Text Box 467" o:spid="_x0000_s1035" type="#_x0000_t202" style="position:absolute;left:6620;top:2578;width:2026;height:70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" fillcolor="#e5dfec [663]">
                  <v:textbox inset=".5mm,.5mm,.5mm,.5mm">
                    <w:txbxContent>
                      <w:p w:rsidR="00F91CFD" w:rsidRDefault="00F91CFD" w:rsidP="008644F9">
                        <w:pPr>
                          <w:pStyle w:val="Textodeglobo"/>
                          <w:jc w:val="center"/>
                          <w:rPr>
                            <w:b/>
                            <w:bCs/>
                            <w:lang w:val="es-MX"/>
                          </w:rPr>
                        </w:pPr>
                        <w:r>
                          <w:rPr>
                            <w:b/>
                            <w:bCs/>
                            <w:lang w:val="es-MX"/>
                          </w:rPr>
                          <w:t>ME</w:t>
                        </w:r>
                      </w:p>
                      <w:p w:rsidR="00F91CFD" w:rsidRDefault="00F91CFD" w:rsidP="008644F9">
                        <w:pPr>
                          <w:pStyle w:val="Textodeglobo"/>
                          <w:jc w:val="center"/>
                          <w:rPr>
                            <w:lang w:val="es-MX"/>
                          </w:rPr>
                        </w:pPr>
                        <w:r>
                          <w:rPr>
                            <w:lang w:val="es-MX"/>
                          </w:rPr>
                          <w:t>MINISTERIO DE EDUCACION</w:t>
                        </w:r>
                      </w:p>
                    </w:txbxContent>
                  </v:textbox>
                </v:shape>
              </v:group>
            </v:group>
            <v:group id="Group 226" o:spid="_x0000_s1036" style="position:absolute;left:6365;top:1876;width:7338;height:7989" coordorigin="6365,2016" coordsize="7338,79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group id="Group 444" o:spid="_x0000_s1037" style="position:absolute;left:8141;top:6206;width:2557;height:1676" coordorigin="4989,7412" coordsize="2557,1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AutoShape 445" o:spid="_x0000_s1038" type="#_x0000_t32" style="position:absolute;left:6197;top:7662;width:0;height:1185;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"/>
                <v:line id="Line 446" o:spid="_x0000_s1039" style="position:absolute;visibility:visible" from="7029,7412" to="7029,76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shape id="AutoShape 447" o:spid="_x0000_s1040" type="#_x0000_t32" style="position:absolute;left:5398;top:7418;width:0;height:242;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"/>
                <v:shape id="AutoShape 448" o:spid="_x0000_s1041" type="#_x0000_t32" style="position:absolute;left:5398;top:7662;width:1635;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"/>
                <v:shape id="Text Box 449" o:spid="_x0000_s1042" type="#_x0000_t202" style="position:absolute;left:4995;top:8613;width:1023;height:475;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" fillcolor="#e5dfec [663]">
                  <v:textbox inset="0,0,0,0">
                    <w:txbxContent>
                      <w:p w:rsidR="00F91CFD" w:rsidRPr="00314319" w:rsidRDefault="00F91CFD" w:rsidP="008644F9">
                        <w:pPr>
                          <w:pStyle w:val="Textodeglobo"/>
                          <w:jc w:val="center"/>
                          <w:rPr>
                            <w:b/>
                            <w:bCs/>
                            <w:sz w:val="14"/>
                            <w:szCs w:val="14"/>
                            <w:lang w:val="es-MX"/>
                          </w:rPr>
                        </w:pPr>
                        <w:r w:rsidRPr="00314319">
                          <w:rPr>
                            <w:b/>
                            <w:bCs/>
                            <w:sz w:val="14"/>
                            <w:szCs w:val="14"/>
                            <w:lang w:val="es-MX"/>
                          </w:rPr>
                          <w:t>DRRHH</w:t>
                        </w:r>
                      </w:p>
                      <w:p w:rsidR="00F91CFD" w:rsidRPr="002F4F84" w:rsidRDefault="00F91CFD" w:rsidP="008644F9">
                        <w:pPr>
                          <w:pStyle w:val="Textodeglobo"/>
                          <w:pBdr>
                            <w:bottom w:val="single" w:sz="4" w:space="21" w:color="auto"/>
                          </w:pBdr>
                          <w:jc w:val="center"/>
                          <w:rPr>
                            <w:sz w:val="12"/>
                            <w:szCs w:val="12"/>
                            <w:lang w:val="es-MX"/>
                          </w:rPr>
                        </w:pPr>
                        <w:r w:rsidRPr="002F4F84">
                          <w:rPr>
                            <w:sz w:val="12"/>
                            <w:szCs w:val="12"/>
                            <w:lang w:val="es-MX"/>
                          </w:rPr>
                          <w:t xml:space="preserve">Dirección </w:t>
                        </w:r>
                        <w:r>
                          <w:rPr>
                            <w:sz w:val="12"/>
                            <w:szCs w:val="12"/>
                            <w:lang w:val="es-MX"/>
                          </w:rPr>
                          <w:t>de Rec. Humanos</w:t>
                        </w:r>
                      </w:p>
                    </w:txbxContent>
                  </v:textbox>
                </v:shape>
                <v:shape id="Text Box 450" o:spid="_x0000_s1043" type="#_x0000_t202" style="position:absolute;left:4989;top:7947;width:1029;height:47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" fillcolor="#e5dfec [663]">
                  <v:textbox inset="0,0,0,0">
                    <w:txbxContent>
                      <w:p w:rsidR="00F91CFD" w:rsidRPr="00314319" w:rsidRDefault="00F91CFD" w:rsidP="008644F9">
                        <w:pPr>
                          <w:pStyle w:val="Textodeglobo"/>
                          <w:jc w:val="center"/>
                          <w:rPr>
                            <w:b/>
                            <w:bCs/>
                            <w:sz w:val="14"/>
                            <w:szCs w:val="14"/>
                            <w:lang w:val="es-MX"/>
                          </w:rPr>
                        </w:pPr>
                        <w:r w:rsidRPr="00314319">
                          <w:rPr>
                            <w:b/>
                            <w:bCs/>
                            <w:sz w:val="14"/>
                            <w:szCs w:val="14"/>
                            <w:lang w:val="es-MX"/>
                          </w:rPr>
                          <w:t>DC</w:t>
                        </w:r>
                      </w:p>
                      <w:p w:rsidR="00F91CFD" w:rsidRPr="002F4F84" w:rsidRDefault="00F91CFD" w:rsidP="008644F9">
                        <w:pPr>
                          <w:pStyle w:val="Textodeglobo"/>
                          <w:pBdr>
                            <w:bottom w:val="single" w:sz="4" w:space="21" w:color="auto"/>
                          </w:pBdr>
                          <w:jc w:val="center"/>
                          <w:rPr>
                            <w:sz w:val="12"/>
                            <w:szCs w:val="12"/>
                            <w:lang w:val="es-MX"/>
                          </w:rPr>
                        </w:pPr>
                        <w:r w:rsidRPr="002F4F84">
                          <w:rPr>
                            <w:sz w:val="12"/>
                            <w:szCs w:val="12"/>
                            <w:lang w:val="es-MX"/>
                          </w:rPr>
                          <w:t xml:space="preserve">Dirección </w:t>
                        </w:r>
                        <w:r>
                          <w:rPr>
                            <w:sz w:val="12"/>
                            <w:szCs w:val="12"/>
                            <w:lang w:val="es-MX"/>
                          </w:rPr>
                          <w:t>de Contrataciones</w:t>
                        </w:r>
                      </w:p>
                    </w:txbxContent>
                  </v:textbox>
                </v:shape>
                <v:shape id="Text Box 451" o:spid="_x0000_s1044" type="#_x0000_t202" style="position:absolute;left:6397;top:8613;width:1149;height:475;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" fillcolor="#e5dfec [663]">
                  <v:textbox inset="0,0,0,0">
                    <w:txbxContent>
                      <w:p w:rsidR="00F91CFD" w:rsidRPr="00314319" w:rsidRDefault="00F91CFD" w:rsidP="008644F9">
                        <w:pPr>
                          <w:pStyle w:val="Textodeglobo"/>
                          <w:jc w:val="center"/>
                          <w:rPr>
                            <w:b/>
                            <w:bCs/>
                            <w:sz w:val="14"/>
                            <w:szCs w:val="14"/>
                            <w:lang w:val="es-MX"/>
                          </w:rPr>
                        </w:pPr>
                        <w:r w:rsidRPr="00314319">
                          <w:rPr>
                            <w:b/>
                            <w:bCs/>
                            <w:sz w:val="14"/>
                            <w:szCs w:val="14"/>
                            <w:lang w:val="es-MX"/>
                          </w:rPr>
                          <w:t>DP</w:t>
                        </w:r>
                      </w:p>
                      <w:p w:rsidR="00F91CFD" w:rsidRPr="002F4F84" w:rsidRDefault="00F91CFD" w:rsidP="008644F9">
                        <w:pPr>
                          <w:pStyle w:val="Textodeglobo"/>
                          <w:pBdr>
                            <w:bottom w:val="single" w:sz="4" w:space="21" w:color="auto"/>
                          </w:pBdr>
                          <w:jc w:val="center"/>
                          <w:rPr>
                            <w:sz w:val="12"/>
                            <w:szCs w:val="12"/>
                            <w:lang w:val="es-MX"/>
                          </w:rPr>
                        </w:pPr>
                        <w:r w:rsidRPr="002F4F84">
                          <w:rPr>
                            <w:sz w:val="12"/>
                            <w:szCs w:val="12"/>
                            <w:lang w:val="es-MX"/>
                          </w:rPr>
                          <w:t xml:space="preserve">Dirección </w:t>
                        </w:r>
                        <w:r>
                          <w:rPr>
                            <w:sz w:val="12"/>
                            <w:szCs w:val="12"/>
                            <w:lang w:val="es-MX"/>
                          </w:rPr>
                          <w:t>de Presupuesto</w:t>
                        </w:r>
                      </w:p>
                    </w:txbxContent>
                  </v:textbox>
                </v:shape>
                <v:shape id="Text Box 452" o:spid="_x0000_s1045" type="#_x0000_t202" style="position:absolute;left:6397;top:7947;width:1149;height:47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" fillcolor="#e5dfec [663]">
                  <v:textbox inset="0,0,0,0">
                    <w:txbxContent>
                      <w:p w:rsidR="00F91CFD" w:rsidRPr="00314319" w:rsidRDefault="00F91CFD" w:rsidP="008644F9">
                        <w:pPr>
                          <w:pStyle w:val="Textodeglobo"/>
                          <w:jc w:val="center"/>
                          <w:rPr>
                            <w:b/>
                            <w:bCs/>
                            <w:sz w:val="14"/>
                            <w:szCs w:val="14"/>
                            <w:lang w:val="es-MX"/>
                          </w:rPr>
                        </w:pPr>
                        <w:r>
                          <w:rPr>
                            <w:b/>
                            <w:bCs/>
                            <w:sz w:val="14"/>
                            <w:szCs w:val="14"/>
                            <w:lang w:val="es-MX"/>
                          </w:rPr>
                          <w:t>DCy</w:t>
                        </w:r>
                        <w:r w:rsidRPr="00314319">
                          <w:rPr>
                            <w:b/>
                            <w:bCs/>
                            <w:sz w:val="14"/>
                            <w:szCs w:val="14"/>
                            <w:lang w:val="es-MX"/>
                          </w:rPr>
                          <w:t>F</w:t>
                        </w:r>
                      </w:p>
                      <w:p w:rsidR="00F91CFD" w:rsidRPr="002F4F84" w:rsidRDefault="00F91CFD" w:rsidP="008644F9">
                        <w:pPr>
                          <w:pStyle w:val="Textodeglobo"/>
                          <w:pBdr>
                            <w:bottom w:val="single" w:sz="4" w:space="21" w:color="auto"/>
                          </w:pBdr>
                          <w:jc w:val="center"/>
                          <w:rPr>
                            <w:sz w:val="12"/>
                            <w:szCs w:val="12"/>
                            <w:lang w:val="es-MX"/>
                          </w:rPr>
                        </w:pPr>
                        <w:r>
                          <w:rPr>
                            <w:sz w:val="12"/>
                            <w:szCs w:val="12"/>
                            <w:lang w:val="es-MX"/>
                          </w:rPr>
                          <w:t>Dpto de Contabilidad y Finanzas</w:t>
                        </w:r>
                      </w:p>
                    </w:txbxContent>
                  </v:textbox>
                </v:shape>
                <v:shape id="AutoShape 453" o:spid="_x0000_s1046" type="#_x0000_t32" style="position:absolute;left:6018;top:8192;width:379;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"/>
                <v:shape id="AutoShape 454" o:spid="_x0000_s1047" type="#_x0000_t32" style="position:absolute;left:6018;top:8847;width:379;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"/>
              </v:group>
              <v:group id="Group 455" o:spid="_x0000_s1048" style="position:absolute;left:6365;top:6297;width:3501;height:3708" coordorigin="3128,7418" coordsize="3501,37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AutoShape 176" o:spid="_x0000_s1049" type="#_x0000_t32" style="position:absolute;left:4768;top:7418;width:0;height:213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" strokeweight="1.5pt"/>
                <v:roundrect id="AutoShape 175" o:spid="_x0000_s1050" style="position:absolute;left:3128;top:9385;width:3501;height:1741;visibility:visib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" filled="f" strokeweight="3pt">
                  <v:stroke linestyle="thinThin"/>
                </v:roundrect>
                <v:shape id="Text Box 177" o:spid="_x0000_s1051" type="#_x0000_t202" style="position:absolute;left:3996;top:9551;width:1481;height:40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" fillcolor="#e5dfec [663]">
                  <v:textbox inset="1mm,1mm,1mm,1mm">
                    <w:txbxContent>
                      <w:p w:rsidR="00F91CFD" w:rsidRPr="005F4A8A" w:rsidRDefault="00F91CFD" w:rsidP="008644F9">
                        <w:pPr>
                          <w:pStyle w:val="Textodeglobo"/>
                          <w:spacing w:before="20"/>
                          <w:jc w:val="center"/>
                          <w:rPr>
                            <w:b/>
                            <w:bCs/>
                            <w:sz w:val="18"/>
                            <w:szCs w:val="18"/>
                            <w:lang w:val="es-MX"/>
                          </w:rPr>
                        </w:pPr>
                        <w:r w:rsidRPr="005F4A8A">
                          <w:rPr>
                            <w:b/>
                            <w:bCs/>
                            <w:sz w:val="18"/>
                            <w:szCs w:val="18"/>
                            <w:lang w:val="es-MX"/>
                          </w:rPr>
                          <w:t>Coordinación</w:t>
                        </w:r>
                      </w:p>
                    </w:txbxContent>
                  </v:textbox>
                </v:shape>
                <v:shape id="Text Box 178" o:spid="_x0000_s1052" type="#_x0000_t202" style="position:absolute;left:3226;top:10304;width:1424;height:53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" fillcolor="#e5dfec [663]">
                  <v:textbox inset="0,0,0,0">
                    <w:txbxContent>
                      <w:p w:rsidR="00F91CFD" w:rsidRPr="00314319" w:rsidRDefault="00F91CFD" w:rsidP="008644F9">
                        <w:pPr>
                          <w:pStyle w:val="Textodeglobo"/>
                          <w:jc w:val="center"/>
                          <w:rPr>
                            <w:bCs/>
                            <w:sz w:val="14"/>
                            <w:szCs w:val="14"/>
                            <w:lang w:val="es-MX"/>
                          </w:rPr>
                        </w:pPr>
                        <w:r w:rsidRPr="00314319">
                          <w:rPr>
                            <w:bCs/>
                            <w:sz w:val="14"/>
                            <w:szCs w:val="14"/>
                            <w:lang w:val="es-MX"/>
                          </w:rPr>
                          <w:t>Administración, Contabilidad,</w:t>
                        </w:r>
                      </w:p>
                      <w:p w:rsidR="00F91CFD" w:rsidRPr="00314319" w:rsidRDefault="00F91CFD" w:rsidP="008644F9">
                        <w:pPr>
                          <w:pStyle w:val="Textodeglobo"/>
                          <w:jc w:val="center"/>
                          <w:rPr>
                            <w:bCs/>
                            <w:sz w:val="14"/>
                            <w:szCs w:val="14"/>
                            <w:lang w:val="es-MX"/>
                          </w:rPr>
                        </w:pPr>
                        <w:r w:rsidRPr="00314319">
                          <w:rPr>
                            <w:bCs/>
                            <w:sz w:val="14"/>
                            <w:szCs w:val="14"/>
                            <w:lang w:val="es-MX"/>
                          </w:rPr>
                          <w:t xml:space="preserve"> Finanzas y Tesorería</w:t>
                        </w:r>
                      </w:p>
                    </w:txbxContent>
                  </v:textbox>
                </v:shape>
                <v:shape id="Text Box 179" o:spid="_x0000_s1053" type="#_x0000_t202" style="position:absolute;left:4834;top:10304;width:1686;height:53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" fillcolor="#e5dfec [663]">
                  <v:textbox inset="0,0,0,0">
                    <w:txbxContent>
                      <w:p w:rsidR="00F91CFD" w:rsidRPr="00314319" w:rsidRDefault="00F91CFD" w:rsidP="008644F9">
                        <w:pPr>
                          <w:pStyle w:val="Textodeglobo"/>
                          <w:jc w:val="center"/>
                          <w:rPr>
                            <w:bCs/>
                            <w:sz w:val="14"/>
                            <w:szCs w:val="14"/>
                            <w:lang w:val="es-MX"/>
                          </w:rPr>
                        </w:pPr>
                        <w:r w:rsidRPr="00314319">
                          <w:rPr>
                            <w:bCs/>
                            <w:sz w:val="14"/>
                            <w:szCs w:val="14"/>
                            <w:lang w:val="es-MX"/>
                          </w:rPr>
                          <w:t>Planificación, Seguimiento, Evaluación y Monitoreo, y</w:t>
                        </w:r>
                      </w:p>
                      <w:p w:rsidR="00F91CFD" w:rsidRPr="00314319" w:rsidRDefault="00F91CFD" w:rsidP="008644F9">
                        <w:pPr>
                          <w:pStyle w:val="Textodeglobo"/>
                          <w:jc w:val="center"/>
                          <w:rPr>
                            <w:bCs/>
                            <w:sz w:val="14"/>
                            <w:szCs w:val="14"/>
                            <w:lang w:val="es-MX"/>
                          </w:rPr>
                        </w:pPr>
                        <w:r w:rsidRPr="00314319">
                          <w:rPr>
                            <w:bCs/>
                            <w:sz w:val="14"/>
                            <w:szCs w:val="14"/>
                            <w:lang w:val="es-MX"/>
                          </w:rPr>
                          <w:t>Asistencia Técnica</w:t>
                        </w:r>
                      </w:p>
                    </w:txbxContent>
                  </v:textbox>
                </v:shape>
                <v:line id="Line 180" o:spid="_x0000_s1054" style="position:absolute;flip:x y;visibility:visible" from="3963,10128" to="5675,10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"/>
                <v:line id="Line 181" o:spid="_x0000_s1055" style="position:absolute;flip:x;visibility:visible" from="5675,10128" to="5675,103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"/>
                <v:shape id="Text Box 182" o:spid="_x0000_s1056" type="#_x0000_t202" style="position:absolute;left:3463;top:9481;width:380;height:19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" filled="f" stroked="f">
                  <v:textbox inset="0,0,0,0">
                    <w:txbxContent>
                      <w:p w:rsidR="00F91CFD" w:rsidRPr="00B86A7A" w:rsidRDefault="00F91CFD" w:rsidP="008644F9">
                        <w:pPr>
                          <w:jc w:val="center"/>
                          <w:rPr>
                            <w:rFonts w:ascii="Tahoma" w:hAnsi="Tahoma" w:cs="Tahoma"/>
                            <w:b/>
                            <w:bCs/>
                            <w:sz w:val="14"/>
                            <w:szCs w:val="14"/>
                            <w:lang w:val="es-MX"/>
                          </w:rPr>
                        </w:pPr>
                        <w:r w:rsidRPr="00B86A7A">
                          <w:rPr>
                            <w:rFonts w:ascii="Tahoma" w:hAnsi="Tahoma" w:cs="Tahoma"/>
                            <w:b/>
                            <w:bCs/>
                            <w:sz w:val="14"/>
                            <w:szCs w:val="14"/>
                            <w:lang w:val="es-MX"/>
                          </w:rPr>
                          <w:t>UEC</w:t>
                        </w:r>
                      </w:p>
                    </w:txbxContent>
                  </v:textbox>
                </v:shape>
                <v:line id="Line 183" o:spid="_x0000_s1057" style="position:absolute;visibility:visible" from="3963,10129" to="3963,103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line id="Line 465" o:spid="_x0000_s1058" style="position:absolute;flip:x;visibility:visible" from="4744,9955" to="4744,10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"/>
              </v:group>
              <v:shape id="Text Box 191" o:spid="_x0000_s1059" type="#_x0000_t202" style="position:absolute;left:7842;top:5595;width:1392;height:70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" fillcolor="#e5dfec [663]">
                <v:textbox inset="0,0,0,0">
                  <w:txbxContent>
                    <w:p w:rsidR="00F91CFD" w:rsidRPr="0011327B" w:rsidRDefault="00F91CFD" w:rsidP="008644F9">
                      <w:pPr>
                        <w:pStyle w:val="Textodeglobo"/>
                        <w:pBdr>
                          <w:bottom w:val="single" w:sz="4" w:space="1" w:color="auto"/>
                        </w:pBdr>
                        <w:spacing w:after="60"/>
                        <w:jc w:val="center"/>
                        <w:rPr>
                          <w:b/>
                          <w:bCs/>
                          <w:sz w:val="14"/>
                          <w:szCs w:val="14"/>
                          <w:lang w:val="es-MX"/>
                        </w:rPr>
                      </w:pPr>
                      <w:r w:rsidRPr="009A412B">
                        <w:rPr>
                          <w:b/>
                          <w:bCs/>
                          <w:lang w:val="es-MX"/>
                        </w:rPr>
                        <w:t>DG</w:t>
                      </w:r>
                      <w:r>
                        <w:rPr>
                          <w:b/>
                          <w:bCs/>
                          <w:lang w:val="es-MX"/>
                        </w:rPr>
                        <w:t>PPSE</w:t>
                      </w:r>
                    </w:p>
                    <w:p w:rsidR="00F91CFD" w:rsidRDefault="00F91CFD" w:rsidP="008644F9">
                      <w:pPr>
                        <w:pStyle w:val="Textodeglobo"/>
                        <w:pBdr>
                          <w:bottom w:val="single" w:sz="4" w:space="1" w:color="auto"/>
                        </w:pBdr>
                        <w:jc w:val="center"/>
                        <w:rPr>
                          <w:lang w:val="es-MX"/>
                        </w:rPr>
                      </w:pPr>
                      <w:r w:rsidRPr="002F4F84">
                        <w:rPr>
                          <w:sz w:val="12"/>
                          <w:szCs w:val="12"/>
                          <w:lang w:val="es-MX"/>
                        </w:rPr>
                        <w:t xml:space="preserve">Dirección General </w:t>
                      </w:r>
                      <w:r>
                        <w:rPr>
                          <w:sz w:val="12"/>
                          <w:szCs w:val="12"/>
                          <w:lang w:val="es-MX"/>
                        </w:rPr>
                        <w:t>Programas y Proyectos Sectoriales y Especiales</w:t>
                      </w:r>
                    </w:p>
                  </w:txbxContent>
                </v:textbox>
              </v:shape>
              <v:shape id="Text Box 193" o:spid="_x0000_s1060" type="#_x0000_t202" style="position:absolute;left:9422;top:5595;width:1467;height:69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" fillcolor="#e5dfec [663]">
                <v:textbox inset="0,0,0,0">
                  <w:txbxContent>
                    <w:p w:rsidR="00F91CFD" w:rsidRPr="009A412B" w:rsidRDefault="00F91CFD" w:rsidP="008644F9">
                      <w:pPr>
                        <w:pStyle w:val="Textodeglobo"/>
                        <w:pBdr>
                          <w:bottom w:val="single" w:sz="4" w:space="1" w:color="auto"/>
                        </w:pBdr>
                        <w:spacing w:after="60"/>
                        <w:jc w:val="center"/>
                        <w:rPr>
                          <w:b/>
                          <w:bCs/>
                          <w:lang w:val="es-MX"/>
                        </w:rPr>
                      </w:pPr>
                      <w:r w:rsidRPr="009A412B">
                        <w:rPr>
                          <w:b/>
                          <w:bCs/>
                          <w:lang w:val="es-MX"/>
                        </w:rPr>
                        <w:t>DGA</w:t>
                      </w:r>
                      <w:r>
                        <w:rPr>
                          <w:b/>
                          <w:bCs/>
                          <w:lang w:val="es-MX"/>
                        </w:rPr>
                        <w:t>yGF</w:t>
                      </w:r>
                    </w:p>
                    <w:p w:rsidR="00F91CFD" w:rsidRPr="004D1389" w:rsidRDefault="00F91CFD" w:rsidP="008644F9">
                      <w:pPr>
                        <w:pStyle w:val="Textodeglobo"/>
                        <w:pBdr>
                          <w:bottom w:val="single" w:sz="4" w:space="1" w:color="auto"/>
                        </w:pBdr>
                        <w:jc w:val="center"/>
                        <w:rPr>
                          <w:sz w:val="12"/>
                          <w:szCs w:val="12"/>
                          <w:lang w:val="es-MX"/>
                        </w:rPr>
                      </w:pPr>
                      <w:r w:rsidRPr="0011327B">
                        <w:rPr>
                          <w:sz w:val="12"/>
                          <w:szCs w:val="12"/>
                          <w:lang w:val="es-MX"/>
                        </w:rPr>
                        <w:t>Dirección General de Administración y Gestión Financiera</w:t>
                      </w:r>
                    </w:p>
                  </w:txbxContent>
                </v:textbox>
              </v:shape>
              <v:shape id="Text Box 194" o:spid="_x0000_s1061" type="#_x0000_t202" style="position:absolute;left:11071;top:5597;width:1343;height:671;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" fillcolor="#e5dfec [663]">
                <v:textbox inset="0,0,0,0">
                  <w:txbxContent>
                    <w:p w:rsidR="00F91CFD" w:rsidRPr="009A412B" w:rsidRDefault="00F91CFD" w:rsidP="008644F9">
                      <w:pPr>
                        <w:pStyle w:val="Textodeglobo"/>
                        <w:spacing w:after="60"/>
                        <w:jc w:val="center"/>
                        <w:rPr>
                          <w:b/>
                          <w:bCs/>
                          <w:lang w:val="es-MX"/>
                        </w:rPr>
                      </w:pPr>
                      <w:r w:rsidRPr="009A412B">
                        <w:rPr>
                          <w:b/>
                          <w:bCs/>
                          <w:lang w:val="es-MX"/>
                        </w:rPr>
                        <w:t>DGI</w:t>
                      </w:r>
                    </w:p>
                    <w:p w:rsidR="00F91CFD" w:rsidRPr="002F4F84" w:rsidRDefault="00F91CFD" w:rsidP="008644F9">
                      <w:pPr>
                        <w:pStyle w:val="Textodeglobo"/>
                        <w:spacing w:after="60"/>
                        <w:jc w:val="center"/>
                        <w:rPr>
                          <w:sz w:val="12"/>
                          <w:szCs w:val="12"/>
                          <w:lang w:val="es-MX"/>
                        </w:rPr>
                      </w:pPr>
                      <w:r w:rsidRPr="002F4F84">
                        <w:rPr>
                          <w:sz w:val="12"/>
                          <w:szCs w:val="12"/>
                          <w:lang w:val="es-MX"/>
                        </w:rPr>
                        <w:t>Dirección General de Infraestructura</w:t>
                      </w:r>
                    </w:p>
                  </w:txbxContent>
                </v:textbox>
              </v:shape>
              <v:shape id="Text Box 195" o:spid="_x0000_s1062" type="#_x0000_t202" style="position:absolute;left:9162;top:4316;width:2035;height:73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" fillcolor="#e5dfec [663]">
                <v:textbox inset="0,0,0,0">
                  <w:txbxContent>
                    <w:p w:rsidR="00F91CFD" w:rsidRDefault="00F91CFD" w:rsidP="008644F9">
                      <w:pPr>
                        <w:pStyle w:val="Textodeglobo"/>
                        <w:pBdr>
                          <w:bottom w:val="single" w:sz="4" w:space="1" w:color="auto"/>
                        </w:pBdr>
                        <w:spacing w:before="40" w:after="60"/>
                        <w:jc w:val="center"/>
                        <w:rPr>
                          <w:b/>
                          <w:bCs/>
                          <w:lang w:val="es-MX"/>
                        </w:rPr>
                      </w:pPr>
                      <w:r>
                        <w:rPr>
                          <w:b/>
                          <w:bCs/>
                          <w:lang w:val="es-MX"/>
                        </w:rPr>
                        <w:t>SSGA</w:t>
                      </w:r>
                    </w:p>
                    <w:p w:rsidR="00F91CFD" w:rsidRDefault="00F91CFD" w:rsidP="008644F9">
                      <w:pPr>
                        <w:pStyle w:val="Textodeglobo"/>
                        <w:pBdr>
                          <w:bottom w:val="single" w:sz="4" w:space="1" w:color="auto"/>
                        </w:pBdr>
                        <w:spacing w:after="60"/>
                        <w:jc w:val="center"/>
                        <w:rPr>
                          <w:lang w:val="es-MX"/>
                        </w:rPr>
                      </w:pPr>
                      <w:r w:rsidRPr="00010062">
                        <w:rPr>
                          <w:sz w:val="14"/>
                          <w:szCs w:val="14"/>
                          <w:lang w:val="es-MX"/>
                        </w:rPr>
                        <w:t>S</w:t>
                      </w:r>
                      <w:r>
                        <w:rPr>
                          <w:sz w:val="14"/>
                          <w:szCs w:val="14"/>
                          <w:lang w:val="es-MX"/>
                        </w:rPr>
                        <w:t>UBSECRETARIA DE GEST</w:t>
                      </w:r>
                      <w:r w:rsidRPr="00010062">
                        <w:rPr>
                          <w:sz w:val="14"/>
                          <w:szCs w:val="14"/>
                          <w:lang w:val="es-MX"/>
                        </w:rPr>
                        <w:t>IÓN ADMINISTRATIVA</w:t>
                      </w:r>
                    </w:p>
                  </w:txbxContent>
                </v:textbox>
              </v:shape>
              <v:line id="Line 197" o:spid="_x0000_s1063" style="position:absolute;visibility:visible" from="11746,5355" to="11746,5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CiTwgAAANsAAAAPAAAAZHJzL2Rvd25yZXYueG1sRE/Pa8Iw&#10;FL4P/B/CE3abqdso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BW5CiTwgAAANsAAAAPAAAA&#10;AAAAAAAAAAAAAAcCAABkcnMvZG93bnJldi54bWxQSwUGAAAAAAMAAwC3AAAA9gIAAAAA&#10;"/>
              <v:line id="Line 198" o:spid="_x0000_s1064" style="position:absolute;visibility:visible" from="8544,5355" to="8544,55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" strokeweight="1.5pt"/>
              <v:line id="Line 199" o:spid="_x0000_s1065" style="position:absolute;flip:x y;visibility:visible" from="8544,5355" to="10162,5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" strokeweight="1.5pt"/>
              <v:shape id="AutoShape 204" o:spid="_x0000_s1066" type="#_x0000_t32" style="position:absolute;left:10162;top:5355;width:0;height:242;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"/>
              <v:shape id="AutoShape 205" o:spid="_x0000_s1067" type="#_x0000_t32" style="position:absolute;left:10162;top:5355;width:1584;height:1;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"/>
              <v:shape id="Text Box 164" o:spid="_x0000_s1068" type="#_x0000_t202" style="position:absolute;left:12020;top:2016;width:1683;height:69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" fillcolor="#e5dfec [663]">
                <v:textbox inset=".5mm,.5mm,.5mm,.5mm">
                  <w:txbxContent>
                    <w:p w:rsidR="00F91CFD" w:rsidRDefault="00F91CFD" w:rsidP="008644F9">
                      <w:pPr>
                        <w:pStyle w:val="Textodeglobo"/>
                        <w:jc w:val="center"/>
                        <w:rPr>
                          <w:b/>
                          <w:bCs/>
                          <w:lang w:val="es-MX"/>
                        </w:rPr>
                      </w:pPr>
                      <w:r>
                        <w:rPr>
                          <w:b/>
                          <w:bCs/>
                          <w:lang w:val="es-MX"/>
                        </w:rPr>
                        <w:t>MP</w:t>
                      </w:r>
                    </w:p>
                    <w:p w:rsidR="00F91CFD" w:rsidRDefault="00F91CFD" w:rsidP="008644F9">
                      <w:pPr>
                        <w:pStyle w:val="Textodeglobo"/>
                        <w:jc w:val="center"/>
                        <w:rPr>
                          <w:lang w:val="es-MX"/>
                        </w:rPr>
                      </w:pPr>
                      <w:r>
                        <w:rPr>
                          <w:lang w:val="es-MX"/>
                        </w:rPr>
                        <w:t>MINISTERIO PROVINCIAL</w:t>
                      </w:r>
                    </w:p>
                  </w:txbxContent>
                </v:textbox>
              </v:shape>
              <v:line id="Line 165" o:spid="_x0000_s1069" style="position:absolute;visibility:visible" from="12863,2714" to="12863,6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"/>
              <v:shape id="Text Box 166" o:spid="_x0000_s1070" type="#_x0000_t202" style="position:absolute;left:12192;top:6831;width:1343;height:51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" fillcolor="#e5dfec [663]">
                <v:textbox inset="0,0,0,0">
                  <w:txbxContent>
                    <w:p w:rsidR="00F91CFD" w:rsidRPr="009A412B" w:rsidRDefault="00F91CFD" w:rsidP="008644F9">
                      <w:pPr>
                        <w:pStyle w:val="Textodeglobo"/>
                        <w:jc w:val="center"/>
                        <w:rPr>
                          <w:sz w:val="14"/>
                          <w:szCs w:val="14"/>
                          <w:lang w:val="es-MX"/>
                        </w:rPr>
                      </w:pPr>
                      <w:r w:rsidRPr="000E05FE">
                        <w:rPr>
                          <w:b/>
                          <w:bCs/>
                          <w:sz w:val="14"/>
                          <w:szCs w:val="14"/>
                          <w:lang w:val="es-MX"/>
                        </w:rPr>
                        <w:t>Áreas Técnicas</w:t>
                      </w:r>
                      <w:r w:rsidRPr="009A412B">
                        <w:rPr>
                          <w:b/>
                          <w:bCs/>
                          <w:sz w:val="14"/>
                          <w:szCs w:val="14"/>
                          <w:lang w:val="es-MX"/>
                        </w:rPr>
                        <w:t xml:space="preserve"> J</w:t>
                      </w:r>
                      <w:r>
                        <w:rPr>
                          <w:b/>
                          <w:bCs/>
                          <w:sz w:val="14"/>
                          <w:szCs w:val="14"/>
                          <w:lang w:val="es-MX"/>
                        </w:rPr>
                        <w:t>urisdiccionales</w:t>
                      </w:r>
                    </w:p>
                  </w:txbxContent>
                </v:textbox>
              </v:shape>
            </v:group>
            <v:group id="Group 261" o:spid="_x0000_s1071" style="position:absolute;left:2344;top:2805;width:4119;height:3313" coordorigin="2288,2875" coordsize="4119,3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 id="AutoShape 471" o:spid="_x0000_s1072" type="#_x0000_t32" style="position:absolute;left:5426;top:2875;width:1;height:258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"/>
              <v:shape id="AutoShape 263" o:spid="_x0000_s1073" type="#_x0000_t32" style="position:absolute;left:3285;top:2875;width:0;height:2589;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"/>
              <v:shape id="Text Box 475" o:spid="_x0000_s1074" type="#_x0000_t202" style="position:absolute;left:4664;top:5464;width:1537;height:72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" fillcolor="#e5dfec [663]">
                <v:textbox inset="0,0,0,0">
                  <w:txbxContent>
                    <w:p w:rsidR="00F91CFD" w:rsidRPr="0060621E" w:rsidRDefault="00F91CFD" w:rsidP="008644F9">
                      <w:pPr>
                        <w:pStyle w:val="Textodeglobo"/>
                        <w:spacing w:after="60"/>
                        <w:jc w:val="center"/>
                        <w:rPr>
                          <w:b/>
                          <w:bCs/>
                          <w:lang w:val="es-MX"/>
                        </w:rPr>
                      </w:pPr>
                      <w:r>
                        <w:rPr>
                          <w:b/>
                          <w:bCs/>
                          <w:lang w:val="es-MX"/>
                        </w:rPr>
                        <w:t>DNECEE</w:t>
                      </w:r>
                    </w:p>
                    <w:p w:rsidR="00F91CFD" w:rsidRPr="006755CB" w:rsidRDefault="00F91CFD" w:rsidP="008644F9">
                      <w:pPr>
                        <w:pStyle w:val="Textodeglobo"/>
                        <w:jc w:val="center"/>
                        <w:rPr>
                          <w:rFonts w:cs="Tahoma"/>
                          <w:sz w:val="12"/>
                          <w:szCs w:val="12"/>
                        </w:rPr>
                      </w:pPr>
                      <w:r w:rsidRPr="006755CB">
                        <w:rPr>
                          <w:rFonts w:cs="Tahoma"/>
                          <w:sz w:val="12"/>
                          <w:szCs w:val="12"/>
                          <w:lang w:val="es-AR"/>
                        </w:rPr>
                        <w:t>Dirección Nacional</w:t>
                      </w:r>
                      <w:r>
                        <w:rPr>
                          <w:rFonts w:cs="Tahoma"/>
                          <w:sz w:val="12"/>
                          <w:szCs w:val="12"/>
                          <w:lang w:val="es-AR"/>
                        </w:rPr>
                        <w:t xml:space="preserve"> de</w:t>
                      </w:r>
                      <w:r w:rsidRPr="006755CB">
                        <w:rPr>
                          <w:rFonts w:cs="Tahoma"/>
                          <w:sz w:val="12"/>
                          <w:szCs w:val="12"/>
                          <w:lang w:val="es-AR"/>
                        </w:rPr>
                        <w:t xml:space="preserve"> Evaluación</w:t>
                      </w:r>
                      <w:r>
                        <w:rPr>
                          <w:rFonts w:cs="Tahoma"/>
                          <w:sz w:val="12"/>
                          <w:szCs w:val="12"/>
                          <w:lang w:val="es-AR"/>
                        </w:rPr>
                        <w:t xml:space="preserve"> de Calidad y Equidad</w:t>
                      </w:r>
                      <w:r w:rsidRPr="006755CB">
                        <w:rPr>
                          <w:rFonts w:cs="Tahoma"/>
                          <w:sz w:val="12"/>
                          <w:szCs w:val="12"/>
                          <w:lang w:val="es-AR"/>
                        </w:rPr>
                        <w:t xml:space="preserve"> Educativa</w:t>
                      </w:r>
                    </w:p>
                  </w:txbxContent>
                </v:textbox>
              </v:shape>
              <v:shape id="Text Box 472" o:spid="_x0000_s1075" type="#_x0000_t202" style="position:absolute;left:2288;top:3134;width:1966;height:65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" fillcolor="#e5dfec [663]">
                <v:textbox inset=".5mm,.5mm,.5mm,.5mm">
                  <w:txbxContent>
                    <w:p w:rsidR="00F91CFD" w:rsidRPr="00540EEF" w:rsidRDefault="00F91CFD" w:rsidP="008644F9">
                      <w:pPr>
                        <w:pStyle w:val="Textodeglobo"/>
                        <w:pBdr>
                          <w:bottom w:val="single" w:sz="4" w:space="1" w:color="auto"/>
                        </w:pBdr>
                        <w:spacing w:after="60"/>
                        <w:jc w:val="center"/>
                        <w:rPr>
                          <w:b/>
                          <w:bCs/>
                          <w:lang w:val="es-MX"/>
                        </w:rPr>
                      </w:pPr>
                      <w:r w:rsidRPr="00540EEF">
                        <w:rPr>
                          <w:b/>
                          <w:bCs/>
                          <w:lang w:val="es-MX"/>
                        </w:rPr>
                        <w:t>SE</w:t>
                      </w:r>
                    </w:p>
                    <w:p w:rsidR="00F91CFD" w:rsidRPr="0060621E" w:rsidRDefault="00F91CFD" w:rsidP="008644F9">
                      <w:pPr>
                        <w:pStyle w:val="Textodeglobo"/>
                        <w:pBdr>
                          <w:bottom w:val="single" w:sz="4" w:space="1" w:color="auto"/>
                        </w:pBdr>
                        <w:jc w:val="center"/>
                        <w:rPr>
                          <w:sz w:val="14"/>
                          <w:szCs w:val="14"/>
                        </w:rPr>
                      </w:pPr>
                      <w:r w:rsidRPr="0060621E">
                        <w:rPr>
                          <w:sz w:val="14"/>
                          <w:szCs w:val="14"/>
                        </w:rPr>
                        <w:t>SECRETARÍA DE EDUCACIÓN</w:t>
                      </w:r>
                    </w:p>
                  </w:txbxContent>
                </v:textbox>
              </v:shape>
              <v:shape id="Text Box 475" o:spid="_x0000_s1076" type="#_x0000_t202" style="position:absolute;left:2462;top:4246;width:1629;height:71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" fillcolor="#e5dfec [663]">
                <v:textbox inset="0,0,0,0">
                  <w:txbxContent>
                    <w:p w:rsidR="00F91CFD" w:rsidRPr="00A12BA8" w:rsidRDefault="00F91CFD" w:rsidP="008644F9">
                      <w:pPr>
                        <w:pStyle w:val="Textodeglobo"/>
                        <w:spacing w:after="60"/>
                        <w:jc w:val="center"/>
                        <w:rPr>
                          <w:b/>
                          <w:bCs/>
                          <w:lang w:val="es-MX"/>
                        </w:rPr>
                      </w:pPr>
                      <w:r>
                        <w:rPr>
                          <w:b/>
                          <w:bCs/>
                          <w:lang w:val="es-MX"/>
                        </w:rPr>
                        <w:t>SSESC</w:t>
                      </w:r>
                    </w:p>
                    <w:p w:rsidR="00F91CFD" w:rsidRPr="00745BFF" w:rsidRDefault="00F91CFD" w:rsidP="00745BFF">
                      <w:pPr>
                        <w:pStyle w:val="Textodeglobo"/>
                        <w:jc w:val="center"/>
                        <w:rPr>
                          <w:rFonts w:cs="Tahoma"/>
                          <w:sz w:val="14"/>
                          <w:szCs w:val="14"/>
                        </w:rPr>
                      </w:pPr>
                      <w:r w:rsidRPr="00745BFF">
                        <w:rPr>
                          <w:sz w:val="14"/>
                          <w:szCs w:val="14"/>
                        </w:rPr>
                        <w:t>SS. DE GESTIÓN EDUCATIVA Y CALIDAD</w:t>
                      </w:r>
                    </w:p>
                  </w:txbxContent>
                </v:textbox>
              </v:shape>
              <v:shape id="Text Box 472" o:spid="_x0000_s1077" type="#_x0000_t202" style="position:absolute;left:4440;top:3134;width:1967;height:65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" fillcolor="#e5dfec [663]">
                <v:textbox inset=".5mm,.5mm,.5mm,.5mm">
                  <w:txbxContent>
                    <w:p w:rsidR="00F91CFD" w:rsidRPr="00540EEF" w:rsidRDefault="00F91CFD" w:rsidP="008644F9">
                      <w:pPr>
                        <w:pStyle w:val="Textodeglobo"/>
                        <w:pBdr>
                          <w:bottom w:val="single" w:sz="4" w:space="1" w:color="auto"/>
                        </w:pBdr>
                        <w:spacing w:after="60"/>
                        <w:jc w:val="center"/>
                        <w:rPr>
                          <w:b/>
                          <w:bCs/>
                          <w:lang w:val="es-MX"/>
                        </w:rPr>
                      </w:pPr>
                      <w:r w:rsidRPr="00540EEF">
                        <w:rPr>
                          <w:b/>
                          <w:bCs/>
                          <w:lang w:val="es-MX"/>
                        </w:rPr>
                        <w:t>SE</w:t>
                      </w:r>
                      <w:r>
                        <w:rPr>
                          <w:b/>
                          <w:bCs/>
                          <w:lang w:val="es-MX"/>
                        </w:rPr>
                        <w:t>IE</w:t>
                      </w:r>
                    </w:p>
                    <w:p w:rsidR="00F91CFD" w:rsidRPr="0060621E" w:rsidRDefault="00F91CFD" w:rsidP="008644F9">
                      <w:pPr>
                        <w:pStyle w:val="Textodeglobo"/>
                        <w:pBdr>
                          <w:bottom w:val="single" w:sz="4" w:space="1" w:color="auto"/>
                        </w:pBdr>
                        <w:jc w:val="center"/>
                        <w:rPr>
                          <w:sz w:val="14"/>
                          <w:szCs w:val="14"/>
                        </w:rPr>
                      </w:pPr>
                      <w:r>
                        <w:rPr>
                          <w:sz w:val="14"/>
                          <w:szCs w:val="14"/>
                        </w:rPr>
                        <w:t>SECRETARÍA DE EVALUACION</w:t>
                      </w:r>
                      <w:r w:rsidRPr="0060621E">
                        <w:rPr>
                          <w:sz w:val="14"/>
                          <w:szCs w:val="14"/>
                        </w:rPr>
                        <w:t xml:space="preserve"> E INFORM</w:t>
                      </w:r>
                      <w:r>
                        <w:rPr>
                          <w:sz w:val="14"/>
                          <w:szCs w:val="14"/>
                        </w:rPr>
                        <w:t xml:space="preserve">ACION </w:t>
                      </w:r>
                      <w:r w:rsidRPr="0060621E">
                        <w:rPr>
                          <w:sz w:val="14"/>
                          <w:szCs w:val="14"/>
                        </w:rPr>
                        <w:t>EDUCATIVA</w:t>
                      </w:r>
                    </w:p>
                  </w:txbxContent>
                </v:textbox>
              </v:shape>
              <v:shape id="Text Box 475" o:spid="_x0000_s1078" type="#_x0000_t202" style="position:absolute;left:2556;top:5464;width:1437;height:71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" fillcolor="#e5dfec [663]">
                <v:textbox inset="0,0,0,0">
                  <w:txbxContent>
                    <w:p w:rsidR="00F91CFD" w:rsidRPr="00A12BA8" w:rsidRDefault="00F91CFD" w:rsidP="008644F9">
                      <w:pPr>
                        <w:pStyle w:val="Textodeglobo"/>
                        <w:spacing w:after="60"/>
                        <w:jc w:val="center"/>
                        <w:rPr>
                          <w:b/>
                          <w:bCs/>
                          <w:lang w:val="es-MX"/>
                        </w:rPr>
                      </w:pPr>
                      <w:r>
                        <w:rPr>
                          <w:b/>
                          <w:bCs/>
                          <w:lang w:val="es-MX"/>
                        </w:rPr>
                        <w:t>DNEI</w:t>
                      </w:r>
                    </w:p>
                    <w:p w:rsidR="00F91CFD" w:rsidRPr="006755CB" w:rsidRDefault="00F91CFD" w:rsidP="008644F9">
                      <w:pPr>
                        <w:pStyle w:val="Textodeglobo"/>
                        <w:jc w:val="center"/>
                        <w:rPr>
                          <w:rFonts w:cs="Tahoma"/>
                          <w:sz w:val="12"/>
                          <w:szCs w:val="12"/>
                        </w:rPr>
                      </w:pPr>
                      <w:r w:rsidRPr="006755CB">
                        <w:rPr>
                          <w:rFonts w:cs="Tahoma"/>
                          <w:sz w:val="12"/>
                          <w:szCs w:val="12"/>
                        </w:rPr>
                        <w:t>Dirección Nacional de Educación Inicial</w:t>
                      </w:r>
                    </w:p>
                  </w:txbxContent>
                </v:textbox>
              </v:shape>
            </v:group>
            <v:group id="Group 269" o:spid="_x0000_s1079" style="position:absolute;left:3341;top:4914;width:9550;height:3558" coordorigin="3285,4984" coordsize="9550,35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shape id="AutoShape 494" o:spid="_x0000_s1080" type="#_x0000_t32" style="position:absolute;left:8720;top:8519;width:4073;height:1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">
                <v:stroke dashstyle="dash"/>
              </v:shape>
              <v:shape id="AutoShape 495" o:spid="_x0000_s1081" type="#_x0000_t32" style="position:absolute;left:3314;top:8524;width:3852;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">
                <v:stroke dashstyle="dash"/>
              </v:shape>
              <v:shape id="AutoShape 497" o:spid="_x0000_s1082" type="#_x0000_t32" style="position:absolute;left:12835;top:7273;width:0;height:1269;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">
                <v:stroke dashstyle="dash"/>
              </v:shape>
              <v:shape id="AutoShape 498" o:spid="_x0000_s1083" type="#_x0000_t32" style="position:absolute;left:11725;top:6218;width:0;height:2305;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">
                <v:stroke dashstyle="dash"/>
              </v:shape>
              <v:shape id="AutoShape 496" o:spid="_x0000_s1084" type="#_x0000_t32" style="position:absolute;left:5451;top:6218;width:1;height:2306;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">
                <v:stroke dashstyle="dash"/>
              </v:shape>
              <v:shape id="AutoShape 275" o:spid="_x0000_s1085" type="#_x0000_t32" style="position:absolute;left:7495;top:4984;width:0;height:337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">
                <v:stroke dashstyle="dash"/>
              </v:shape>
              <v:shape id="AutoShape 276" o:spid="_x0000_s1086" type="#_x0000_t32" style="position:absolute;left:3285;top:6198;width:0;height:2321;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">
                <v:stroke dashstyle="dash"/>
              </v:shape>
            </v:group>
            <v:shape id="AutoShape 277" o:spid="_x0000_s1087" type="#_x0000_t32" style="position:absolute;left:10167;top:4900;width:0;height:324;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" strokeweight="1.5pt"/>
            <v:group id="Group 278" o:spid="_x0000_s1088" style="position:absolute;left:2204;top:3930;width:11731;height:2512" coordorigin="2148,4000" coordsize="11731,2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shape id="AutoShape 167" o:spid="_x0000_s1089" type="#_x0000_t32" style="position:absolute;left:2148;top:4000;width:11731;height:2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">
                <v:stroke dashstyle="1 1"/>
              </v:shape>
              <v:shape id="AutoShape 492" o:spid="_x0000_s1090" type="#_x0000_t32" style="position:absolute;left:2148;top:5153;width:11698;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">
                <v:stroke dashstyle="1 1"/>
              </v:shape>
              <v:shape id="AutoShape 493" o:spid="_x0000_s1091" type="#_x0000_t32" style="position:absolute;left:2148;top:6497;width:11712;height:15;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">
                <v:stroke dashstyle="1 1"/>
              </v:shape>
            </v:group>
          </v:group>
        </w:pict>
      </w:r>
      <w:r w:rsidR="004D7A87">
        <w:rPr>
          <w:rFonts w:asciiTheme="minorHAnsi" w:hAnsiTheme="minorHAnsi" w:cs="Times New Roman"/>
          <w:lang w:val="es-AR"/>
        </w:rPr>
        <w:br w:type="page"/>
      </w:r>
    </w:p>
    <w:p w:rsidR="00ED658A" w:rsidRDefault="00ED658A" w:rsidP="007A1C00">
      <w:pPr>
        <w:pStyle w:val="Ttulo2"/>
        <w:numPr>
          <w:ilvl w:val="0"/>
          <w:numId w:val="20"/>
        </w:numPr>
        <w:spacing w:line="276" w:lineRule="auto"/>
        <w:rPr>
          <w:rFonts w:asciiTheme="minorHAnsi" w:hAnsiTheme="minorHAnsi" w:cs="Times New Roman"/>
          <w:b/>
          <w:sz w:val="24"/>
          <w:lang w:val="es-AR"/>
        </w:rPr>
        <w:sectPr w:rsidR="00ED658A" w:rsidSect="00ED658A">
          <w:pgSz w:w="16840" w:h="11907" w:orient="landscape" w:code="9"/>
          <w:pgMar w:top="1616" w:right="992" w:bottom="1786" w:left="1440" w:header="720" w:footer="720" w:gutter="0"/>
          <w:cols w:space="720"/>
          <w:docGrid w:linePitch="299" w:charSpace="4096"/>
        </w:sectPr>
      </w:pPr>
    </w:p>
    <w:p w:rsidR="00F7368D" w:rsidRPr="004C02D5" w:rsidRDefault="00F7368D" w:rsidP="003B562D">
      <w:pPr>
        <w:pStyle w:val="Ttulo2"/>
        <w:numPr>
          <w:ilvl w:val="0"/>
          <w:numId w:val="20"/>
        </w:numPr>
        <w:spacing w:before="480" w:after="240"/>
        <w:ind w:left="357" w:hanging="357"/>
        <w:rPr>
          <w:rFonts w:asciiTheme="minorHAnsi" w:hAnsiTheme="minorHAnsi" w:cs="Times New Roman"/>
          <w:b/>
          <w:sz w:val="24"/>
          <w:lang w:val="es-AR"/>
        </w:rPr>
      </w:pPr>
      <w:bookmarkStart w:id="88" w:name="_Toc47600800"/>
      <w:r w:rsidRPr="004C02D5">
        <w:rPr>
          <w:rFonts w:asciiTheme="minorHAnsi" w:hAnsiTheme="minorHAnsi" w:cs="Times New Roman"/>
          <w:b/>
          <w:sz w:val="24"/>
          <w:lang w:val="es-AR"/>
        </w:rPr>
        <w:lastRenderedPageBreak/>
        <w:t>Responsabilidades de los Participantes</w:t>
      </w:r>
      <w:bookmarkEnd w:id="88"/>
    </w:p>
    <w:p w:rsidR="00DE730C" w:rsidRDefault="00F7368D" w:rsidP="00DE730C">
      <w:pPr>
        <w:pStyle w:val="Paragraph"/>
        <w:widowControl w:val="0"/>
        <w:numPr>
          <w:ilvl w:val="0"/>
          <w:numId w:val="0"/>
        </w:numPr>
        <w:spacing w:before="0"/>
        <w:ind w:firstLine="720"/>
        <w:jc w:val="both"/>
        <w:rPr>
          <w:rFonts w:asciiTheme="minorHAnsi" w:hAnsiTheme="minorHAnsi" w:cs="Times New Roman"/>
          <w:lang w:val="es-AR"/>
        </w:rPr>
      </w:pPr>
      <w:r w:rsidRPr="00292553">
        <w:rPr>
          <w:rFonts w:asciiTheme="minorHAnsi" w:hAnsiTheme="minorHAnsi" w:cs="Times New Roman"/>
          <w:lang w:val="es-AR"/>
        </w:rPr>
        <w:t>A continuación</w:t>
      </w:r>
      <w:r w:rsidR="00193B2B">
        <w:rPr>
          <w:rFonts w:asciiTheme="minorHAnsi" w:hAnsiTheme="minorHAnsi" w:cs="Times New Roman"/>
          <w:lang w:val="es-AR"/>
        </w:rPr>
        <w:t>,</w:t>
      </w:r>
      <w:r w:rsidRPr="00292553">
        <w:rPr>
          <w:rFonts w:asciiTheme="minorHAnsi" w:hAnsiTheme="minorHAnsi" w:cs="Times New Roman"/>
          <w:lang w:val="es-AR"/>
        </w:rPr>
        <w:t xml:space="preserve"> se presentan las pri</w:t>
      </w:r>
      <w:r w:rsidR="00A61B89">
        <w:rPr>
          <w:rFonts w:asciiTheme="minorHAnsi" w:hAnsiTheme="minorHAnsi" w:cs="Times New Roman"/>
          <w:lang w:val="es-AR"/>
        </w:rPr>
        <w:t xml:space="preserve">ncipales responsabilidades de los distintos organismos del Estado Nacional, </w:t>
      </w:r>
      <w:r w:rsidRPr="00292553">
        <w:rPr>
          <w:rFonts w:asciiTheme="minorHAnsi" w:hAnsiTheme="minorHAnsi" w:cs="Times New Roman"/>
          <w:lang w:val="es-AR"/>
        </w:rPr>
        <w:t>participantes en la ejecución del Programa.</w:t>
      </w:r>
    </w:p>
    <w:p w:rsidR="00DE730C" w:rsidRDefault="00DE730C" w:rsidP="00DE730C">
      <w:pPr>
        <w:pStyle w:val="Paragraph"/>
        <w:widowControl w:val="0"/>
        <w:numPr>
          <w:ilvl w:val="0"/>
          <w:numId w:val="0"/>
        </w:numPr>
        <w:spacing w:before="0" w:after="0"/>
        <w:ind w:firstLine="720"/>
        <w:jc w:val="center"/>
        <w:rPr>
          <w:rFonts w:asciiTheme="minorHAnsi" w:hAnsiTheme="minorHAnsi" w:cs="Times New Roman"/>
          <w:b/>
          <w:bCs/>
          <w:sz w:val="24"/>
          <w:szCs w:val="24"/>
          <w:lang w:val="es-AR"/>
        </w:rPr>
      </w:pPr>
    </w:p>
    <w:p w:rsidR="00F7368D" w:rsidRPr="004C02D5" w:rsidRDefault="00F7368D" w:rsidP="00DE730C">
      <w:pPr>
        <w:pStyle w:val="Paragraph"/>
        <w:widowControl w:val="0"/>
        <w:numPr>
          <w:ilvl w:val="0"/>
          <w:numId w:val="0"/>
        </w:numPr>
        <w:spacing w:before="0"/>
        <w:ind w:firstLine="720"/>
        <w:jc w:val="center"/>
        <w:rPr>
          <w:rFonts w:asciiTheme="minorHAnsi" w:hAnsiTheme="minorHAnsi" w:cs="Times New Roman"/>
          <w:b/>
          <w:bCs/>
          <w:sz w:val="24"/>
          <w:szCs w:val="24"/>
          <w:lang w:val="es-AR"/>
        </w:rPr>
      </w:pPr>
      <w:r w:rsidRPr="004C02D5">
        <w:rPr>
          <w:rFonts w:asciiTheme="minorHAnsi" w:hAnsiTheme="minorHAnsi" w:cs="Times New Roman"/>
          <w:b/>
          <w:bCs/>
          <w:sz w:val="24"/>
          <w:szCs w:val="24"/>
          <w:lang w:val="es-AR"/>
        </w:rPr>
        <w:t>Responsabilidades de los participantes</w:t>
      </w:r>
    </w:p>
    <w:tbl>
      <w:tblPr>
        <w:tblW w:w="48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
        <w:gridCol w:w="1451"/>
        <w:gridCol w:w="7"/>
        <w:gridCol w:w="6894"/>
      </w:tblGrid>
      <w:tr w:rsidR="00F7368D" w:rsidRPr="00292553" w:rsidTr="001C7E39">
        <w:trPr>
          <w:gridBefore w:val="1"/>
          <w:wBefore w:w="4" w:type="pct"/>
          <w:tblHeader/>
          <w:jc w:val="center"/>
        </w:trPr>
        <w:tc>
          <w:tcPr>
            <w:tcW w:w="872" w:type="pct"/>
            <w:gridSpan w:val="2"/>
            <w:shd w:val="clear" w:color="auto" w:fill="92CDDC" w:themeFill="accent5" w:themeFillTint="99"/>
          </w:tcPr>
          <w:p w:rsidR="00F7368D" w:rsidRPr="00292553" w:rsidRDefault="00F7368D" w:rsidP="00F7368D">
            <w:pPr>
              <w:pStyle w:val="borrador"/>
              <w:widowControl/>
              <w:spacing w:before="60" w:after="60"/>
              <w:jc w:val="center"/>
              <w:rPr>
                <w:rFonts w:asciiTheme="minorHAnsi" w:hAnsiTheme="minorHAnsi" w:cs="Times New Roman"/>
                <w:b/>
                <w:bCs/>
                <w:smallCaps/>
                <w:sz w:val="20"/>
                <w:szCs w:val="20"/>
                <w:lang w:val="es-AR"/>
              </w:rPr>
            </w:pPr>
            <w:r w:rsidRPr="00292553">
              <w:rPr>
                <w:rFonts w:asciiTheme="minorHAnsi" w:hAnsiTheme="minorHAnsi" w:cs="Times New Roman"/>
                <w:b/>
                <w:bCs/>
                <w:smallCaps/>
                <w:sz w:val="20"/>
                <w:szCs w:val="20"/>
                <w:lang w:val="es-AR"/>
              </w:rPr>
              <w:t>Participante</w:t>
            </w:r>
          </w:p>
        </w:tc>
        <w:tc>
          <w:tcPr>
            <w:tcW w:w="4124" w:type="pct"/>
            <w:shd w:val="clear" w:color="auto" w:fill="92CDDC" w:themeFill="accent5" w:themeFillTint="99"/>
          </w:tcPr>
          <w:p w:rsidR="00F7368D" w:rsidRPr="00292553" w:rsidRDefault="00F7368D" w:rsidP="00F7368D">
            <w:pPr>
              <w:pStyle w:val="borrador"/>
              <w:widowControl/>
              <w:spacing w:before="60" w:after="60"/>
              <w:jc w:val="center"/>
              <w:rPr>
                <w:rFonts w:asciiTheme="minorHAnsi" w:hAnsiTheme="minorHAnsi" w:cs="Times New Roman"/>
                <w:b/>
                <w:bCs/>
                <w:smallCaps/>
                <w:sz w:val="20"/>
                <w:szCs w:val="20"/>
                <w:lang w:val="es-AR"/>
              </w:rPr>
            </w:pPr>
            <w:r w:rsidRPr="00292553">
              <w:rPr>
                <w:rFonts w:asciiTheme="minorHAnsi" w:hAnsiTheme="minorHAnsi" w:cs="Times New Roman"/>
                <w:b/>
                <w:bCs/>
                <w:smallCaps/>
                <w:sz w:val="20"/>
                <w:szCs w:val="20"/>
                <w:lang w:val="es-AR"/>
              </w:rPr>
              <w:t>Principales Responsabilidades</w:t>
            </w:r>
          </w:p>
        </w:tc>
      </w:tr>
      <w:tr w:rsidR="00F7368D" w:rsidRPr="00292553" w:rsidTr="001C7E39">
        <w:trPr>
          <w:gridBefore w:val="1"/>
          <w:wBefore w:w="4" w:type="pct"/>
          <w:jc w:val="center"/>
        </w:trPr>
        <w:tc>
          <w:tcPr>
            <w:tcW w:w="872" w:type="pct"/>
            <w:gridSpan w:val="2"/>
            <w:vAlign w:val="center"/>
          </w:tcPr>
          <w:p w:rsidR="00F7368D" w:rsidRPr="00292553" w:rsidRDefault="00F7368D" w:rsidP="00F7368D">
            <w:pPr>
              <w:pStyle w:val="borrador"/>
              <w:jc w:val="center"/>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Prestatario</w:t>
            </w:r>
          </w:p>
        </w:tc>
        <w:tc>
          <w:tcPr>
            <w:tcW w:w="4124" w:type="pct"/>
          </w:tcPr>
          <w:p w:rsidR="00F7368D" w:rsidRPr="00292553" w:rsidRDefault="00F7368D" w:rsidP="007A1C00">
            <w:pPr>
              <w:pStyle w:val="borrador"/>
              <w:numPr>
                <w:ilvl w:val="0"/>
                <w:numId w:val="9"/>
              </w:numPr>
              <w:tabs>
                <w:tab w:val="clear" w:pos="720"/>
                <w:tab w:val="num" w:pos="290"/>
              </w:tabs>
              <w:suppressAutoHyphens w:val="0"/>
              <w:ind w:left="289" w:hanging="289"/>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Firmar el Contrato de préstamo y las eventuales modificaciones que así lo requieran.</w:t>
            </w:r>
          </w:p>
          <w:p w:rsidR="00F7368D" w:rsidRDefault="00F7368D" w:rsidP="007A1C00">
            <w:pPr>
              <w:pStyle w:val="borrador"/>
              <w:numPr>
                <w:ilvl w:val="0"/>
                <w:numId w:val="9"/>
              </w:numPr>
              <w:tabs>
                <w:tab w:val="clear" w:pos="720"/>
                <w:tab w:val="num" w:pos="290"/>
              </w:tabs>
              <w:suppressAutoHyphens w:val="0"/>
              <w:ind w:left="289" w:hanging="289"/>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Cumplir con las obligaciones que surgen del Contrato de Préstamo.</w:t>
            </w:r>
          </w:p>
          <w:p w:rsidR="002854E9" w:rsidRPr="00292553" w:rsidRDefault="002854E9" w:rsidP="007A1C00">
            <w:pPr>
              <w:pStyle w:val="borrador"/>
              <w:numPr>
                <w:ilvl w:val="0"/>
                <w:numId w:val="9"/>
              </w:numPr>
              <w:tabs>
                <w:tab w:val="clear" w:pos="720"/>
                <w:tab w:val="num" w:pos="290"/>
              </w:tabs>
              <w:suppressAutoHyphens w:val="0"/>
              <w:ind w:left="289" w:hanging="289"/>
              <w:rPr>
                <w:rFonts w:asciiTheme="minorHAnsi" w:eastAsia="Times" w:hAnsiTheme="minorHAnsi" w:cs="Times New Roman"/>
                <w:sz w:val="20"/>
                <w:szCs w:val="20"/>
                <w:lang w:val="es-AR"/>
              </w:rPr>
            </w:pPr>
            <w:r>
              <w:rPr>
                <w:rFonts w:asciiTheme="minorHAnsi" w:eastAsia="Times" w:hAnsiTheme="minorHAnsi" w:cs="Times New Roman"/>
                <w:sz w:val="20"/>
                <w:szCs w:val="20"/>
                <w:lang w:val="es-AR"/>
              </w:rPr>
              <w:t>Intervenir en la tramitación de los requisitos previos al primer desembolso del Contrato de Préstamo.</w:t>
            </w:r>
          </w:p>
          <w:p w:rsidR="00F7368D" w:rsidRPr="00292553" w:rsidRDefault="00F7368D" w:rsidP="007A1C00">
            <w:pPr>
              <w:pStyle w:val="borrador"/>
              <w:numPr>
                <w:ilvl w:val="0"/>
                <w:numId w:val="9"/>
              </w:numPr>
              <w:tabs>
                <w:tab w:val="clear" w:pos="720"/>
                <w:tab w:val="num" w:pos="290"/>
              </w:tabs>
              <w:suppressAutoHyphens w:val="0"/>
              <w:ind w:left="289" w:hanging="289"/>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Suscribir los actos administrativos que resulten menester a los efectos de la ejecución del Programa.</w:t>
            </w:r>
          </w:p>
          <w:p w:rsidR="00F7368D" w:rsidRPr="00292553" w:rsidRDefault="00F7368D" w:rsidP="007A1C00">
            <w:pPr>
              <w:pStyle w:val="borrador"/>
              <w:numPr>
                <w:ilvl w:val="0"/>
                <w:numId w:val="9"/>
              </w:numPr>
              <w:tabs>
                <w:tab w:val="clear" w:pos="720"/>
                <w:tab w:val="num" w:pos="290"/>
              </w:tabs>
              <w:suppressAutoHyphens w:val="0"/>
              <w:ind w:left="289" w:hanging="289"/>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Formalizar la delegación de facultades al ME en la medida de su correspondencia a los efectos de la ejecución del Programa.</w:t>
            </w:r>
          </w:p>
          <w:p w:rsidR="00F7368D" w:rsidRPr="00292553" w:rsidRDefault="00F7368D" w:rsidP="007A1C00">
            <w:pPr>
              <w:pStyle w:val="borrador"/>
              <w:numPr>
                <w:ilvl w:val="0"/>
                <w:numId w:val="9"/>
              </w:numPr>
              <w:tabs>
                <w:tab w:val="clear" w:pos="720"/>
                <w:tab w:val="num" w:pos="290"/>
              </w:tabs>
              <w:suppressAutoHyphens w:val="0"/>
              <w:ind w:left="289" w:hanging="289"/>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Asegurarlos desembolsos necesarios para la ejecución del Programa.</w:t>
            </w:r>
          </w:p>
        </w:tc>
      </w:tr>
      <w:tr w:rsidR="00F7368D" w:rsidRPr="00292553" w:rsidTr="001C7E39">
        <w:trPr>
          <w:gridBefore w:val="1"/>
          <w:wBefore w:w="4" w:type="pct"/>
          <w:jc w:val="center"/>
        </w:trPr>
        <w:tc>
          <w:tcPr>
            <w:tcW w:w="872" w:type="pct"/>
            <w:gridSpan w:val="2"/>
            <w:vAlign w:val="center"/>
          </w:tcPr>
          <w:p w:rsidR="00F7368D" w:rsidRPr="00292553" w:rsidRDefault="00F7368D" w:rsidP="00F7368D">
            <w:pPr>
              <w:pStyle w:val="borrador"/>
              <w:jc w:val="center"/>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ME</w:t>
            </w:r>
          </w:p>
        </w:tc>
        <w:tc>
          <w:tcPr>
            <w:tcW w:w="4124" w:type="pct"/>
          </w:tcPr>
          <w:p w:rsidR="00F7368D" w:rsidRPr="00292553" w:rsidRDefault="00F7368D" w:rsidP="007A1C00">
            <w:pPr>
              <w:pStyle w:val="borrador"/>
              <w:numPr>
                <w:ilvl w:val="0"/>
                <w:numId w:val="10"/>
              </w:numPr>
              <w:tabs>
                <w:tab w:val="num" w:pos="290"/>
              </w:tabs>
              <w:suppressAutoHyphens w:val="0"/>
              <w:ind w:left="289" w:hanging="289"/>
              <w:rPr>
                <w:rFonts w:asciiTheme="minorHAnsi" w:eastAsia="Times" w:hAnsiTheme="minorHAnsi" w:cs="Times New Roman"/>
                <w:sz w:val="20"/>
                <w:szCs w:val="20"/>
                <w:lang w:val="es-AR"/>
              </w:rPr>
            </w:pPr>
            <w:r w:rsidRPr="00292553">
              <w:rPr>
                <w:rFonts w:asciiTheme="minorHAnsi" w:hAnsiTheme="minorHAnsi" w:cs="Times New Roman"/>
                <w:sz w:val="20"/>
                <w:szCs w:val="20"/>
                <w:lang w:val="es-AR"/>
              </w:rPr>
              <w:t>Definir estrategias y la política educativa que sirva de marco de referencia al Programa.</w:t>
            </w:r>
          </w:p>
          <w:p w:rsidR="00F7368D" w:rsidRPr="00292553" w:rsidRDefault="00F7368D" w:rsidP="007A1C00">
            <w:pPr>
              <w:pStyle w:val="borrador"/>
              <w:numPr>
                <w:ilvl w:val="0"/>
                <w:numId w:val="10"/>
              </w:numPr>
              <w:tabs>
                <w:tab w:val="clear" w:pos="720"/>
                <w:tab w:val="num" w:pos="290"/>
              </w:tabs>
              <w:suppressAutoHyphens w:val="0"/>
              <w:ind w:left="289" w:hanging="289"/>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Formalizar la delegación de facultades a la UEC/</w:t>
            </w:r>
            <w:r>
              <w:rPr>
                <w:rFonts w:asciiTheme="minorHAnsi" w:eastAsia="Times" w:hAnsiTheme="minorHAnsi" w:cs="Times New Roman"/>
                <w:sz w:val="20"/>
                <w:szCs w:val="20"/>
                <w:lang w:val="es-AR"/>
              </w:rPr>
              <w:t>DGPPSE</w:t>
            </w:r>
            <w:r w:rsidRPr="00292553">
              <w:rPr>
                <w:rFonts w:asciiTheme="minorHAnsi" w:eastAsia="Times" w:hAnsiTheme="minorHAnsi" w:cs="Times New Roman"/>
                <w:sz w:val="20"/>
                <w:szCs w:val="20"/>
                <w:lang w:val="es-AR"/>
              </w:rPr>
              <w:t xml:space="preserve"> en la medida de su correspondencia a los efectos de la ejecución del Programa.</w:t>
            </w:r>
          </w:p>
          <w:p w:rsidR="00F7368D" w:rsidRPr="00292553" w:rsidRDefault="00F7368D" w:rsidP="007A1C00">
            <w:pPr>
              <w:pStyle w:val="borrador"/>
              <w:numPr>
                <w:ilvl w:val="0"/>
                <w:numId w:val="10"/>
              </w:numPr>
              <w:tabs>
                <w:tab w:val="num" w:pos="290"/>
              </w:tabs>
              <w:suppressAutoHyphens w:val="0"/>
              <w:ind w:left="289" w:hanging="289"/>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Asignar responsabilidades a las Áreas que participarán en la ejecución del Programa en apoyo de la UEC/</w:t>
            </w:r>
            <w:r>
              <w:rPr>
                <w:rFonts w:asciiTheme="minorHAnsi" w:eastAsia="Times" w:hAnsiTheme="minorHAnsi" w:cs="Times New Roman"/>
                <w:sz w:val="20"/>
                <w:szCs w:val="20"/>
                <w:lang w:val="es-AR"/>
              </w:rPr>
              <w:t>DGPPSE</w:t>
            </w:r>
            <w:r w:rsidR="00386305">
              <w:rPr>
                <w:rFonts w:asciiTheme="minorHAnsi" w:eastAsia="Times" w:hAnsiTheme="minorHAnsi" w:cs="Times New Roman"/>
                <w:sz w:val="20"/>
                <w:szCs w:val="20"/>
                <w:lang w:val="es-AR"/>
              </w:rPr>
              <w:t>/SSG</w:t>
            </w:r>
            <w:r w:rsidR="004A16B6">
              <w:rPr>
                <w:rFonts w:asciiTheme="minorHAnsi" w:eastAsia="Times" w:hAnsiTheme="minorHAnsi" w:cs="Times New Roman"/>
                <w:sz w:val="20"/>
                <w:szCs w:val="20"/>
                <w:lang w:val="es-AR"/>
              </w:rPr>
              <w:t>A/DC</w:t>
            </w:r>
            <w:r w:rsidR="00386305">
              <w:rPr>
                <w:rFonts w:asciiTheme="minorHAnsi" w:eastAsia="Times" w:hAnsiTheme="minorHAnsi" w:cs="Times New Roman"/>
                <w:sz w:val="20"/>
                <w:szCs w:val="20"/>
                <w:lang w:val="es-AR"/>
              </w:rPr>
              <w:t>/DGI/S</w:t>
            </w:r>
            <w:r w:rsidRPr="00292553">
              <w:rPr>
                <w:rFonts w:asciiTheme="minorHAnsi" w:eastAsia="Times" w:hAnsiTheme="minorHAnsi" w:cs="Times New Roman"/>
                <w:sz w:val="20"/>
                <w:szCs w:val="20"/>
                <w:lang w:val="es-AR"/>
              </w:rPr>
              <w:t>E/</w:t>
            </w:r>
            <w:r w:rsidR="004A16B6">
              <w:rPr>
                <w:rFonts w:asciiTheme="minorHAnsi" w:eastAsia="Times" w:hAnsiTheme="minorHAnsi" w:cs="Times New Roman"/>
                <w:sz w:val="20"/>
                <w:szCs w:val="20"/>
                <w:lang w:val="es-AR"/>
              </w:rPr>
              <w:t>DNEI/</w:t>
            </w:r>
            <w:r w:rsidRPr="00292553">
              <w:rPr>
                <w:rFonts w:asciiTheme="minorHAnsi" w:eastAsia="Times" w:hAnsiTheme="minorHAnsi" w:cs="Times New Roman"/>
                <w:sz w:val="20"/>
                <w:szCs w:val="20"/>
                <w:lang w:val="es-AR"/>
              </w:rPr>
              <w:t>INFD/</w:t>
            </w:r>
            <w:r w:rsidRPr="004A16B6">
              <w:rPr>
                <w:rFonts w:asciiTheme="minorHAnsi" w:eastAsia="Times" w:hAnsiTheme="minorHAnsi" w:cs="Times New Roman"/>
                <w:sz w:val="20"/>
                <w:szCs w:val="20"/>
                <w:lang w:val="es-AR"/>
              </w:rPr>
              <w:t>DN</w:t>
            </w:r>
            <w:r w:rsidR="004A16B6" w:rsidRPr="004A16B6">
              <w:rPr>
                <w:rFonts w:asciiTheme="minorHAnsi" w:eastAsia="Times" w:hAnsiTheme="minorHAnsi" w:cs="Times New Roman"/>
                <w:sz w:val="20"/>
                <w:szCs w:val="20"/>
                <w:lang w:val="es-AR"/>
              </w:rPr>
              <w:t>EIE</w:t>
            </w:r>
            <w:r w:rsidRPr="004A16B6">
              <w:rPr>
                <w:rFonts w:asciiTheme="minorHAnsi" w:eastAsia="Times" w:hAnsiTheme="minorHAnsi" w:cs="Times New Roman"/>
                <w:sz w:val="20"/>
                <w:szCs w:val="20"/>
                <w:lang w:val="es-AR"/>
              </w:rPr>
              <w:t>/</w:t>
            </w:r>
            <w:r w:rsidR="00DA2ACC">
              <w:rPr>
                <w:rFonts w:asciiTheme="minorHAnsi" w:eastAsia="Times" w:hAnsiTheme="minorHAnsi" w:cs="Times New Roman"/>
                <w:sz w:val="20"/>
                <w:szCs w:val="20"/>
                <w:lang w:val="es-AR"/>
              </w:rPr>
              <w:t xml:space="preserve"> </w:t>
            </w:r>
            <w:r w:rsidRPr="004A16B6">
              <w:rPr>
                <w:rFonts w:asciiTheme="minorHAnsi" w:eastAsia="Times" w:hAnsiTheme="minorHAnsi" w:cs="Times New Roman"/>
                <w:sz w:val="20"/>
                <w:szCs w:val="20"/>
                <w:lang w:val="es-AR"/>
              </w:rPr>
              <w:t>SE</w:t>
            </w:r>
            <w:r w:rsidR="004A16B6" w:rsidRPr="004A16B6">
              <w:rPr>
                <w:rFonts w:asciiTheme="minorHAnsi" w:eastAsia="Times" w:hAnsiTheme="minorHAnsi" w:cs="Times New Roman"/>
                <w:sz w:val="20"/>
                <w:szCs w:val="20"/>
                <w:lang w:val="es-AR"/>
              </w:rPr>
              <w:t>I</w:t>
            </w:r>
            <w:r w:rsidR="00A015F6">
              <w:rPr>
                <w:rFonts w:asciiTheme="minorHAnsi" w:eastAsia="Times" w:hAnsiTheme="minorHAnsi" w:cs="Times New Roman"/>
                <w:sz w:val="20"/>
                <w:szCs w:val="20"/>
                <w:lang w:val="es-AR"/>
              </w:rPr>
              <w:t>E.</w:t>
            </w:r>
          </w:p>
          <w:p w:rsidR="00F7368D" w:rsidRPr="00292553" w:rsidRDefault="00F7368D" w:rsidP="007A1C00">
            <w:pPr>
              <w:pStyle w:val="borrador"/>
              <w:numPr>
                <w:ilvl w:val="0"/>
                <w:numId w:val="10"/>
              </w:numPr>
              <w:tabs>
                <w:tab w:val="num" w:pos="290"/>
              </w:tabs>
              <w:suppressAutoHyphens w:val="0"/>
              <w:ind w:left="289" w:hanging="289"/>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Asegurar las partidas presupuestarias necesarias para la ejecución de las actividades a su cargo.</w:t>
            </w:r>
          </w:p>
          <w:p w:rsidR="00F7368D" w:rsidRPr="00292553" w:rsidRDefault="00F7368D" w:rsidP="007A1C00">
            <w:pPr>
              <w:pStyle w:val="borrador"/>
              <w:numPr>
                <w:ilvl w:val="0"/>
                <w:numId w:val="10"/>
              </w:numPr>
              <w:tabs>
                <w:tab w:val="num" w:pos="290"/>
              </w:tabs>
              <w:suppressAutoHyphens w:val="0"/>
              <w:ind w:left="289" w:hanging="289"/>
              <w:rPr>
                <w:rFonts w:asciiTheme="minorHAnsi" w:eastAsia="Times" w:hAnsiTheme="minorHAnsi" w:cs="Times New Roman"/>
                <w:sz w:val="20"/>
                <w:szCs w:val="20"/>
                <w:lang w:val="es-AR"/>
              </w:rPr>
            </w:pPr>
            <w:r w:rsidRPr="00292553">
              <w:rPr>
                <w:rFonts w:asciiTheme="minorHAnsi" w:hAnsiTheme="minorHAnsi" w:cs="Times New Roman"/>
                <w:sz w:val="20"/>
                <w:szCs w:val="20"/>
                <w:lang w:val="es-AR"/>
              </w:rPr>
              <w:t>Suscribir</w:t>
            </w:r>
            <w:r w:rsidRPr="00292553">
              <w:rPr>
                <w:rFonts w:asciiTheme="minorHAnsi" w:eastAsia="Times" w:hAnsiTheme="minorHAnsi" w:cs="Times New Roman"/>
                <w:sz w:val="20"/>
                <w:szCs w:val="20"/>
                <w:lang w:val="es-AR"/>
              </w:rPr>
              <w:t xml:space="preserve"> los actos administrativos que resulten menester a los efectos de la ejecución del Programa, en este marco.</w:t>
            </w:r>
          </w:p>
          <w:p w:rsidR="00F7368D" w:rsidRPr="00292553" w:rsidRDefault="00F7368D" w:rsidP="007A1C00">
            <w:pPr>
              <w:pStyle w:val="borrador"/>
              <w:numPr>
                <w:ilvl w:val="0"/>
                <w:numId w:val="10"/>
              </w:numPr>
              <w:tabs>
                <w:tab w:val="clear" w:pos="720"/>
                <w:tab w:val="num" w:pos="290"/>
              </w:tabs>
              <w:suppressAutoHyphens w:val="0"/>
              <w:ind w:left="289" w:hanging="289"/>
              <w:rPr>
                <w:rFonts w:asciiTheme="minorHAnsi" w:eastAsia="Times" w:hAnsiTheme="minorHAnsi" w:cs="Times New Roman"/>
                <w:sz w:val="20"/>
                <w:szCs w:val="20"/>
                <w:lang w:val="es-AR"/>
              </w:rPr>
            </w:pPr>
            <w:r w:rsidRPr="00292553">
              <w:rPr>
                <w:rFonts w:asciiTheme="minorHAnsi" w:hAnsiTheme="minorHAnsi" w:cs="Times New Roman"/>
                <w:sz w:val="20"/>
                <w:szCs w:val="20"/>
                <w:lang w:val="es-AR"/>
              </w:rPr>
              <w:t xml:space="preserve">Solicitar al Banco, eventuales cambios al Contrato de Préstamo o reasignación de partidas entre componentes (a través del </w:t>
            </w:r>
            <w:r w:rsidR="001E62A0">
              <w:rPr>
                <w:rFonts w:asciiTheme="minorHAnsi" w:hAnsiTheme="minorHAnsi" w:cs="Times New Roman"/>
                <w:sz w:val="20"/>
                <w:szCs w:val="20"/>
                <w:lang w:val="es-AR"/>
              </w:rPr>
              <w:t>MH</w:t>
            </w:r>
            <w:r w:rsidRPr="00292553">
              <w:rPr>
                <w:rFonts w:asciiTheme="minorHAnsi" w:hAnsiTheme="minorHAnsi" w:cs="Times New Roman"/>
                <w:sz w:val="20"/>
                <w:szCs w:val="20"/>
                <w:lang w:val="es-AR"/>
              </w:rPr>
              <w:t>) y al Reglamento Operativo</w:t>
            </w:r>
            <w:r w:rsidRPr="00292553">
              <w:rPr>
                <w:rFonts w:asciiTheme="minorHAnsi" w:eastAsia="Times" w:hAnsiTheme="minorHAnsi" w:cs="Times New Roman"/>
                <w:sz w:val="20"/>
                <w:szCs w:val="20"/>
                <w:lang w:val="es-AR"/>
              </w:rPr>
              <w:t>.</w:t>
            </w:r>
          </w:p>
          <w:p w:rsidR="00F7368D" w:rsidRPr="00292553" w:rsidRDefault="00F7368D" w:rsidP="007A1C00">
            <w:pPr>
              <w:pStyle w:val="borrador"/>
              <w:numPr>
                <w:ilvl w:val="0"/>
                <w:numId w:val="10"/>
              </w:numPr>
              <w:tabs>
                <w:tab w:val="clear" w:pos="720"/>
                <w:tab w:val="num" w:pos="290"/>
              </w:tabs>
              <w:suppressAutoHyphens w:val="0"/>
              <w:ind w:left="289" w:hanging="289"/>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Participar en las evaluaciones operativas, final y de impacto del Programa.</w:t>
            </w:r>
          </w:p>
        </w:tc>
      </w:tr>
      <w:tr w:rsidR="00F7368D" w:rsidRPr="00292553" w:rsidTr="001C7E39">
        <w:trPr>
          <w:gridBefore w:val="1"/>
          <w:wBefore w:w="4" w:type="pct"/>
          <w:jc w:val="center"/>
        </w:trPr>
        <w:tc>
          <w:tcPr>
            <w:tcW w:w="872" w:type="pct"/>
            <w:gridSpan w:val="2"/>
            <w:vAlign w:val="center"/>
          </w:tcPr>
          <w:p w:rsidR="00F7368D" w:rsidRPr="00292553" w:rsidRDefault="00F60D1E" w:rsidP="00F7368D">
            <w:pPr>
              <w:pStyle w:val="borrador"/>
              <w:jc w:val="center"/>
              <w:rPr>
                <w:rFonts w:asciiTheme="minorHAnsi" w:eastAsia="Times" w:hAnsiTheme="minorHAnsi" w:cs="Times New Roman"/>
                <w:sz w:val="20"/>
                <w:szCs w:val="20"/>
                <w:lang w:val="es-AR"/>
              </w:rPr>
            </w:pPr>
            <w:r>
              <w:rPr>
                <w:rFonts w:asciiTheme="minorHAnsi" w:eastAsia="Times" w:hAnsiTheme="minorHAnsi" w:cs="Times New Roman"/>
                <w:sz w:val="20"/>
                <w:szCs w:val="20"/>
                <w:lang w:val="es-AR"/>
              </w:rPr>
              <w:t>S</w:t>
            </w:r>
            <w:r w:rsidR="00F7368D">
              <w:rPr>
                <w:rFonts w:asciiTheme="minorHAnsi" w:eastAsia="Times" w:hAnsiTheme="minorHAnsi" w:cs="Times New Roman"/>
                <w:sz w:val="20"/>
                <w:szCs w:val="20"/>
                <w:lang w:val="es-AR"/>
              </w:rPr>
              <w:t>E</w:t>
            </w:r>
          </w:p>
        </w:tc>
        <w:tc>
          <w:tcPr>
            <w:tcW w:w="4124" w:type="pct"/>
          </w:tcPr>
          <w:p w:rsidR="00F60D1E" w:rsidRPr="00F60D1E" w:rsidRDefault="00044D04" w:rsidP="007A1C00">
            <w:pPr>
              <w:pStyle w:val="borrador"/>
              <w:numPr>
                <w:ilvl w:val="0"/>
                <w:numId w:val="14"/>
              </w:numPr>
              <w:tabs>
                <w:tab w:val="clear" w:pos="720"/>
                <w:tab w:val="num" w:pos="290"/>
              </w:tabs>
              <w:suppressAutoHyphens w:val="0"/>
              <w:ind w:left="289" w:hanging="289"/>
              <w:rPr>
                <w:rFonts w:asciiTheme="minorHAnsi" w:eastAsia="Times" w:hAnsiTheme="minorHAnsi" w:cs="Times New Roman"/>
                <w:sz w:val="20"/>
                <w:szCs w:val="20"/>
                <w:lang w:val="es-AR"/>
              </w:rPr>
            </w:pPr>
            <w:r w:rsidRPr="00F60D1E">
              <w:rPr>
                <w:rFonts w:asciiTheme="minorHAnsi" w:eastAsia="Times" w:hAnsiTheme="minorHAnsi" w:cs="Times New Roman"/>
                <w:sz w:val="20"/>
                <w:szCs w:val="20"/>
                <w:lang w:val="es-AR"/>
              </w:rPr>
              <w:t>Formular  y  promover  lineamientos  para  la  organización,  cohesión e  innovación</w:t>
            </w:r>
            <w:r w:rsidR="009743BC">
              <w:rPr>
                <w:rFonts w:asciiTheme="minorHAnsi" w:eastAsia="Times" w:hAnsiTheme="minorHAnsi" w:cs="Times New Roman"/>
                <w:sz w:val="20"/>
                <w:szCs w:val="20"/>
                <w:lang w:val="es-AR"/>
              </w:rPr>
              <w:t xml:space="preserve"> </w:t>
            </w:r>
            <w:r w:rsidRPr="00F60D1E">
              <w:rPr>
                <w:rFonts w:asciiTheme="minorHAnsi" w:eastAsia="Times" w:hAnsiTheme="minorHAnsi" w:cs="Times New Roman"/>
                <w:sz w:val="20"/>
                <w:szCs w:val="20"/>
                <w:lang w:val="es-AR"/>
              </w:rPr>
              <w:t>del sistema educativo en lo referente a sus niveles y modalidades, orientados a la plena aplicación de la Ley Nacional de Educación y leyes concordantes.</w:t>
            </w:r>
          </w:p>
          <w:p w:rsidR="00F60D1E" w:rsidRPr="00F60D1E" w:rsidRDefault="00044D04" w:rsidP="007A1C00">
            <w:pPr>
              <w:pStyle w:val="borrador"/>
              <w:numPr>
                <w:ilvl w:val="0"/>
                <w:numId w:val="14"/>
              </w:numPr>
              <w:tabs>
                <w:tab w:val="clear" w:pos="720"/>
                <w:tab w:val="num" w:pos="290"/>
              </w:tabs>
              <w:suppressAutoHyphens w:val="0"/>
              <w:ind w:left="289" w:hanging="289"/>
              <w:rPr>
                <w:rFonts w:asciiTheme="minorHAnsi" w:eastAsia="Times" w:hAnsiTheme="minorHAnsi" w:cs="Times New Roman"/>
                <w:sz w:val="20"/>
                <w:szCs w:val="20"/>
                <w:lang w:val="es-AR"/>
              </w:rPr>
            </w:pPr>
            <w:r w:rsidRPr="00F60D1E">
              <w:rPr>
                <w:rFonts w:asciiTheme="minorHAnsi" w:eastAsia="Times" w:hAnsiTheme="minorHAnsi" w:cs="Times New Roman"/>
                <w:sz w:val="20"/>
                <w:szCs w:val="20"/>
                <w:lang w:val="es-AR"/>
              </w:rPr>
              <w:t>Entender  en  la  aplicación  de  normas  generales  relativas  a  la  equivalencia  de títulos  y  de  estudios  de</w:t>
            </w:r>
            <w:r w:rsidR="009743BC">
              <w:rPr>
                <w:rFonts w:asciiTheme="minorHAnsi" w:eastAsia="Times" w:hAnsiTheme="minorHAnsi" w:cs="Times New Roman"/>
                <w:sz w:val="20"/>
                <w:szCs w:val="20"/>
                <w:lang w:val="es-AR"/>
              </w:rPr>
              <w:t xml:space="preserve"> </w:t>
            </w:r>
            <w:r w:rsidRPr="00F60D1E">
              <w:rPr>
                <w:rFonts w:asciiTheme="minorHAnsi" w:eastAsia="Times" w:hAnsiTheme="minorHAnsi" w:cs="Times New Roman"/>
                <w:sz w:val="20"/>
                <w:szCs w:val="20"/>
                <w:lang w:val="es-AR"/>
              </w:rPr>
              <w:t>validez  de  planes  del  conjunto  de  los  niveles  y modalidades  del  sistema  educativo,  con  excepción  de  la  formación  docente, concertados en el Consejo Federal de Educación.</w:t>
            </w:r>
          </w:p>
          <w:p w:rsidR="00F60D1E" w:rsidRPr="00F60D1E" w:rsidRDefault="00044D04" w:rsidP="007A1C00">
            <w:pPr>
              <w:pStyle w:val="borrador"/>
              <w:numPr>
                <w:ilvl w:val="0"/>
                <w:numId w:val="14"/>
              </w:numPr>
              <w:tabs>
                <w:tab w:val="clear" w:pos="720"/>
                <w:tab w:val="num" w:pos="290"/>
              </w:tabs>
              <w:suppressAutoHyphens w:val="0"/>
              <w:ind w:left="289" w:hanging="289"/>
              <w:rPr>
                <w:rFonts w:asciiTheme="minorHAnsi" w:eastAsia="Times" w:hAnsiTheme="minorHAnsi" w:cs="Times New Roman"/>
                <w:sz w:val="20"/>
                <w:szCs w:val="20"/>
                <w:lang w:val="es-AR"/>
              </w:rPr>
            </w:pPr>
            <w:r w:rsidRPr="00F60D1E">
              <w:rPr>
                <w:rFonts w:asciiTheme="minorHAnsi" w:eastAsia="Times" w:hAnsiTheme="minorHAnsi" w:cs="Times New Roman"/>
                <w:sz w:val="20"/>
                <w:szCs w:val="20"/>
                <w:lang w:val="es-AR"/>
              </w:rPr>
              <w:t>Implementar  acciones  para  el  fortalecimiento  del  carácter  federal  del  sistema educativo,  respetando  las  particularidades  locales  en  los  diversos  diseños  de política educativa y promover la articulación entre las Jurisdicciones.</w:t>
            </w:r>
          </w:p>
          <w:p w:rsidR="00F60D1E" w:rsidRPr="00F60D1E" w:rsidRDefault="00044D04" w:rsidP="007A1C00">
            <w:pPr>
              <w:pStyle w:val="borrador"/>
              <w:numPr>
                <w:ilvl w:val="0"/>
                <w:numId w:val="14"/>
              </w:numPr>
              <w:tabs>
                <w:tab w:val="clear" w:pos="720"/>
                <w:tab w:val="num" w:pos="290"/>
              </w:tabs>
              <w:suppressAutoHyphens w:val="0"/>
              <w:ind w:left="289" w:hanging="289"/>
              <w:rPr>
                <w:rFonts w:asciiTheme="minorHAnsi" w:eastAsia="Times" w:hAnsiTheme="minorHAnsi" w:cs="Times New Roman"/>
                <w:sz w:val="20"/>
                <w:szCs w:val="20"/>
                <w:lang w:val="es-AR"/>
              </w:rPr>
            </w:pPr>
            <w:r w:rsidRPr="00F60D1E">
              <w:rPr>
                <w:rFonts w:asciiTheme="minorHAnsi" w:eastAsia="Times" w:hAnsiTheme="minorHAnsi" w:cs="Times New Roman"/>
                <w:sz w:val="20"/>
                <w:szCs w:val="20"/>
                <w:lang w:val="es-AR"/>
              </w:rPr>
              <w:t>Diseñar y proponer lineamientos</w:t>
            </w:r>
            <w:r w:rsidR="009743BC">
              <w:rPr>
                <w:rFonts w:asciiTheme="minorHAnsi" w:eastAsia="Times" w:hAnsiTheme="minorHAnsi" w:cs="Times New Roman"/>
                <w:sz w:val="20"/>
                <w:szCs w:val="20"/>
                <w:lang w:val="es-AR"/>
              </w:rPr>
              <w:t xml:space="preserve"> </w:t>
            </w:r>
            <w:r w:rsidRPr="00F60D1E">
              <w:rPr>
                <w:rFonts w:asciiTheme="minorHAnsi" w:eastAsia="Times" w:hAnsiTheme="minorHAnsi" w:cs="Times New Roman"/>
                <w:sz w:val="20"/>
                <w:szCs w:val="20"/>
                <w:lang w:val="es-AR"/>
              </w:rPr>
              <w:t>de política educativa tendientes a la valoración y jerarquización  de  la  tarea  docente,</w:t>
            </w:r>
            <w:r w:rsidR="009743BC">
              <w:rPr>
                <w:rFonts w:asciiTheme="minorHAnsi" w:eastAsia="Times" w:hAnsiTheme="minorHAnsi" w:cs="Times New Roman"/>
                <w:sz w:val="20"/>
                <w:szCs w:val="20"/>
                <w:lang w:val="es-AR"/>
              </w:rPr>
              <w:t xml:space="preserve"> </w:t>
            </w:r>
            <w:r w:rsidRPr="00F60D1E">
              <w:rPr>
                <w:rFonts w:asciiTheme="minorHAnsi" w:eastAsia="Times" w:hAnsiTheme="minorHAnsi" w:cs="Times New Roman"/>
                <w:sz w:val="20"/>
                <w:szCs w:val="20"/>
                <w:lang w:val="es-AR"/>
              </w:rPr>
              <w:t>como  elementos  centrales  a  la  mejora  de  la enseñanza.</w:t>
            </w:r>
          </w:p>
          <w:p w:rsidR="00F60D1E" w:rsidRPr="00F60D1E" w:rsidRDefault="00044D04" w:rsidP="007A1C00">
            <w:pPr>
              <w:pStyle w:val="borrador"/>
              <w:numPr>
                <w:ilvl w:val="0"/>
                <w:numId w:val="14"/>
              </w:numPr>
              <w:tabs>
                <w:tab w:val="clear" w:pos="720"/>
                <w:tab w:val="num" w:pos="290"/>
              </w:tabs>
              <w:suppressAutoHyphens w:val="0"/>
              <w:ind w:left="289" w:hanging="289"/>
              <w:rPr>
                <w:rFonts w:asciiTheme="minorHAnsi" w:eastAsia="Times" w:hAnsiTheme="minorHAnsi" w:cs="Times New Roman"/>
                <w:sz w:val="20"/>
                <w:szCs w:val="20"/>
                <w:lang w:val="es-AR"/>
              </w:rPr>
            </w:pPr>
            <w:r w:rsidRPr="00F60D1E">
              <w:rPr>
                <w:rFonts w:asciiTheme="minorHAnsi" w:eastAsia="Times" w:hAnsiTheme="minorHAnsi" w:cs="Times New Roman"/>
                <w:sz w:val="20"/>
                <w:szCs w:val="20"/>
                <w:lang w:val="es-AR"/>
              </w:rPr>
              <w:t>Entender   en    la    aplicación    de    las   Leyes    de    Educación   Nacional,   de Financiamiento  Educativo, de  Educación  Sexual  Integral  Nº  26.150 y de  las demás leyes educativas nacionales.</w:t>
            </w:r>
          </w:p>
          <w:p w:rsidR="00F60D1E" w:rsidRPr="00F60D1E" w:rsidRDefault="00044D04" w:rsidP="007A1C00">
            <w:pPr>
              <w:pStyle w:val="borrador"/>
              <w:numPr>
                <w:ilvl w:val="0"/>
                <w:numId w:val="14"/>
              </w:numPr>
              <w:tabs>
                <w:tab w:val="clear" w:pos="720"/>
                <w:tab w:val="num" w:pos="290"/>
              </w:tabs>
              <w:suppressAutoHyphens w:val="0"/>
              <w:ind w:left="289" w:hanging="289"/>
              <w:rPr>
                <w:rFonts w:asciiTheme="minorHAnsi" w:eastAsia="Times" w:hAnsiTheme="minorHAnsi" w:cs="Times New Roman"/>
                <w:sz w:val="20"/>
                <w:szCs w:val="20"/>
                <w:lang w:val="es-AR"/>
              </w:rPr>
            </w:pPr>
            <w:r w:rsidRPr="00F60D1E">
              <w:rPr>
                <w:rFonts w:asciiTheme="minorHAnsi" w:eastAsia="Times" w:hAnsiTheme="minorHAnsi" w:cs="Times New Roman"/>
                <w:sz w:val="20"/>
                <w:szCs w:val="20"/>
                <w:lang w:val="es-AR"/>
              </w:rPr>
              <w:t>Proponer  al/a  la  Ministro/a  la  formulación  y  actualización  de  normativas  que procuren el fortalecimiento del funcionamiento del Sistema Educativo Nacional en concordancia con las políticas y estrategias educativas fijadas.</w:t>
            </w:r>
          </w:p>
          <w:p w:rsidR="00F60D1E" w:rsidRPr="00F60D1E" w:rsidRDefault="00044D04" w:rsidP="007A1C00">
            <w:pPr>
              <w:pStyle w:val="borrador"/>
              <w:numPr>
                <w:ilvl w:val="0"/>
                <w:numId w:val="14"/>
              </w:numPr>
              <w:tabs>
                <w:tab w:val="clear" w:pos="720"/>
                <w:tab w:val="num" w:pos="290"/>
              </w:tabs>
              <w:suppressAutoHyphens w:val="0"/>
              <w:ind w:left="289" w:hanging="289"/>
              <w:rPr>
                <w:rFonts w:asciiTheme="minorHAnsi" w:eastAsia="Times" w:hAnsiTheme="minorHAnsi" w:cs="Times New Roman"/>
                <w:sz w:val="20"/>
                <w:szCs w:val="20"/>
                <w:lang w:val="es-AR"/>
              </w:rPr>
            </w:pPr>
            <w:r w:rsidRPr="00F60D1E">
              <w:rPr>
                <w:rFonts w:asciiTheme="minorHAnsi" w:eastAsia="Times" w:hAnsiTheme="minorHAnsi" w:cs="Times New Roman"/>
                <w:sz w:val="20"/>
                <w:szCs w:val="20"/>
                <w:lang w:val="es-AR"/>
              </w:rPr>
              <w:t>Participar en la gestión del Sistema Nacional de Información Educativa.</w:t>
            </w:r>
          </w:p>
          <w:p w:rsidR="00044D04" w:rsidRPr="00F60D1E" w:rsidRDefault="00044D04" w:rsidP="007A1C00">
            <w:pPr>
              <w:pStyle w:val="borrador"/>
              <w:numPr>
                <w:ilvl w:val="0"/>
                <w:numId w:val="14"/>
              </w:numPr>
              <w:tabs>
                <w:tab w:val="clear" w:pos="720"/>
                <w:tab w:val="num" w:pos="290"/>
              </w:tabs>
              <w:suppressAutoHyphens w:val="0"/>
              <w:ind w:left="289" w:hanging="289"/>
              <w:rPr>
                <w:rFonts w:asciiTheme="minorHAnsi" w:eastAsia="Times" w:hAnsiTheme="minorHAnsi" w:cs="Times New Roman"/>
                <w:sz w:val="20"/>
                <w:szCs w:val="20"/>
                <w:lang w:val="es-AR"/>
              </w:rPr>
            </w:pPr>
            <w:r w:rsidRPr="00F60D1E">
              <w:rPr>
                <w:rFonts w:asciiTheme="minorHAnsi" w:eastAsia="Times" w:hAnsiTheme="minorHAnsi" w:cs="Times New Roman"/>
                <w:sz w:val="20"/>
                <w:szCs w:val="20"/>
                <w:lang w:val="es-AR"/>
              </w:rPr>
              <w:t xml:space="preserve">Asistir técnica y financieramente a los gobiernos provinciales y al gobierno de la </w:t>
            </w:r>
            <w:r w:rsidR="00F60D1E" w:rsidRPr="00F60D1E">
              <w:rPr>
                <w:rFonts w:asciiTheme="minorHAnsi" w:eastAsia="Times" w:hAnsiTheme="minorHAnsi" w:cs="Times New Roman"/>
                <w:sz w:val="20"/>
                <w:szCs w:val="20"/>
                <w:lang w:val="es-AR"/>
              </w:rPr>
              <w:lastRenderedPageBreak/>
              <w:t>Ciudad Autónoma De Buenos Aires</w:t>
            </w:r>
            <w:r w:rsidRPr="00F60D1E">
              <w:rPr>
                <w:rFonts w:asciiTheme="minorHAnsi" w:eastAsia="Times" w:hAnsiTheme="minorHAnsi" w:cs="Times New Roman"/>
                <w:sz w:val="20"/>
                <w:szCs w:val="20"/>
                <w:lang w:val="es-AR"/>
              </w:rPr>
              <w:t>, en el marco de sus competencias.</w:t>
            </w:r>
          </w:p>
          <w:p w:rsidR="00F60D1E" w:rsidRPr="00F60D1E" w:rsidRDefault="00F60D1E" w:rsidP="007A1C00">
            <w:pPr>
              <w:pStyle w:val="borrador"/>
              <w:numPr>
                <w:ilvl w:val="0"/>
                <w:numId w:val="14"/>
              </w:numPr>
              <w:tabs>
                <w:tab w:val="clear" w:pos="720"/>
                <w:tab w:val="num" w:pos="290"/>
              </w:tabs>
              <w:suppressAutoHyphens w:val="0"/>
              <w:ind w:left="289" w:hanging="289"/>
              <w:rPr>
                <w:rFonts w:asciiTheme="minorHAnsi" w:eastAsia="Times" w:hAnsiTheme="minorHAnsi" w:cs="Times New Roman"/>
                <w:sz w:val="20"/>
                <w:szCs w:val="20"/>
                <w:lang w:val="es-AR"/>
              </w:rPr>
            </w:pPr>
            <w:r w:rsidRPr="00F60D1E">
              <w:rPr>
                <w:rFonts w:asciiTheme="minorHAnsi" w:eastAsia="Times" w:hAnsiTheme="minorHAnsi" w:cs="Times New Roman"/>
                <w:sz w:val="20"/>
                <w:szCs w:val="20"/>
                <w:lang w:val="es-AR"/>
              </w:rPr>
              <w:t>Diseñar y gestionar los programas y proyectos jurisdiccionales a nivel nacional en conjunto  con  dichas  Jurisdicciones  provinciales  y  la  Ciudad  Autónoma  De Buenos Aires.</w:t>
            </w:r>
          </w:p>
          <w:p w:rsidR="00F60D1E" w:rsidRPr="00F60D1E" w:rsidRDefault="00F60D1E" w:rsidP="007A1C00">
            <w:pPr>
              <w:pStyle w:val="borrador"/>
              <w:numPr>
                <w:ilvl w:val="0"/>
                <w:numId w:val="14"/>
              </w:numPr>
              <w:tabs>
                <w:tab w:val="clear" w:pos="720"/>
                <w:tab w:val="num" w:pos="290"/>
              </w:tabs>
              <w:suppressAutoHyphens w:val="0"/>
              <w:ind w:left="289" w:hanging="289"/>
              <w:rPr>
                <w:rFonts w:asciiTheme="minorHAnsi" w:eastAsia="Times" w:hAnsiTheme="minorHAnsi" w:cs="Times New Roman"/>
                <w:sz w:val="20"/>
                <w:szCs w:val="20"/>
                <w:lang w:val="es-AR"/>
              </w:rPr>
            </w:pPr>
            <w:r w:rsidRPr="00F60D1E">
              <w:rPr>
                <w:rFonts w:asciiTheme="minorHAnsi" w:eastAsia="Times" w:hAnsiTheme="minorHAnsi" w:cs="Times New Roman"/>
                <w:sz w:val="20"/>
                <w:szCs w:val="20"/>
                <w:lang w:val="es-AR"/>
              </w:rPr>
              <w:t>Elaborar  programas  sociales,  culturales  y  educativos  dirigidos  a  superar  las desigualdades  sociales  y  los  desequilibrios  regionales,  y  orientados  hacia  la equidad  y  calidad  educativa,  en  coordinación  con  las  áreas  con  competencia específica de la Administración Pública Nacional.</w:t>
            </w:r>
          </w:p>
          <w:p w:rsidR="00F60D1E" w:rsidRPr="00F60D1E" w:rsidRDefault="00F60D1E" w:rsidP="007A1C00">
            <w:pPr>
              <w:pStyle w:val="borrador"/>
              <w:numPr>
                <w:ilvl w:val="0"/>
                <w:numId w:val="14"/>
              </w:numPr>
              <w:tabs>
                <w:tab w:val="clear" w:pos="720"/>
                <w:tab w:val="num" w:pos="290"/>
              </w:tabs>
              <w:suppressAutoHyphens w:val="0"/>
              <w:ind w:left="289" w:hanging="289"/>
              <w:rPr>
                <w:rFonts w:asciiTheme="minorHAnsi" w:eastAsia="Times" w:hAnsiTheme="minorHAnsi" w:cs="Times New Roman"/>
                <w:sz w:val="20"/>
                <w:szCs w:val="20"/>
                <w:lang w:val="es-AR"/>
              </w:rPr>
            </w:pPr>
            <w:r w:rsidRPr="00F60D1E">
              <w:rPr>
                <w:rFonts w:asciiTheme="minorHAnsi" w:eastAsia="Times" w:hAnsiTheme="minorHAnsi" w:cs="Times New Roman"/>
                <w:sz w:val="20"/>
                <w:szCs w:val="20"/>
                <w:lang w:val="es-AR"/>
              </w:rPr>
              <w:t>Coordinar  y  supervisar  las  acciones  referidas  a  la  producción  de  contenidos educativos del MINISTERIO DE EDUCACIÓN.</w:t>
            </w:r>
          </w:p>
          <w:p w:rsidR="00F60D1E" w:rsidRPr="00F60D1E" w:rsidRDefault="00F60D1E" w:rsidP="007A1C00">
            <w:pPr>
              <w:pStyle w:val="borrador"/>
              <w:numPr>
                <w:ilvl w:val="0"/>
                <w:numId w:val="14"/>
              </w:numPr>
              <w:tabs>
                <w:tab w:val="clear" w:pos="720"/>
                <w:tab w:val="num" w:pos="290"/>
              </w:tabs>
              <w:suppressAutoHyphens w:val="0"/>
              <w:ind w:left="289" w:hanging="289"/>
              <w:rPr>
                <w:rFonts w:asciiTheme="minorHAnsi" w:eastAsia="Times" w:hAnsiTheme="minorHAnsi" w:cs="Times New Roman"/>
                <w:sz w:val="20"/>
                <w:szCs w:val="20"/>
                <w:lang w:val="es-AR"/>
              </w:rPr>
            </w:pPr>
            <w:r w:rsidRPr="00F60D1E">
              <w:rPr>
                <w:rFonts w:asciiTheme="minorHAnsi" w:eastAsia="Times" w:hAnsiTheme="minorHAnsi" w:cs="Times New Roman"/>
                <w:sz w:val="20"/>
                <w:szCs w:val="20"/>
                <w:lang w:val="es-AR"/>
              </w:rPr>
              <w:t>Intervenir en la elaboración de pautas para la formación docente superior y en la capacitación y actualización docente.</w:t>
            </w:r>
          </w:p>
          <w:p w:rsidR="00F7368D" w:rsidRPr="00F60D1E" w:rsidRDefault="00F60D1E" w:rsidP="00F60D1E">
            <w:pPr>
              <w:pStyle w:val="borrador"/>
              <w:numPr>
                <w:ilvl w:val="0"/>
                <w:numId w:val="14"/>
              </w:numPr>
              <w:tabs>
                <w:tab w:val="clear" w:pos="720"/>
                <w:tab w:val="num" w:pos="290"/>
              </w:tabs>
              <w:suppressAutoHyphens w:val="0"/>
              <w:ind w:left="289" w:hanging="289"/>
              <w:rPr>
                <w:rFonts w:asciiTheme="minorHAnsi" w:eastAsia="Times" w:hAnsiTheme="minorHAnsi" w:cs="Times New Roman"/>
                <w:sz w:val="20"/>
                <w:szCs w:val="20"/>
                <w:lang w:val="es-AR"/>
              </w:rPr>
            </w:pPr>
            <w:r w:rsidRPr="00F60D1E">
              <w:rPr>
                <w:rFonts w:asciiTheme="minorHAnsi" w:eastAsia="Times" w:hAnsiTheme="minorHAnsi" w:cs="Times New Roman"/>
                <w:sz w:val="20"/>
                <w:szCs w:val="20"/>
                <w:lang w:val="es-AR"/>
              </w:rPr>
              <w:t>Participar   en   la   elaboración   de   los   contenidos   de   la   formación   técnica   y profesional  y  los  criterios  para  la  implementación  de  un  sistema  nacional  de competencias  y  saberes,  los  que  serán  acordados  en  el  seno  del Consejo Federal de Educación.</w:t>
            </w:r>
          </w:p>
        </w:tc>
      </w:tr>
      <w:tr w:rsidR="00F7368D" w:rsidRPr="00292553" w:rsidTr="001C7E39">
        <w:trPr>
          <w:gridBefore w:val="1"/>
          <w:wBefore w:w="4" w:type="pct"/>
          <w:jc w:val="center"/>
        </w:trPr>
        <w:tc>
          <w:tcPr>
            <w:tcW w:w="872" w:type="pct"/>
            <w:gridSpan w:val="2"/>
            <w:vAlign w:val="center"/>
          </w:tcPr>
          <w:p w:rsidR="00F7368D" w:rsidRPr="00292553" w:rsidRDefault="00F7368D" w:rsidP="00F7368D">
            <w:pPr>
              <w:pStyle w:val="borrador"/>
              <w:jc w:val="center"/>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lastRenderedPageBreak/>
              <w:t>INFD</w:t>
            </w:r>
          </w:p>
        </w:tc>
        <w:tc>
          <w:tcPr>
            <w:tcW w:w="4124" w:type="pct"/>
          </w:tcPr>
          <w:p w:rsidR="00F7368D" w:rsidRPr="00292553" w:rsidRDefault="00F7368D" w:rsidP="007A1C00">
            <w:pPr>
              <w:pStyle w:val="borrador"/>
              <w:numPr>
                <w:ilvl w:val="0"/>
                <w:numId w:val="15"/>
              </w:numPr>
              <w:tabs>
                <w:tab w:val="clear" w:pos="720"/>
                <w:tab w:val="num" w:pos="319"/>
              </w:tabs>
              <w:suppressAutoHyphens w:val="0"/>
              <w:ind w:left="319" w:hanging="284"/>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 xml:space="preserve">Planificar y ejecutar políticas de articulación del sistema de formación docente inicial y continua. </w:t>
            </w:r>
          </w:p>
          <w:p w:rsidR="00F7368D" w:rsidRPr="00292553" w:rsidRDefault="00F7368D" w:rsidP="007A1C00">
            <w:pPr>
              <w:pStyle w:val="borrador"/>
              <w:numPr>
                <w:ilvl w:val="0"/>
                <w:numId w:val="15"/>
              </w:numPr>
              <w:tabs>
                <w:tab w:val="clear" w:pos="720"/>
                <w:tab w:val="num" w:pos="319"/>
              </w:tabs>
              <w:suppressAutoHyphens w:val="0"/>
              <w:ind w:left="319" w:hanging="284"/>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 xml:space="preserve">Impulsar políticas de fortalecimiento de las relaciones entre el sistema de formación docente y los otros niveles del sistema educativo. </w:t>
            </w:r>
          </w:p>
          <w:p w:rsidR="00F7368D" w:rsidRPr="00292553" w:rsidRDefault="00F7368D" w:rsidP="007A1C00">
            <w:pPr>
              <w:pStyle w:val="borrador"/>
              <w:numPr>
                <w:ilvl w:val="0"/>
                <w:numId w:val="15"/>
              </w:numPr>
              <w:tabs>
                <w:tab w:val="clear" w:pos="720"/>
                <w:tab w:val="num" w:pos="319"/>
              </w:tabs>
              <w:suppressAutoHyphens w:val="0"/>
              <w:ind w:left="319" w:hanging="284"/>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 xml:space="preserve">Aplicar las regulaciones que rigen el sistema de formación docente en cuanto a evaluación, autoevaluación y acreditación de instituciones y carreras, validez nacional de títulos y certificaciones en todo lo que no resulten de aplicación las disposiciones específicas referidas al nivel universitario de la Ley 24.521. </w:t>
            </w:r>
          </w:p>
          <w:p w:rsidR="00F7368D" w:rsidRPr="00292553" w:rsidRDefault="00F7368D" w:rsidP="007A1C00">
            <w:pPr>
              <w:pStyle w:val="borrador"/>
              <w:numPr>
                <w:ilvl w:val="0"/>
                <w:numId w:val="15"/>
              </w:numPr>
              <w:tabs>
                <w:tab w:val="clear" w:pos="720"/>
                <w:tab w:val="num" w:pos="319"/>
              </w:tabs>
              <w:suppressAutoHyphens w:val="0"/>
              <w:ind w:left="319" w:hanging="284"/>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 xml:space="preserve">Promover políticas nacionales y lineamientos básicos curriculares para la formación docente inicial y continua. </w:t>
            </w:r>
          </w:p>
          <w:p w:rsidR="00F7368D" w:rsidRPr="00292553" w:rsidRDefault="00F7368D" w:rsidP="007A1C00">
            <w:pPr>
              <w:pStyle w:val="borrador"/>
              <w:numPr>
                <w:ilvl w:val="0"/>
                <w:numId w:val="15"/>
              </w:numPr>
              <w:tabs>
                <w:tab w:val="clear" w:pos="720"/>
                <w:tab w:val="num" w:pos="319"/>
              </w:tabs>
              <w:suppressAutoHyphens w:val="0"/>
              <w:ind w:left="319" w:hanging="284"/>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 xml:space="preserve">Coordinar las acciones de seguimiento y evaluación del desarrollo de las políticas de formación docente inicial y continua. </w:t>
            </w:r>
          </w:p>
          <w:p w:rsidR="00F7368D" w:rsidRPr="00292553" w:rsidRDefault="00F7368D" w:rsidP="007A1C00">
            <w:pPr>
              <w:pStyle w:val="borrador"/>
              <w:numPr>
                <w:ilvl w:val="0"/>
                <w:numId w:val="15"/>
              </w:numPr>
              <w:tabs>
                <w:tab w:val="clear" w:pos="720"/>
                <w:tab w:val="num" w:pos="319"/>
              </w:tabs>
              <w:suppressAutoHyphens w:val="0"/>
              <w:ind w:left="319" w:hanging="284"/>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 xml:space="preserve">Desarrollar planes, programas y materiales para la formación docente inicial y continua y para las carreras de áreas socio-humanísticas y artísticas. </w:t>
            </w:r>
          </w:p>
          <w:p w:rsidR="00F7368D" w:rsidRPr="00292553" w:rsidRDefault="00F7368D" w:rsidP="007A1C00">
            <w:pPr>
              <w:pStyle w:val="borrador"/>
              <w:numPr>
                <w:ilvl w:val="0"/>
                <w:numId w:val="15"/>
              </w:numPr>
              <w:tabs>
                <w:tab w:val="clear" w:pos="720"/>
                <w:tab w:val="num" w:pos="319"/>
              </w:tabs>
              <w:suppressAutoHyphens w:val="0"/>
              <w:ind w:left="319" w:hanging="284"/>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 xml:space="preserve">Instrumentar un fondo de incentivo para el desarrollo y el fortalecimiento del sistema formador de docentes. </w:t>
            </w:r>
          </w:p>
          <w:p w:rsidR="00F7368D" w:rsidRPr="00292553" w:rsidRDefault="00F7368D" w:rsidP="007A1C00">
            <w:pPr>
              <w:pStyle w:val="borrador"/>
              <w:numPr>
                <w:ilvl w:val="0"/>
                <w:numId w:val="15"/>
              </w:numPr>
              <w:tabs>
                <w:tab w:val="clear" w:pos="720"/>
                <w:tab w:val="num" w:pos="319"/>
              </w:tabs>
              <w:suppressAutoHyphens w:val="0"/>
              <w:ind w:left="319" w:hanging="284"/>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 xml:space="preserve">Impulsar y desarrollar acciones de investigación y un laboratorio de la formación. </w:t>
            </w:r>
          </w:p>
          <w:p w:rsidR="00F7368D" w:rsidRPr="00292553" w:rsidRDefault="00F7368D" w:rsidP="007A1C00">
            <w:pPr>
              <w:pStyle w:val="borrador"/>
              <w:numPr>
                <w:ilvl w:val="0"/>
                <w:numId w:val="15"/>
              </w:numPr>
              <w:tabs>
                <w:tab w:val="clear" w:pos="720"/>
                <w:tab w:val="num" w:pos="319"/>
              </w:tabs>
              <w:suppressAutoHyphens w:val="0"/>
              <w:ind w:left="319" w:hanging="284"/>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Impulsar acciones de cooperación técnica interinstitucional e internacional.</w:t>
            </w:r>
          </w:p>
        </w:tc>
      </w:tr>
      <w:tr w:rsidR="00F7368D" w:rsidRPr="00292553" w:rsidTr="001C7E39">
        <w:trPr>
          <w:gridBefore w:val="1"/>
          <w:wBefore w:w="4" w:type="pct"/>
          <w:jc w:val="center"/>
        </w:trPr>
        <w:tc>
          <w:tcPr>
            <w:tcW w:w="872" w:type="pct"/>
            <w:gridSpan w:val="2"/>
            <w:vAlign w:val="center"/>
          </w:tcPr>
          <w:p w:rsidR="00F7368D" w:rsidRPr="00292553" w:rsidRDefault="00386305" w:rsidP="00386305">
            <w:pPr>
              <w:pStyle w:val="borrador"/>
              <w:jc w:val="center"/>
              <w:rPr>
                <w:rFonts w:asciiTheme="minorHAnsi" w:eastAsia="Times" w:hAnsiTheme="minorHAnsi" w:cs="Times New Roman"/>
                <w:sz w:val="20"/>
                <w:szCs w:val="20"/>
                <w:lang w:val="es-AR"/>
              </w:rPr>
            </w:pPr>
            <w:r>
              <w:rPr>
                <w:rFonts w:asciiTheme="minorHAnsi" w:eastAsia="Times" w:hAnsiTheme="minorHAnsi" w:cs="Times New Roman"/>
                <w:sz w:val="20"/>
                <w:szCs w:val="20"/>
                <w:lang w:val="es-AR"/>
              </w:rPr>
              <w:t>DNEI</w:t>
            </w:r>
          </w:p>
        </w:tc>
        <w:tc>
          <w:tcPr>
            <w:tcW w:w="4124" w:type="pct"/>
          </w:tcPr>
          <w:p w:rsidR="00386305" w:rsidRPr="00386305" w:rsidRDefault="00386305" w:rsidP="00386305">
            <w:pPr>
              <w:pStyle w:val="borrador"/>
              <w:numPr>
                <w:ilvl w:val="0"/>
                <w:numId w:val="18"/>
              </w:numPr>
              <w:tabs>
                <w:tab w:val="num" w:pos="319"/>
              </w:tabs>
              <w:suppressAutoHyphens w:val="0"/>
              <w:ind w:left="319" w:hanging="284"/>
              <w:rPr>
                <w:rFonts w:asciiTheme="minorHAnsi" w:eastAsia="Times" w:hAnsiTheme="minorHAnsi" w:cs="Times New Roman"/>
                <w:sz w:val="20"/>
                <w:szCs w:val="20"/>
                <w:lang w:val="es-AR"/>
              </w:rPr>
            </w:pPr>
            <w:r w:rsidRPr="00386305">
              <w:rPr>
                <w:rFonts w:asciiTheme="minorHAnsi" w:eastAsia="Times" w:hAnsiTheme="minorHAnsi" w:cs="Times New Roman"/>
                <w:sz w:val="20"/>
                <w:szCs w:val="20"/>
                <w:lang w:val="es-AR"/>
              </w:rPr>
              <w:t>Promovemos la construcción e implementación de políticas educativas nacionales para la Educación Inicial que garanticen la inclusión a la enseñanza formal de niños de 3, 4 y 5 años de edad y las condiciones de equidad necesarias para el acceso a aprendizajes significativos.</w:t>
            </w:r>
          </w:p>
          <w:p w:rsidR="00386305" w:rsidRPr="00386305" w:rsidRDefault="00386305" w:rsidP="00386305">
            <w:pPr>
              <w:pStyle w:val="borrador"/>
              <w:numPr>
                <w:ilvl w:val="0"/>
                <w:numId w:val="18"/>
              </w:numPr>
              <w:tabs>
                <w:tab w:val="num" w:pos="319"/>
              </w:tabs>
              <w:suppressAutoHyphens w:val="0"/>
              <w:ind w:left="319" w:hanging="284"/>
              <w:rPr>
                <w:rFonts w:asciiTheme="minorHAnsi" w:eastAsia="Times" w:hAnsiTheme="minorHAnsi" w:cs="Times New Roman"/>
                <w:sz w:val="20"/>
                <w:szCs w:val="20"/>
                <w:lang w:val="es-AR"/>
              </w:rPr>
            </w:pPr>
            <w:r w:rsidRPr="00386305">
              <w:rPr>
                <w:rFonts w:asciiTheme="minorHAnsi" w:eastAsia="Times" w:hAnsiTheme="minorHAnsi" w:cs="Times New Roman"/>
                <w:sz w:val="20"/>
                <w:szCs w:val="20"/>
                <w:lang w:val="es-AR"/>
              </w:rPr>
              <w:t>Presentamos para debatir en el Congreso de la Nación Argentina la  obligatoriedad escolar a partir de los 3 años edad, para favorecer una trayectoria escolar  continua y completa. </w:t>
            </w:r>
          </w:p>
          <w:p w:rsidR="00386305" w:rsidRPr="00386305" w:rsidRDefault="00386305" w:rsidP="00386305">
            <w:pPr>
              <w:pStyle w:val="borrador"/>
              <w:numPr>
                <w:ilvl w:val="0"/>
                <w:numId w:val="18"/>
              </w:numPr>
              <w:tabs>
                <w:tab w:val="num" w:pos="319"/>
              </w:tabs>
              <w:suppressAutoHyphens w:val="0"/>
              <w:ind w:left="319" w:hanging="284"/>
              <w:rPr>
                <w:rFonts w:asciiTheme="minorHAnsi" w:eastAsia="Times" w:hAnsiTheme="minorHAnsi" w:cs="Times New Roman"/>
                <w:sz w:val="20"/>
                <w:szCs w:val="20"/>
                <w:lang w:val="es-AR"/>
              </w:rPr>
            </w:pPr>
            <w:r w:rsidRPr="00386305">
              <w:rPr>
                <w:rFonts w:asciiTheme="minorHAnsi" w:eastAsia="Times" w:hAnsiTheme="minorHAnsi" w:cs="Times New Roman"/>
                <w:sz w:val="20"/>
                <w:szCs w:val="20"/>
                <w:lang w:val="es-AR"/>
              </w:rPr>
              <w:t>Construimos colaborativamente con las provincias, salas y jardines de infantes,  desde una visión integral que entrama calidad estructural  con calidad de procesos pedagógicos; con la formación docente inicial y continua  adecuada, la incorporación de tecnología, la sustentabilidad del ambiente, la alimentación saludable y la articulación  con los institutos de formación docente y/o universidades para seguimientos e investigación.</w:t>
            </w:r>
          </w:p>
          <w:p w:rsidR="00386305" w:rsidRPr="00386305" w:rsidRDefault="00386305" w:rsidP="00386305">
            <w:pPr>
              <w:pStyle w:val="borrador"/>
              <w:numPr>
                <w:ilvl w:val="0"/>
                <w:numId w:val="18"/>
              </w:numPr>
              <w:tabs>
                <w:tab w:val="num" w:pos="319"/>
              </w:tabs>
              <w:suppressAutoHyphens w:val="0"/>
              <w:ind w:left="319" w:hanging="284"/>
              <w:rPr>
                <w:rFonts w:asciiTheme="minorHAnsi" w:eastAsia="Times" w:hAnsiTheme="minorHAnsi" w:cs="Times New Roman"/>
                <w:sz w:val="20"/>
                <w:szCs w:val="20"/>
                <w:lang w:val="es-AR"/>
              </w:rPr>
            </w:pPr>
            <w:r w:rsidRPr="00386305">
              <w:rPr>
                <w:rFonts w:asciiTheme="minorHAnsi" w:eastAsia="Times" w:hAnsiTheme="minorHAnsi" w:cs="Times New Roman"/>
                <w:sz w:val="20"/>
                <w:szCs w:val="20"/>
                <w:lang w:val="es-AR"/>
              </w:rPr>
              <w:t>Promovemos estrategias intersectoriales para el desarrollo educativo infantil de 45 días a 2 años de edad.</w:t>
            </w:r>
          </w:p>
          <w:p w:rsidR="00386305" w:rsidRPr="00386305" w:rsidRDefault="00386305" w:rsidP="00386305">
            <w:pPr>
              <w:pStyle w:val="borrador"/>
              <w:numPr>
                <w:ilvl w:val="0"/>
                <w:numId w:val="18"/>
              </w:numPr>
              <w:tabs>
                <w:tab w:val="num" w:pos="319"/>
              </w:tabs>
              <w:suppressAutoHyphens w:val="0"/>
              <w:ind w:left="319" w:hanging="284"/>
              <w:rPr>
                <w:rFonts w:asciiTheme="minorHAnsi" w:eastAsia="Times" w:hAnsiTheme="minorHAnsi" w:cs="Times New Roman"/>
                <w:sz w:val="20"/>
                <w:szCs w:val="20"/>
                <w:lang w:val="es-AR"/>
              </w:rPr>
            </w:pPr>
            <w:r w:rsidRPr="00386305">
              <w:rPr>
                <w:rFonts w:asciiTheme="minorHAnsi" w:eastAsia="Times" w:hAnsiTheme="minorHAnsi" w:cs="Times New Roman"/>
                <w:sz w:val="20"/>
                <w:szCs w:val="20"/>
                <w:lang w:val="es-AR"/>
              </w:rPr>
              <w:t>Colaboramos en el fortalecimiento de la enseñanza a partir de la valoración de distintos enfoques didácticos de reconocimiento internacional que aportan la inspiración para mejorar los aprendizajes y el desarrollo integral, la valoración profesional docente y la planificación institucional.</w:t>
            </w:r>
          </w:p>
          <w:p w:rsidR="00386305" w:rsidRPr="00386305" w:rsidRDefault="00386305" w:rsidP="00386305">
            <w:pPr>
              <w:pStyle w:val="borrador"/>
              <w:numPr>
                <w:ilvl w:val="0"/>
                <w:numId w:val="18"/>
              </w:numPr>
              <w:tabs>
                <w:tab w:val="num" w:pos="319"/>
              </w:tabs>
              <w:suppressAutoHyphens w:val="0"/>
              <w:ind w:left="319" w:hanging="284"/>
              <w:rPr>
                <w:rFonts w:asciiTheme="minorHAnsi" w:eastAsia="Times" w:hAnsiTheme="minorHAnsi" w:cs="Times New Roman"/>
                <w:sz w:val="20"/>
                <w:szCs w:val="20"/>
                <w:lang w:val="es-AR"/>
              </w:rPr>
            </w:pPr>
            <w:r w:rsidRPr="00386305">
              <w:rPr>
                <w:rFonts w:asciiTheme="minorHAnsi" w:eastAsia="Times" w:hAnsiTheme="minorHAnsi" w:cs="Times New Roman"/>
                <w:sz w:val="20"/>
                <w:szCs w:val="20"/>
                <w:lang w:val="es-AR"/>
              </w:rPr>
              <w:t xml:space="preserve">Promovemos encuentros nacionales e internacionales  para avanzar en la calidad de los procesos.  El primer paso dado se ha realizado en el mes de </w:t>
            </w:r>
            <w:r w:rsidRPr="00386305">
              <w:rPr>
                <w:rFonts w:asciiTheme="minorHAnsi" w:eastAsia="Times" w:hAnsiTheme="minorHAnsi" w:cs="Times New Roman"/>
                <w:sz w:val="20"/>
                <w:szCs w:val="20"/>
                <w:lang w:val="es-AR"/>
              </w:rPr>
              <w:lastRenderedPageBreak/>
              <w:t>septiembre de 2016, con el Simposio Internacional  “Desafíos pedagógicos para los próximos años” junto con OEI y UNICEF, con la participación de especialistas del mundo  para trabajar con docentes, directivos y referentes provinciales: juego, alfabetización inicial, TIC y enfoques pedagógicos como Montessori, Reggio Emilia, Spectrum del Proyecto Cero de Harvard, Waldorf y Libre Corriente de la Actividad de Israel. </w:t>
            </w:r>
          </w:p>
          <w:p w:rsidR="00386305" w:rsidRPr="00386305" w:rsidRDefault="00386305" w:rsidP="00386305">
            <w:pPr>
              <w:pStyle w:val="borrador"/>
              <w:numPr>
                <w:ilvl w:val="0"/>
                <w:numId w:val="18"/>
              </w:numPr>
              <w:tabs>
                <w:tab w:val="num" w:pos="319"/>
              </w:tabs>
              <w:suppressAutoHyphens w:val="0"/>
              <w:ind w:left="319" w:hanging="284"/>
              <w:rPr>
                <w:rFonts w:asciiTheme="minorHAnsi" w:eastAsia="Times" w:hAnsiTheme="minorHAnsi" w:cs="Times New Roman"/>
                <w:sz w:val="20"/>
                <w:szCs w:val="20"/>
                <w:lang w:val="es-AR"/>
              </w:rPr>
            </w:pPr>
            <w:r w:rsidRPr="00386305">
              <w:rPr>
                <w:rFonts w:asciiTheme="minorHAnsi" w:eastAsia="Times" w:hAnsiTheme="minorHAnsi" w:cs="Times New Roman"/>
                <w:sz w:val="20"/>
                <w:szCs w:val="20"/>
                <w:lang w:val="es-AR"/>
              </w:rPr>
              <w:t>Acompañamos a los equipos técnicos provinciales para el desarrollo de las líneas de acción estratégicas, que llevan a cabo para la educación inicial en concordancia con las metas nacionales acordadas.</w:t>
            </w:r>
          </w:p>
          <w:p w:rsidR="00F7368D" w:rsidRPr="00386305" w:rsidRDefault="00386305" w:rsidP="00386305">
            <w:pPr>
              <w:pStyle w:val="borrador"/>
              <w:numPr>
                <w:ilvl w:val="0"/>
                <w:numId w:val="18"/>
              </w:numPr>
              <w:tabs>
                <w:tab w:val="num" w:pos="319"/>
              </w:tabs>
              <w:suppressAutoHyphens w:val="0"/>
              <w:ind w:left="319" w:hanging="284"/>
              <w:rPr>
                <w:rFonts w:asciiTheme="minorHAnsi" w:eastAsia="Times" w:hAnsiTheme="minorHAnsi" w:cs="Times New Roman"/>
                <w:sz w:val="20"/>
                <w:szCs w:val="20"/>
                <w:lang w:val="es-AR"/>
              </w:rPr>
            </w:pPr>
            <w:r w:rsidRPr="00386305">
              <w:rPr>
                <w:rFonts w:asciiTheme="minorHAnsi" w:eastAsia="Times" w:hAnsiTheme="minorHAnsi" w:cs="Times New Roman"/>
                <w:sz w:val="20"/>
                <w:szCs w:val="20"/>
                <w:lang w:val="es-AR"/>
              </w:rPr>
              <w:t>Orientamos el fortalecimiento de la trayectoria escolar que inician los niños en el nivel inicial a través de la articulación con el nivel primario, secundario, adultos y las modalidades de Educación Especial, Educación Hospitalaria, Educación Rural, Educación en Contextos de Encierro, Educación Intercultural Bilingüe y Artística</w:t>
            </w:r>
            <w:r>
              <w:rPr>
                <w:rFonts w:asciiTheme="minorHAnsi" w:eastAsia="Times" w:hAnsiTheme="minorHAnsi" w:cs="Times New Roman"/>
                <w:sz w:val="20"/>
                <w:szCs w:val="20"/>
                <w:lang w:val="es-AR"/>
              </w:rPr>
              <w:t>.</w:t>
            </w:r>
          </w:p>
        </w:tc>
      </w:tr>
      <w:tr w:rsidR="00386305" w:rsidRPr="00292553" w:rsidTr="001C7E39">
        <w:trPr>
          <w:gridBefore w:val="1"/>
          <w:wBefore w:w="4" w:type="pct"/>
          <w:jc w:val="center"/>
        </w:trPr>
        <w:tc>
          <w:tcPr>
            <w:tcW w:w="872" w:type="pct"/>
            <w:gridSpan w:val="2"/>
            <w:vAlign w:val="center"/>
          </w:tcPr>
          <w:p w:rsidR="00386305" w:rsidRPr="00292553" w:rsidRDefault="00745BFF" w:rsidP="00F7368D">
            <w:pPr>
              <w:pStyle w:val="borrador"/>
              <w:jc w:val="center"/>
              <w:rPr>
                <w:rFonts w:asciiTheme="minorHAnsi" w:eastAsia="Times" w:hAnsiTheme="minorHAnsi" w:cs="Times New Roman"/>
                <w:sz w:val="20"/>
                <w:szCs w:val="20"/>
                <w:lang w:val="es-AR"/>
              </w:rPr>
            </w:pPr>
            <w:r>
              <w:rPr>
                <w:rFonts w:asciiTheme="minorHAnsi" w:hAnsiTheme="minorHAnsi" w:cs="Times New Roman"/>
                <w:sz w:val="20"/>
                <w:szCs w:val="20"/>
                <w:lang w:val="es-AR"/>
              </w:rPr>
              <w:lastRenderedPageBreak/>
              <w:t>DNECEE</w:t>
            </w:r>
          </w:p>
        </w:tc>
        <w:tc>
          <w:tcPr>
            <w:tcW w:w="4124" w:type="pct"/>
          </w:tcPr>
          <w:p w:rsidR="00933907" w:rsidRDefault="00386305" w:rsidP="009A154C">
            <w:pPr>
              <w:pStyle w:val="borrador"/>
              <w:numPr>
                <w:ilvl w:val="0"/>
                <w:numId w:val="24"/>
              </w:numPr>
              <w:tabs>
                <w:tab w:val="num" w:pos="319"/>
              </w:tabs>
              <w:suppressAutoHyphens w:val="0"/>
              <w:ind w:left="319" w:hanging="284"/>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 xml:space="preserve">Diseñar e implementar la evaluación nacional de los aprendizajes del dispositivo APRENDER, en cumplimiento de la Ley N° 26.206 y en función de las metas dispuestas en el marco del </w:t>
            </w:r>
            <w:r>
              <w:rPr>
                <w:rFonts w:asciiTheme="minorHAnsi" w:eastAsia="Times" w:hAnsiTheme="minorHAnsi" w:cs="Times New Roman"/>
                <w:sz w:val="20"/>
                <w:szCs w:val="20"/>
                <w:lang w:val="es-AR"/>
              </w:rPr>
              <w:t>CFE</w:t>
            </w:r>
            <w:r w:rsidRPr="00292553">
              <w:rPr>
                <w:rFonts w:asciiTheme="minorHAnsi" w:eastAsia="Times" w:hAnsiTheme="minorHAnsi" w:cs="Times New Roman"/>
                <w:sz w:val="20"/>
                <w:szCs w:val="20"/>
                <w:lang w:val="es-AR"/>
              </w:rPr>
              <w:t xml:space="preserve">.2. Desarrollar nuevos instrumentos de evaluación en torno a nuevas dimensiones del aprendizaje como la educación para la ciudadanía global, el desarrollo sostenible, la adquisición de habilidades psicosociales, el uso y las competencias adquiridas en relación a las </w:t>
            </w:r>
            <w:r w:rsidRPr="00F7368D">
              <w:rPr>
                <w:rFonts w:asciiTheme="minorHAnsi" w:eastAsia="Times" w:hAnsiTheme="minorHAnsi" w:cs="Times New Roman"/>
                <w:sz w:val="20"/>
                <w:szCs w:val="20"/>
                <w:lang w:val="es-AR"/>
              </w:rPr>
              <w:t>TIC</w:t>
            </w:r>
            <w:r w:rsidRPr="00292553">
              <w:rPr>
                <w:rFonts w:asciiTheme="minorHAnsi" w:eastAsia="Times" w:hAnsiTheme="minorHAnsi" w:cs="Times New Roman"/>
                <w:sz w:val="20"/>
                <w:szCs w:val="20"/>
                <w:lang w:val="es-AR"/>
              </w:rPr>
              <w:t>, y las capacidades para el mundo del trabajo.</w:t>
            </w:r>
          </w:p>
          <w:p w:rsidR="00386305" w:rsidRPr="00292553" w:rsidRDefault="00386305" w:rsidP="009A154C">
            <w:pPr>
              <w:pStyle w:val="borrador"/>
              <w:numPr>
                <w:ilvl w:val="0"/>
                <w:numId w:val="24"/>
              </w:numPr>
              <w:tabs>
                <w:tab w:val="num" w:pos="319"/>
              </w:tabs>
              <w:suppressAutoHyphens w:val="0"/>
              <w:ind w:left="319" w:hanging="284"/>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 xml:space="preserve">Implementar evaluaciones de aprendizaje a nivel internacional en todo el territorio nacional </w:t>
            </w:r>
            <w:r w:rsidRPr="00F7368D">
              <w:rPr>
                <w:rFonts w:asciiTheme="minorHAnsi" w:eastAsia="Times" w:hAnsiTheme="minorHAnsi" w:cs="Times New Roman"/>
                <w:sz w:val="20"/>
                <w:szCs w:val="20"/>
                <w:lang w:val="es-AR"/>
              </w:rPr>
              <w:t>(PISA de OECD y ERCE UNESCO).</w:t>
            </w:r>
          </w:p>
          <w:p w:rsidR="00386305" w:rsidRPr="00292553" w:rsidRDefault="00386305" w:rsidP="009A154C">
            <w:pPr>
              <w:pStyle w:val="borrador"/>
              <w:numPr>
                <w:ilvl w:val="0"/>
                <w:numId w:val="24"/>
              </w:numPr>
              <w:tabs>
                <w:tab w:val="num" w:pos="319"/>
              </w:tabs>
              <w:suppressAutoHyphens w:val="0"/>
              <w:ind w:left="319" w:hanging="284"/>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Implementar y/o fortalecer los procesos de autoevaluación institucional en escuelas e instituciones de formación docente de las VEINTICUATRO (24) jurisdicciones.</w:t>
            </w:r>
          </w:p>
          <w:p w:rsidR="00386305" w:rsidRPr="00292553" w:rsidRDefault="00386305" w:rsidP="009A154C">
            <w:pPr>
              <w:pStyle w:val="borrador"/>
              <w:numPr>
                <w:ilvl w:val="0"/>
                <w:numId w:val="24"/>
              </w:numPr>
              <w:tabs>
                <w:tab w:val="num" w:pos="319"/>
              </w:tabs>
              <w:suppressAutoHyphens w:val="0"/>
              <w:ind w:left="319" w:hanging="284"/>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Diseñar e implementar estrategias de monitoreo y evaluación de políticas educativas implementadas a nivel nacional.</w:t>
            </w:r>
          </w:p>
          <w:p w:rsidR="00386305" w:rsidRPr="00292553" w:rsidRDefault="00386305" w:rsidP="009A154C">
            <w:pPr>
              <w:pStyle w:val="borrador"/>
              <w:numPr>
                <w:ilvl w:val="0"/>
                <w:numId w:val="24"/>
              </w:numPr>
              <w:tabs>
                <w:tab w:val="num" w:pos="319"/>
              </w:tabs>
              <w:suppressAutoHyphens w:val="0"/>
              <w:ind w:left="319" w:hanging="284"/>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Promover, a nivel nacional y de las jurisdicciones, un sistema articulado de evaluación de programas y proyectos como un insumo que pueda contribuir al mejoramiento de la calidad y equidad educativa.</w:t>
            </w:r>
          </w:p>
          <w:p w:rsidR="00386305" w:rsidRPr="00292553" w:rsidRDefault="00386305" w:rsidP="009A154C">
            <w:pPr>
              <w:pStyle w:val="borrador"/>
              <w:numPr>
                <w:ilvl w:val="0"/>
                <w:numId w:val="24"/>
              </w:numPr>
              <w:tabs>
                <w:tab w:val="num" w:pos="319"/>
              </w:tabs>
              <w:suppressAutoHyphens w:val="0"/>
              <w:ind w:left="319" w:hanging="284"/>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 xml:space="preserve">Monitorear el cumplimiento de las metas educativas establecidas por el </w:t>
            </w:r>
            <w:r>
              <w:rPr>
                <w:rFonts w:asciiTheme="minorHAnsi" w:eastAsia="Times" w:hAnsiTheme="minorHAnsi" w:cs="Times New Roman"/>
                <w:sz w:val="20"/>
                <w:szCs w:val="20"/>
                <w:lang w:val="es-AR"/>
              </w:rPr>
              <w:t>ME</w:t>
            </w:r>
            <w:r w:rsidRPr="00292553">
              <w:rPr>
                <w:rFonts w:asciiTheme="minorHAnsi" w:eastAsia="Times" w:hAnsiTheme="minorHAnsi" w:cs="Times New Roman"/>
                <w:sz w:val="20"/>
                <w:szCs w:val="20"/>
                <w:lang w:val="es-AR"/>
              </w:rPr>
              <w:t xml:space="preserve"> en el marco del </w:t>
            </w:r>
            <w:r>
              <w:rPr>
                <w:rFonts w:asciiTheme="minorHAnsi" w:eastAsia="Times" w:hAnsiTheme="minorHAnsi" w:cs="Times New Roman"/>
                <w:sz w:val="20"/>
                <w:szCs w:val="20"/>
                <w:lang w:val="es-AR"/>
              </w:rPr>
              <w:t>CFE</w:t>
            </w:r>
            <w:r w:rsidRPr="00292553">
              <w:rPr>
                <w:rFonts w:asciiTheme="minorHAnsi" w:eastAsia="Times" w:hAnsiTheme="minorHAnsi" w:cs="Times New Roman"/>
                <w:sz w:val="20"/>
                <w:szCs w:val="20"/>
                <w:lang w:val="es-AR"/>
              </w:rPr>
              <w:t>.</w:t>
            </w:r>
          </w:p>
          <w:p w:rsidR="00386305" w:rsidRPr="00292553" w:rsidRDefault="00386305" w:rsidP="009A154C">
            <w:pPr>
              <w:pStyle w:val="borrador"/>
              <w:numPr>
                <w:ilvl w:val="0"/>
                <w:numId w:val="24"/>
              </w:numPr>
              <w:tabs>
                <w:tab w:val="num" w:pos="319"/>
              </w:tabs>
              <w:suppressAutoHyphens w:val="0"/>
              <w:ind w:left="319" w:hanging="284"/>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Promover a nivel nacional, jurisdiccional y de la comunidad educativa una cultura de evaluación que fomente el uso de la información evaluativa como insumo para la mejora de la calidad y la equidad educativa.</w:t>
            </w:r>
          </w:p>
          <w:p w:rsidR="00386305" w:rsidRPr="00292553" w:rsidRDefault="00386305" w:rsidP="009A154C">
            <w:pPr>
              <w:pStyle w:val="borrador"/>
              <w:numPr>
                <w:ilvl w:val="0"/>
                <w:numId w:val="24"/>
              </w:numPr>
              <w:tabs>
                <w:tab w:val="num" w:pos="319"/>
              </w:tabs>
              <w:suppressAutoHyphens w:val="0"/>
              <w:ind w:left="319" w:hanging="284"/>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Contribuir al fortalecimiento de las capacidades institucionales en evaluación educativa a nivel nacional y jurisdiccional.</w:t>
            </w:r>
          </w:p>
        </w:tc>
      </w:tr>
      <w:tr w:rsidR="00F7368D" w:rsidRPr="00292553" w:rsidTr="001C7E39">
        <w:trPr>
          <w:gridBefore w:val="1"/>
          <w:wBefore w:w="4" w:type="pct"/>
          <w:jc w:val="center"/>
        </w:trPr>
        <w:tc>
          <w:tcPr>
            <w:tcW w:w="872" w:type="pct"/>
            <w:gridSpan w:val="2"/>
            <w:vAlign w:val="center"/>
          </w:tcPr>
          <w:p w:rsidR="00F7368D" w:rsidRPr="00292553" w:rsidRDefault="00F7368D" w:rsidP="00F7368D">
            <w:pPr>
              <w:pStyle w:val="borrador"/>
              <w:jc w:val="center"/>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SE</w:t>
            </w:r>
            <w:r w:rsidR="00386305">
              <w:rPr>
                <w:rFonts w:asciiTheme="minorHAnsi" w:eastAsia="Times" w:hAnsiTheme="minorHAnsi" w:cs="Times New Roman"/>
                <w:sz w:val="20"/>
                <w:szCs w:val="20"/>
                <w:lang w:val="es-AR"/>
              </w:rPr>
              <w:t>I</w:t>
            </w:r>
            <w:r w:rsidRPr="00292553">
              <w:rPr>
                <w:rFonts w:asciiTheme="minorHAnsi" w:eastAsia="Times" w:hAnsiTheme="minorHAnsi" w:cs="Times New Roman"/>
                <w:sz w:val="20"/>
                <w:szCs w:val="20"/>
                <w:lang w:val="es-AR"/>
              </w:rPr>
              <w:t>E</w:t>
            </w:r>
          </w:p>
        </w:tc>
        <w:tc>
          <w:tcPr>
            <w:tcW w:w="4124" w:type="pct"/>
          </w:tcPr>
          <w:p w:rsidR="00386305" w:rsidRPr="00386305" w:rsidRDefault="00386305" w:rsidP="009A154C">
            <w:pPr>
              <w:pStyle w:val="borrador"/>
              <w:numPr>
                <w:ilvl w:val="0"/>
                <w:numId w:val="24"/>
              </w:numPr>
              <w:tabs>
                <w:tab w:val="num" w:pos="319"/>
              </w:tabs>
              <w:suppressAutoHyphens w:val="0"/>
              <w:ind w:left="319" w:hanging="284"/>
              <w:rPr>
                <w:rFonts w:asciiTheme="minorHAnsi" w:eastAsia="Times" w:hAnsiTheme="minorHAnsi" w:cs="Times New Roman"/>
                <w:sz w:val="20"/>
                <w:szCs w:val="20"/>
                <w:lang w:val="es-AR"/>
              </w:rPr>
            </w:pPr>
            <w:r w:rsidRPr="00386305">
              <w:rPr>
                <w:rFonts w:asciiTheme="minorHAnsi" w:eastAsia="Times" w:hAnsiTheme="minorHAnsi" w:cs="Times New Roman"/>
                <w:sz w:val="20"/>
                <w:szCs w:val="20"/>
                <w:lang w:val="es-AR"/>
              </w:rPr>
              <w:t>Consolidar y fortalecer un sistema de información y evaluación de componentes, procesos y resultados como dispositivo que procure la generación de evidencia técnicamente sólida para la toma de decisiones referidas a la gestión del sistema educativo en cada una de las Jurisdicciones y en el nivel nacional, así como para la formulación de intervenciones públicas que impacten en el cumplimiento del derecho a una educación de calidad.</w:t>
            </w:r>
          </w:p>
          <w:p w:rsidR="00386305" w:rsidRPr="00386305" w:rsidRDefault="00386305" w:rsidP="009A154C">
            <w:pPr>
              <w:pStyle w:val="borrador"/>
              <w:numPr>
                <w:ilvl w:val="0"/>
                <w:numId w:val="29"/>
              </w:numPr>
              <w:tabs>
                <w:tab w:val="num" w:pos="319"/>
              </w:tabs>
              <w:suppressAutoHyphens w:val="0"/>
              <w:ind w:left="319" w:hanging="284"/>
              <w:rPr>
                <w:rFonts w:asciiTheme="minorHAnsi" w:eastAsia="Times" w:hAnsiTheme="minorHAnsi" w:cs="Times New Roman"/>
                <w:sz w:val="20"/>
                <w:szCs w:val="20"/>
                <w:lang w:val="es-AR"/>
              </w:rPr>
            </w:pPr>
            <w:r w:rsidRPr="00386305">
              <w:rPr>
                <w:rFonts w:asciiTheme="minorHAnsi" w:eastAsia="Times" w:hAnsiTheme="minorHAnsi" w:cs="Times New Roman"/>
                <w:sz w:val="20"/>
                <w:szCs w:val="20"/>
                <w:lang w:val="es-AR"/>
              </w:rPr>
              <w:t>Organizar y coordinar la Red Federal de Información Educativa para desarrollar criterios metodológicos y procedimientos comunes en todo el país que permitan integrar en un sistema de información las principales variables educativas.</w:t>
            </w:r>
          </w:p>
          <w:p w:rsidR="00386305" w:rsidRPr="00386305" w:rsidRDefault="00386305" w:rsidP="009A154C">
            <w:pPr>
              <w:pStyle w:val="borrador"/>
              <w:numPr>
                <w:ilvl w:val="0"/>
                <w:numId w:val="29"/>
              </w:numPr>
              <w:tabs>
                <w:tab w:val="num" w:pos="319"/>
              </w:tabs>
              <w:suppressAutoHyphens w:val="0"/>
              <w:ind w:left="319" w:hanging="284"/>
              <w:rPr>
                <w:rFonts w:asciiTheme="minorHAnsi" w:eastAsia="Times" w:hAnsiTheme="minorHAnsi" w:cs="Times New Roman"/>
                <w:sz w:val="20"/>
                <w:szCs w:val="20"/>
                <w:lang w:val="es-AR"/>
              </w:rPr>
            </w:pPr>
            <w:r w:rsidRPr="00386305">
              <w:rPr>
                <w:rFonts w:asciiTheme="minorHAnsi" w:eastAsia="Times" w:hAnsiTheme="minorHAnsi" w:cs="Times New Roman"/>
                <w:sz w:val="20"/>
                <w:szCs w:val="20"/>
                <w:lang w:val="es-AR"/>
              </w:rPr>
              <w:t>Implementar el Sistema Integral de Información Digital Educativa (SInIDE), con el fin de instituir un sistema unificado de información que consolide, para sus usuarios a nivel nacional, provincial y de la CIUDAD AUTÓNOMA DE BUENOS AIRES, la información nominal de estudiantes y docentes con la de las instituciones educativas, y estructure el almacenamiento y procesamiento de los datos bajo criterios de equivalencia.</w:t>
            </w:r>
          </w:p>
          <w:p w:rsidR="00386305" w:rsidRPr="00386305" w:rsidRDefault="00386305" w:rsidP="009A154C">
            <w:pPr>
              <w:pStyle w:val="borrador"/>
              <w:numPr>
                <w:ilvl w:val="0"/>
                <w:numId w:val="29"/>
              </w:numPr>
              <w:tabs>
                <w:tab w:val="num" w:pos="319"/>
              </w:tabs>
              <w:suppressAutoHyphens w:val="0"/>
              <w:ind w:left="319" w:hanging="284"/>
              <w:rPr>
                <w:rFonts w:asciiTheme="minorHAnsi" w:eastAsia="Times" w:hAnsiTheme="minorHAnsi" w:cs="Times New Roman"/>
                <w:sz w:val="20"/>
                <w:szCs w:val="20"/>
                <w:lang w:val="es-AR"/>
              </w:rPr>
            </w:pPr>
            <w:r w:rsidRPr="00386305">
              <w:rPr>
                <w:rFonts w:asciiTheme="minorHAnsi" w:eastAsia="Times" w:hAnsiTheme="minorHAnsi" w:cs="Times New Roman"/>
                <w:sz w:val="20"/>
                <w:szCs w:val="20"/>
                <w:lang w:val="es-AR"/>
              </w:rPr>
              <w:t xml:space="preserve">Coordinar acciones transversales para brindar información actualizada, oportuna y relevante para la planificación, el seguimiento y monitoreo de las </w:t>
            </w:r>
            <w:r w:rsidRPr="00386305">
              <w:rPr>
                <w:rFonts w:asciiTheme="minorHAnsi" w:eastAsia="Times" w:hAnsiTheme="minorHAnsi" w:cs="Times New Roman"/>
                <w:sz w:val="20"/>
                <w:szCs w:val="20"/>
                <w:lang w:val="es-AR"/>
              </w:rPr>
              <w:lastRenderedPageBreak/>
              <w:t>líneas de trabajo sustantivas que se desarrollan en los distintos niveles y modalidades del sistema educativo.</w:t>
            </w:r>
          </w:p>
          <w:p w:rsidR="00386305" w:rsidRPr="00386305" w:rsidRDefault="00386305" w:rsidP="009A154C">
            <w:pPr>
              <w:pStyle w:val="borrador"/>
              <w:numPr>
                <w:ilvl w:val="0"/>
                <w:numId w:val="29"/>
              </w:numPr>
              <w:tabs>
                <w:tab w:val="num" w:pos="319"/>
              </w:tabs>
              <w:suppressAutoHyphens w:val="0"/>
              <w:ind w:left="319" w:hanging="284"/>
              <w:rPr>
                <w:rFonts w:asciiTheme="minorHAnsi" w:eastAsia="Times" w:hAnsiTheme="minorHAnsi" w:cs="Times New Roman"/>
                <w:sz w:val="20"/>
                <w:szCs w:val="20"/>
                <w:lang w:val="es-AR"/>
              </w:rPr>
            </w:pPr>
            <w:r w:rsidRPr="00386305">
              <w:rPr>
                <w:rFonts w:asciiTheme="minorHAnsi" w:eastAsia="Times" w:hAnsiTheme="minorHAnsi" w:cs="Times New Roman"/>
                <w:sz w:val="20"/>
                <w:szCs w:val="20"/>
                <w:lang w:val="es-AR"/>
              </w:rPr>
              <w:t>Evaluar el desempeño del Sistema Educativo Nacional a través de la elaboración de instrumentos e indicadores y de sistemas de evaluación de la calidad educativa, como instrumentos estratégicos y de retroalimentación permanente, generando insumos para orientar las políticas públicas.</w:t>
            </w:r>
          </w:p>
          <w:p w:rsidR="00386305" w:rsidRPr="00386305" w:rsidRDefault="00386305" w:rsidP="009A154C">
            <w:pPr>
              <w:pStyle w:val="borrador"/>
              <w:numPr>
                <w:ilvl w:val="0"/>
                <w:numId w:val="29"/>
              </w:numPr>
              <w:tabs>
                <w:tab w:val="num" w:pos="319"/>
              </w:tabs>
              <w:suppressAutoHyphens w:val="0"/>
              <w:ind w:left="319" w:hanging="284"/>
              <w:rPr>
                <w:rFonts w:asciiTheme="minorHAnsi" w:eastAsia="Times" w:hAnsiTheme="minorHAnsi" w:cs="Times New Roman"/>
                <w:sz w:val="20"/>
                <w:szCs w:val="20"/>
                <w:lang w:val="es-AR"/>
              </w:rPr>
            </w:pPr>
            <w:r w:rsidRPr="00386305">
              <w:rPr>
                <w:rFonts w:asciiTheme="minorHAnsi" w:eastAsia="Times" w:hAnsiTheme="minorHAnsi" w:cs="Times New Roman"/>
                <w:sz w:val="20"/>
                <w:szCs w:val="20"/>
                <w:lang w:val="es-AR"/>
              </w:rPr>
              <w:t>Desarrollar, implementar y supervisar el sistema de monitoreo y evaluación a través de la generación de metodologías cuantitativas y cualitativas que permitan relevar, sistematizar e interpretar información sustantiva sobre el sistema educativo.</w:t>
            </w:r>
          </w:p>
          <w:p w:rsidR="00386305" w:rsidRPr="00386305" w:rsidRDefault="00386305" w:rsidP="009A154C">
            <w:pPr>
              <w:pStyle w:val="borrador"/>
              <w:numPr>
                <w:ilvl w:val="0"/>
                <w:numId w:val="29"/>
              </w:numPr>
              <w:tabs>
                <w:tab w:val="num" w:pos="319"/>
              </w:tabs>
              <w:suppressAutoHyphens w:val="0"/>
              <w:ind w:left="319" w:hanging="284"/>
              <w:rPr>
                <w:rFonts w:asciiTheme="minorHAnsi" w:eastAsia="Times" w:hAnsiTheme="minorHAnsi" w:cs="Times New Roman"/>
                <w:sz w:val="20"/>
                <w:szCs w:val="20"/>
                <w:lang w:val="es-AR"/>
              </w:rPr>
            </w:pPr>
            <w:r w:rsidRPr="00386305">
              <w:rPr>
                <w:rFonts w:asciiTheme="minorHAnsi" w:eastAsia="Times" w:hAnsiTheme="minorHAnsi" w:cs="Times New Roman"/>
                <w:sz w:val="20"/>
                <w:szCs w:val="20"/>
                <w:lang w:val="es-AR"/>
              </w:rPr>
              <w:t>Planificar, coordinar y supervisar la aplicación y participación en pruebas nacionales e internacionales de evaluación, con el objetivo de aportar al diseño de las políticas públicas educativas.</w:t>
            </w:r>
          </w:p>
          <w:p w:rsidR="00386305" w:rsidRPr="00386305" w:rsidRDefault="00386305" w:rsidP="009A154C">
            <w:pPr>
              <w:pStyle w:val="borrador"/>
              <w:numPr>
                <w:ilvl w:val="0"/>
                <w:numId w:val="29"/>
              </w:numPr>
              <w:tabs>
                <w:tab w:val="num" w:pos="319"/>
              </w:tabs>
              <w:suppressAutoHyphens w:val="0"/>
              <w:ind w:left="319" w:hanging="284"/>
              <w:rPr>
                <w:rFonts w:asciiTheme="minorHAnsi" w:eastAsia="Times" w:hAnsiTheme="minorHAnsi" w:cs="Times New Roman"/>
                <w:sz w:val="20"/>
                <w:szCs w:val="20"/>
                <w:lang w:val="es-AR"/>
              </w:rPr>
            </w:pPr>
            <w:r w:rsidRPr="00386305">
              <w:rPr>
                <w:rFonts w:asciiTheme="minorHAnsi" w:eastAsia="Times" w:hAnsiTheme="minorHAnsi" w:cs="Times New Roman"/>
                <w:sz w:val="20"/>
                <w:szCs w:val="20"/>
                <w:lang w:val="es-AR"/>
              </w:rPr>
              <w:t>Fortalecer los procesos de evaluación y autoevaluación, propiciando la transparencia, validez, confiabilidad y la comparabilidad de los resultados a partir del desarrollo de diversos instrumentos normativos, procesos de validación y asistencia técnica en la materia.</w:t>
            </w:r>
          </w:p>
          <w:p w:rsidR="00386305" w:rsidRPr="00386305" w:rsidRDefault="00386305" w:rsidP="009A154C">
            <w:pPr>
              <w:pStyle w:val="borrador"/>
              <w:numPr>
                <w:ilvl w:val="0"/>
                <w:numId w:val="29"/>
              </w:numPr>
              <w:tabs>
                <w:tab w:val="num" w:pos="319"/>
              </w:tabs>
              <w:suppressAutoHyphens w:val="0"/>
              <w:ind w:left="319" w:hanging="284"/>
              <w:rPr>
                <w:rFonts w:asciiTheme="minorHAnsi" w:eastAsia="Times" w:hAnsiTheme="minorHAnsi" w:cs="Times New Roman"/>
                <w:sz w:val="20"/>
                <w:szCs w:val="20"/>
                <w:lang w:val="es-AR"/>
              </w:rPr>
            </w:pPr>
            <w:r w:rsidRPr="00386305">
              <w:rPr>
                <w:rFonts w:asciiTheme="minorHAnsi" w:eastAsia="Times" w:hAnsiTheme="minorHAnsi" w:cs="Times New Roman"/>
                <w:sz w:val="20"/>
                <w:szCs w:val="20"/>
                <w:lang w:val="es-AR"/>
              </w:rPr>
              <w:t>Orientar y acompañar los procesos de diagnóstico, investigación y planificación de las políticas educativas en cada una de las Jurisdicciones y en el ámbito nacional en conjunto con la SUBSECRETARÍA DE PLANEAMIENTO, PROSPECTIVA E INNOVACIÓN.</w:t>
            </w:r>
          </w:p>
          <w:p w:rsidR="00386305" w:rsidRPr="00386305" w:rsidRDefault="00386305" w:rsidP="009A154C">
            <w:pPr>
              <w:pStyle w:val="borrador"/>
              <w:numPr>
                <w:ilvl w:val="0"/>
                <w:numId w:val="29"/>
              </w:numPr>
              <w:tabs>
                <w:tab w:val="num" w:pos="319"/>
              </w:tabs>
              <w:suppressAutoHyphens w:val="0"/>
              <w:ind w:left="319" w:hanging="284"/>
              <w:rPr>
                <w:rFonts w:asciiTheme="minorHAnsi" w:eastAsia="Times" w:hAnsiTheme="minorHAnsi" w:cs="Times New Roman"/>
                <w:sz w:val="20"/>
                <w:szCs w:val="20"/>
                <w:lang w:val="es-AR"/>
              </w:rPr>
            </w:pPr>
            <w:r w:rsidRPr="00386305">
              <w:rPr>
                <w:rFonts w:asciiTheme="minorHAnsi" w:eastAsia="Times" w:hAnsiTheme="minorHAnsi" w:cs="Times New Roman"/>
                <w:sz w:val="20"/>
                <w:szCs w:val="20"/>
                <w:lang w:val="es-AR"/>
              </w:rPr>
              <w:t>Coordinar la producción, sistematización y difusión de la información sobre educación en la REPÚBLICA ARGENTINA, y producir información para acompañar la definición, implementación, monitoreo y evaluación de las políticas y programas educativos, conjuntamente con las áreas competentes de la Jurisdicción.</w:t>
            </w:r>
          </w:p>
          <w:p w:rsidR="00F7368D" w:rsidRPr="00292553" w:rsidRDefault="00386305" w:rsidP="009A154C">
            <w:pPr>
              <w:pStyle w:val="borrador"/>
              <w:numPr>
                <w:ilvl w:val="0"/>
                <w:numId w:val="29"/>
              </w:numPr>
              <w:tabs>
                <w:tab w:val="num" w:pos="319"/>
              </w:tabs>
              <w:suppressAutoHyphens w:val="0"/>
              <w:ind w:left="319" w:hanging="284"/>
              <w:rPr>
                <w:rFonts w:asciiTheme="minorHAnsi" w:eastAsia="Times" w:hAnsiTheme="minorHAnsi" w:cs="Times New Roman"/>
                <w:sz w:val="20"/>
                <w:szCs w:val="20"/>
                <w:lang w:val="es-AR"/>
              </w:rPr>
            </w:pPr>
            <w:r w:rsidRPr="00386305">
              <w:rPr>
                <w:rFonts w:asciiTheme="minorHAnsi" w:eastAsia="Times" w:hAnsiTheme="minorHAnsi" w:cs="Times New Roman"/>
                <w:sz w:val="20"/>
                <w:szCs w:val="20"/>
                <w:lang w:val="es-AR"/>
              </w:rPr>
              <w:t>Impulsar la producción de conocimiento en el campo educativo generando un espacio de comunicación e intercambio con los decisores de política y equipos de gestión educativa en sus diversos niveles.</w:t>
            </w:r>
          </w:p>
        </w:tc>
      </w:tr>
      <w:tr w:rsidR="00F7368D" w:rsidRPr="00292553" w:rsidTr="001C7E39">
        <w:trPr>
          <w:gridBefore w:val="1"/>
          <w:wBefore w:w="4" w:type="pct"/>
          <w:trHeight w:val="4218"/>
          <w:jc w:val="center"/>
        </w:trPr>
        <w:tc>
          <w:tcPr>
            <w:tcW w:w="872" w:type="pct"/>
            <w:gridSpan w:val="2"/>
            <w:vAlign w:val="center"/>
          </w:tcPr>
          <w:p w:rsidR="00F7368D" w:rsidRPr="00292553" w:rsidRDefault="00F7368D" w:rsidP="00F7368D">
            <w:pPr>
              <w:pStyle w:val="borrador"/>
              <w:jc w:val="center"/>
              <w:rPr>
                <w:rFonts w:asciiTheme="minorHAnsi" w:eastAsia="Times" w:hAnsiTheme="minorHAnsi" w:cs="Times New Roman"/>
                <w:sz w:val="20"/>
                <w:szCs w:val="20"/>
                <w:lang w:val="es-AR"/>
              </w:rPr>
            </w:pPr>
            <w:r>
              <w:rPr>
                <w:rFonts w:asciiTheme="minorHAnsi" w:eastAsia="Times" w:hAnsiTheme="minorHAnsi" w:cs="Times New Roman"/>
                <w:sz w:val="20"/>
                <w:szCs w:val="20"/>
                <w:lang w:val="es-AR"/>
              </w:rPr>
              <w:lastRenderedPageBreak/>
              <w:t>DGPPSE</w:t>
            </w:r>
          </w:p>
        </w:tc>
        <w:tc>
          <w:tcPr>
            <w:tcW w:w="4124" w:type="pct"/>
          </w:tcPr>
          <w:p w:rsidR="00F7368D" w:rsidRPr="007B3D9B" w:rsidRDefault="00F7368D" w:rsidP="007A1C00">
            <w:pPr>
              <w:pStyle w:val="borrador"/>
              <w:numPr>
                <w:ilvl w:val="0"/>
                <w:numId w:val="16"/>
              </w:numPr>
              <w:tabs>
                <w:tab w:val="clear" w:pos="720"/>
                <w:tab w:val="num" w:pos="319"/>
              </w:tabs>
              <w:suppressAutoHyphens w:val="0"/>
              <w:ind w:left="319" w:hanging="284"/>
              <w:rPr>
                <w:rFonts w:asciiTheme="minorHAnsi" w:eastAsia="Times" w:hAnsiTheme="minorHAnsi" w:cs="Times New Roman"/>
                <w:sz w:val="20"/>
                <w:szCs w:val="20"/>
                <w:lang w:val="es-AR"/>
              </w:rPr>
            </w:pPr>
            <w:r w:rsidRPr="007B3D9B">
              <w:rPr>
                <w:rFonts w:asciiTheme="minorHAnsi" w:eastAsia="Times" w:hAnsiTheme="minorHAnsi" w:cs="Times New Roman"/>
                <w:sz w:val="20"/>
                <w:szCs w:val="20"/>
                <w:lang w:val="es-AR"/>
              </w:rPr>
              <w:t>Asesorar e informar al ME sobre la marcha del Componente II y su compatibilidad con los lineamientos estratégicos y de política definidos.</w:t>
            </w:r>
          </w:p>
          <w:p w:rsidR="00F7368D" w:rsidRPr="007B3D9B" w:rsidRDefault="00F7368D" w:rsidP="007A1C00">
            <w:pPr>
              <w:pStyle w:val="borrador"/>
              <w:numPr>
                <w:ilvl w:val="0"/>
                <w:numId w:val="16"/>
              </w:numPr>
              <w:tabs>
                <w:tab w:val="clear" w:pos="720"/>
                <w:tab w:val="num" w:pos="319"/>
              </w:tabs>
              <w:suppressAutoHyphens w:val="0"/>
              <w:ind w:left="319" w:hanging="284"/>
              <w:rPr>
                <w:rFonts w:asciiTheme="minorHAnsi" w:eastAsia="Times" w:hAnsiTheme="minorHAnsi" w:cs="Times New Roman"/>
                <w:sz w:val="20"/>
                <w:szCs w:val="20"/>
                <w:lang w:val="es-AR"/>
              </w:rPr>
            </w:pPr>
            <w:r w:rsidRPr="007B3D9B">
              <w:rPr>
                <w:rFonts w:asciiTheme="minorHAnsi" w:eastAsia="Times" w:hAnsiTheme="minorHAnsi" w:cs="Times New Roman"/>
                <w:sz w:val="20"/>
                <w:szCs w:val="20"/>
                <w:lang w:val="es-AR"/>
              </w:rPr>
              <w:t>Informar a</w:t>
            </w:r>
            <w:r w:rsidR="002B54B2">
              <w:rPr>
                <w:rFonts w:asciiTheme="minorHAnsi" w:eastAsia="Times" w:hAnsiTheme="minorHAnsi" w:cs="Times New Roman"/>
                <w:sz w:val="20"/>
                <w:szCs w:val="20"/>
                <w:lang w:val="es-AR"/>
              </w:rPr>
              <w:t>l</w:t>
            </w:r>
            <w:r w:rsidR="00A471F5">
              <w:rPr>
                <w:rFonts w:asciiTheme="minorHAnsi" w:eastAsia="Times" w:hAnsiTheme="minorHAnsi" w:cs="Times New Roman"/>
                <w:sz w:val="20"/>
                <w:szCs w:val="20"/>
                <w:lang w:val="es-AR"/>
              </w:rPr>
              <w:t xml:space="preserve"> MH </w:t>
            </w:r>
            <w:r w:rsidRPr="007B3D9B">
              <w:rPr>
                <w:rFonts w:asciiTheme="minorHAnsi" w:eastAsia="Times" w:hAnsiTheme="minorHAnsi" w:cs="Times New Roman"/>
                <w:sz w:val="20"/>
                <w:szCs w:val="20"/>
                <w:lang w:val="es-AR"/>
              </w:rPr>
              <w:t>las personas que tendrían firmas habilitadas para intervenir en la ejecución del Componente II, y las incumbencias vinculadas a esas firmas</w:t>
            </w:r>
            <w:r w:rsidR="00A471F5">
              <w:rPr>
                <w:rFonts w:asciiTheme="minorHAnsi" w:eastAsia="Times" w:hAnsiTheme="minorHAnsi" w:cs="Times New Roman"/>
                <w:sz w:val="20"/>
                <w:szCs w:val="20"/>
                <w:lang w:val="es-AR"/>
              </w:rPr>
              <w:t xml:space="preserve">, para su posterior notificación al BID </w:t>
            </w:r>
            <w:r w:rsidRPr="007B3D9B">
              <w:rPr>
                <w:rFonts w:asciiTheme="minorHAnsi" w:eastAsia="Times" w:hAnsiTheme="minorHAnsi" w:cs="Times New Roman"/>
                <w:sz w:val="20"/>
                <w:szCs w:val="20"/>
                <w:lang w:val="es-AR"/>
              </w:rPr>
              <w:t>.</w:t>
            </w:r>
          </w:p>
          <w:p w:rsidR="00F7368D" w:rsidRPr="00F37A46" w:rsidRDefault="00F7368D" w:rsidP="007A1C00">
            <w:pPr>
              <w:pStyle w:val="borrador"/>
              <w:numPr>
                <w:ilvl w:val="0"/>
                <w:numId w:val="16"/>
              </w:numPr>
              <w:tabs>
                <w:tab w:val="clear" w:pos="720"/>
                <w:tab w:val="num" w:pos="319"/>
              </w:tabs>
              <w:suppressAutoHyphens w:val="0"/>
              <w:ind w:left="319" w:hanging="284"/>
              <w:rPr>
                <w:rFonts w:asciiTheme="minorHAnsi" w:eastAsia="Times" w:hAnsiTheme="minorHAnsi" w:cs="Times New Roman"/>
                <w:sz w:val="20"/>
                <w:szCs w:val="20"/>
                <w:lang w:val="es-AR"/>
              </w:rPr>
            </w:pPr>
            <w:r w:rsidRPr="007B3D9B">
              <w:rPr>
                <w:rFonts w:asciiTheme="minorHAnsi" w:eastAsia="Times" w:hAnsiTheme="minorHAnsi" w:cs="Times New Roman"/>
                <w:sz w:val="20"/>
                <w:szCs w:val="20"/>
                <w:lang w:val="es-AR"/>
              </w:rPr>
              <w:t>Apoyar a la UEC y asegurar su a</w:t>
            </w:r>
            <w:r w:rsidR="002A7871">
              <w:rPr>
                <w:rFonts w:asciiTheme="minorHAnsi" w:eastAsia="Times" w:hAnsiTheme="minorHAnsi" w:cs="Times New Roman"/>
                <w:sz w:val="20"/>
                <w:szCs w:val="20"/>
                <w:lang w:val="es-AR"/>
              </w:rPr>
              <w:t xml:space="preserve">utoridad y acceso a los recursos humanos, financieros y materiales necesarios para la adecuada ejecución del Componente II, </w:t>
            </w:r>
            <w:r w:rsidR="002A7871" w:rsidRPr="00F37A46">
              <w:rPr>
                <w:rFonts w:asciiTheme="minorHAnsi" w:eastAsia="Times" w:hAnsiTheme="minorHAnsi" w:cs="Times New Roman"/>
                <w:sz w:val="20"/>
                <w:szCs w:val="20"/>
                <w:lang w:val="es-AR"/>
              </w:rPr>
              <w:t>en la medida de sus competencias.</w:t>
            </w:r>
          </w:p>
          <w:p w:rsidR="00F37A46" w:rsidRPr="00F37A46" w:rsidRDefault="00F37A46" w:rsidP="007A1C00">
            <w:pPr>
              <w:pStyle w:val="borrador"/>
              <w:numPr>
                <w:ilvl w:val="0"/>
                <w:numId w:val="16"/>
              </w:numPr>
              <w:tabs>
                <w:tab w:val="clear" w:pos="720"/>
                <w:tab w:val="num" w:pos="319"/>
              </w:tabs>
              <w:suppressAutoHyphens w:val="0"/>
              <w:ind w:left="319" w:hanging="284"/>
              <w:rPr>
                <w:rFonts w:asciiTheme="minorHAnsi" w:eastAsia="Times" w:hAnsiTheme="minorHAnsi" w:cs="Times New Roman"/>
                <w:sz w:val="20"/>
                <w:szCs w:val="20"/>
                <w:lang w:val="es-AR"/>
              </w:rPr>
            </w:pPr>
            <w:r w:rsidRPr="00F37A46">
              <w:rPr>
                <w:rFonts w:asciiTheme="minorHAnsi" w:hAnsiTheme="minorHAnsi" w:cs="Times New Roman"/>
                <w:sz w:val="20"/>
                <w:szCs w:val="20"/>
                <w:lang w:val="es-AR"/>
              </w:rPr>
              <w:t>Garantizar la vinculación y articulación para la ejecución del Componente II entre todas las Áreas intervinientes, a través de la UEC.</w:t>
            </w:r>
          </w:p>
          <w:p w:rsidR="00F7368D" w:rsidRPr="00F37A46" w:rsidRDefault="002A7871" w:rsidP="007A1C00">
            <w:pPr>
              <w:pStyle w:val="borrador"/>
              <w:numPr>
                <w:ilvl w:val="0"/>
                <w:numId w:val="16"/>
              </w:numPr>
              <w:tabs>
                <w:tab w:val="clear" w:pos="720"/>
                <w:tab w:val="num" w:pos="319"/>
              </w:tabs>
              <w:suppressAutoHyphens w:val="0"/>
              <w:ind w:left="319" w:hanging="284"/>
              <w:rPr>
                <w:rFonts w:asciiTheme="minorHAnsi" w:eastAsia="Times" w:hAnsiTheme="minorHAnsi" w:cs="Times New Roman"/>
                <w:sz w:val="20"/>
                <w:szCs w:val="20"/>
                <w:lang w:val="es-AR"/>
              </w:rPr>
            </w:pPr>
            <w:r w:rsidRPr="00F37A46">
              <w:rPr>
                <w:rFonts w:asciiTheme="minorHAnsi" w:eastAsia="Times" w:hAnsiTheme="minorHAnsi" w:cs="Times New Roman"/>
                <w:sz w:val="20"/>
                <w:szCs w:val="20"/>
                <w:lang w:val="es-AR"/>
              </w:rPr>
              <w:t>Asegurar el registro y archivo de toda la documentación del Componente II.</w:t>
            </w:r>
          </w:p>
          <w:p w:rsidR="00F7368D" w:rsidRPr="007B3D9B" w:rsidRDefault="002A7871" w:rsidP="007A1C00">
            <w:pPr>
              <w:pStyle w:val="borrador"/>
              <w:numPr>
                <w:ilvl w:val="0"/>
                <w:numId w:val="16"/>
              </w:numPr>
              <w:tabs>
                <w:tab w:val="clear" w:pos="720"/>
                <w:tab w:val="num" w:pos="319"/>
              </w:tabs>
              <w:suppressAutoHyphens w:val="0"/>
              <w:ind w:left="319" w:hanging="284"/>
              <w:rPr>
                <w:rFonts w:asciiTheme="minorHAnsi" w:eastAsia="Times" w:hAnsiTheme="minorHAnsi" w:cs="Times New Roman"/>
                <w:sz w:val="20"/>
                <w:szCs w:val="20"/>
                <w:lang w:val="es-AR"/>
              </w:rPr>
            </w:pPr>
            <w:r>
              <w:rPr>
                <w:rFonts w:asciiTheme="minorHAnsi" w:eastAsia="Times" w:hAnsiTheme="minorHAnsi" w:cs="Times New Roman"/>
                <w:sz w:val="20"/>
                <w:szCs w:val="20"/>
                <w:lang w:val="es-AR"/>
              </w:rPr>
              <w:t>Aprobar la contratación de las evaluaciones previstas y aprobar los informes resultantes.</w:t>
            </w:r>
          </w:p>
          <w:p w:rsidR="00F7368D" w:rsidRPr="007B3D9B" w:rsidRDefault="002A7871" w:rsidP="007A1C00">
            <w:pPr>
              <w:pStyle w:val="borrador"/>
              <w:numPr>
                <w:ilvl w:val="0"/>
                <w:numId w:val="16"/>
              </w:numPr>
              <w:tabs>
                <w:tab w:val="clear" w:pos="720"/>
                <w:tab w:val="num" w:pos="319"/>
              </w:tabs>
              <w:suppressAutoHyphens w:val="0"/>
              <w:ind w:left="319" w:hanging="284"/>
              <w:rPr>
                <w:rFonts w:asciiTheme="minorHAnsi" w:eastAsia="Times" w:hAnsiTheme="minorHAnsi" w:cs="Times New Roman"/>
                <w:sz w:val="20"/>
                <w:szCs w:val="20"/>
                <w:lang w:val="es-AR"/>
              </w:rPr>
            </w:pPr>
            <w:r>
              <w:rPr>
                <w:rFonts w:asciiTheme="minorHAnsi" w:eastAsia="Times" w:hAnsiTheme="minorHAnsi" w:cs="Times New Roman"/>
                <w:sz w:val="20"/>
                <w:szCs w:val="20"/>
                <w:lang w:val="es-AR"/>
              </w:rPr>
              <w:t>Suscribir los actos administrativos que resulten menester a los efectos de la ejecución del Programa.</w:t>
            </w:r>
          </w:p>
          <w:p w:rsidR="00F7368D" w:rsidRPr="007B3D9B" w:rsidRDefault="002A7871" w:rsidP="007A1C00">
            <w:pPr>
              <w:pStyle w:val="borrador"/>
              <w:numPr>
                <w:ilvl w:val="0"/>
                <w:numId w:val="16"/>
              </w:numPr>
              <w:tabs>
                <w:tab w:val="clear" w:pos="720"/>
                <w:tab w:val="num" w:pos="319"/>
              </w:tabs>
              <w:suppressAutoHyphens w:val="0"/>
              <w:ind w:left="319" w:hanging="284"/>
              <w:rPr>
                <w:rFonts w:asciiTheme="minorHAnsi" w:eastAsia="Times" w:hAnsiTheme="minorHAnsi" w:cs="Times New Roman"/>
                <w:sz w:val="20"/>
                <w:szCs w:val="20"/>
                <w:lang w:val="es-AR"/>
              </w:rPr>
            </w:pPr>
            <w:r>
              <w:rPr>
                <w:rFonts w:asciiTheme="minorHAnsi" w:eastAsia="Times" w:hAnsiTheme="minorHAnsi" w:cs="Times New Roman"/>
                <w:sz w:val="20"/>
                <w:szCs w:val="20"/>
                <w:lang w:val="es-AR"/>
              </w:rPr>
              <w:t>Gestionar la asignación de partidas presupuestarias para la ejecución del componente a su cargo.</w:t>
            </w:r>
          </w:p>
          <w:p w:rsidR="00F7368D" w:rsidRPr="007B3D9B" w:rsidRDefault="002A7871" w:rsidP="007A1C00">
            <w:pPr>
              <w:pStyle w:val="borrador"/>
              <w:numPr>
                <w:ilvl w:val="0"/>
                <w:numId w:val="16"/>
              </w:numPr>
              <w:tabs>
                <w:tab w:val="clear" w:pos="720"/>
                <w:tab w:val="num" w:pos="319"/>
              </w:tabs>
              <w:suppressAutoHyphens w:val="0"/>
              <w:ind w:left="319" w:hanging="284"/>
              <w:rPr>
                <w:rFonts w:asciiTheme="minorHAnsi" w:eastAsia="Times" w:hAnsiTheme="minorHAnsi" w:cs="Times New Roman"/>
                <w:sz w:val="20"/>
                <w:szCs w:val="20"/>
                <w:lang w:val="es-AR"/>
              </w:rPr>
            </w:pPr>
            <w:r>
              <w:rPr>
                <w:rFonts w:asciiTheme="minorHAnsi" w:eastAsia="Times" w:hAnsiTheme="minorHAnsi" w:cs="Times New Roman"/>
                <w:sz w:val="20"/>
                <w:szCs w:val="20"/>
                <w:lang w:val="es-AR"/>
              </w:rPr>
              <w:t xml:space="preserve">Contratar oportunamente la Auditoría Externa </w:t>
            </w:r>
            <w:r w:rsidR="00AC513C" w:rsidRPr="00AC513C">
              <w:rPr>
                <w:rFonts w:asciiTheme="minorHAnsi" w:eastAsia="Times" w:hAnsiTheme="minorHAnsi" w:cs="Times New Roman"/>
                <w:sz w:val="20"/>
                <w:szCs w:val="20"/>
                <w:lang w:val="es-AR"/>
              </w:rPr>
              <w:t xml:space="preserve">en acuerdo con el MDS, </w:t>
            </w:r>
            <w:r w:rsidR="00F7368D" w:rsidRPr="007B3D9B">
              <w:rPr>
                <w:rFonts w:asciiTheme="minorHAnsi" w:eastAsia="Times" w:hAnsiTheme="minorHAnsi" w:cs="Times New Roman"/>
                <w:sz w:val="20"/>
                <w:szCs w:val="20"/>
                <w:lang w:val="es-AR"/>
              </w:rPr>
              <w:t>y presentar en el plazo contractual los Estados Financieros</w:t>
            </w:r>
            <w:r w:rsidR="00485AA8" w:rsidRPr="007B3D9B">
              <w:rPr>
                <w:rFonts w:asciiTheme="minorHAnsi" w:eastAsia="Times" w:hAnsiTheme="minorHAnsi" w:cs="Times New Roman"/>
                <w:sz w:val="20"/>
                <w:szCs w:val="20"/>
                <w:lang w:val="es-AR"/>
              </w:rPr>
              <w:t xml:space="preserve"> (EEFF)</w:t>
            </w:r>
            <w:r w:rsidR="00F7368D" w:rsidRPr="007B3D9B">
              <w:rPr>
                <w:rFonts w:asciiTheme="minorHAnsi" w:eastAsia="Times" w:hAnsiTheme="minorHAnsi" w:cs="Times New Roman"/>
                <w:sz w:val="20"/>
                <w:szCs w:val="20"/>
                <w:lang w:val="es-AR"/>
              </w:rPr>
              <w:t xml:space="preserve"> Auditados del Componente.</w:t>
            </w:r>
          </w:p>
          <w:p w:rsidR="00F7368D" w:rsidRPr="007B3D9B" w:rsidRDefault="002A7871" w:rsidP="007A1C00">
            <w:pPr>
              <w:pStyle w:val="borrador"/>
              <w:numPr>
                <w:ilvl w:val="0"/>
                <w:numId w:val="16"/>
              </w:numPr>
              <w:tabs>
                <w:tab w:val="clear" w:pos="720"/>
                <w:tab w:val="num" w:pos="319"/>
              </w:tabs>
              <w:suppressAutoHyphens w:val="0"/>
              <w:ind w:left="319" w:hanging="284"/>
              <w:rPr>
                <w:rFonts w:asciiTheme="minorHAnsi" w:eastAsia="Times" w:hAnsiTheme="minorHAnsi" w:cs="Times New Roman"/>
                <w:sz w:val="20"/>
                <w:szCs w:val="20"/>
                <w:lang w:val="es-AR"/>
              </w:rPr>
            </w:pPr>
            <w:r>
              <w:rPr>
                <w:rFonts w:asciiTheme="minorHAnsi" w:eastAsia="Times" w:hAnsiTheme="minorHAnsi" w:cs="Times New Roman"/>
                <w:sz w:val="20"/>
                <w:szCs w:val="20"/>
                <w:lang w:val="es-AR"/>
              </w:rPr>
              <w:t>Formular y aprobar para su envío al BID, los planes e informes previstos en el presente RO.</w:t>
            </w:r>
          </w:p>
          <w:p w:rsidR="00F7368D" w:rsidRPr="00292553" w:rsidRDefault="002A7871" w:rsidP="007A1C00">
            <w:pPr>
              <w:pStyle w:val="borrador"/>
              <w:numPr>
                <w:ilvl w:val="0"/>
                <w:numId w:val="16"/>
              </w:numPr>
              <w:tabs>
                <w:tab w:val="clear" w:pos="720"/>
                <w:tab w:val="num" w:pos="319"/>
              </w:tabs>
              <w:suppressAutoHyphens w:val="0"/>
              <w:ind w:left="319" w:hanging="284"/>
              <w:rPr>
                <w:rFonts w:asciiTheme="minorHAnsi" w:eastAsia="Times" w:hAnsiTheme="minorHAnsi" w:cs="Times New Roman"/>
                <w:sz w:val="20"/>
                <w:szCs w:val="20"/>
                <w:lang w:val="es-AR"/>
              </w:rPr>
            </w:pPr>
            <w:r>
              <w:rPr>
                <w:rFonts w:asciiTheme="minorHAnsi" w:eastAsia="Times" w:hAnsiTheme="minorHAnsi" w:cs="Times New Roman"/>
                <w:sz w:val="20"/>
                <w:szCs w:val="20"/>
                <w:lang w:val="es-AR"/>
              </w:rPr>
              <w:t>De ser necesario, solicitar al BID, a través del Prestatario, cuando aplique: (i) prórrogas del plazo de compromiso y desembolsos; (ii) transferencias entre categorías de inversión del financiamiento o de la contrapartida local; (iii) cancelaciones parciales de recursos del préstamo.</w:t>
            </w:r>
          </w:p>
        </w:tc>
      </w:tr>
      <w:tr w:rsidR="00F7368D" w:rsidRPr="00292553" w:rsidTr="001C7E39">
        <w:trPr>
          <w:gridBefore w:val="1"/>
          <w:wBefore w:w="4" w:type="pct"/>
          <w:jc w:val="center"/>
        </w:trPr>
        <w:tc>
          <w:tcPr>
            <w:tcW w:w="872" w:type="pct"/>
            <w:gridSpan w:val="2"/>
            <w:vAlign w:val="center"/>
          </w:tcPr>
          <w:p w:rsidR="00F7368D" w:rsidRPr="00292553" w:rsidRDefault="00F7368D" w:rsidP="00F7368D">
            <w:pPr>
              <w:pStyle w:val="borrador"/>
              <w:jc w:val="center"/>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DGI</w:t>
            </w:r>
          </w:p>
        </w:tc>
        <w:tc>
          <w:tcPr>
            <w:tcW w:w="4124" w:type="pct"/>
          </w:tcPr>
          <w:p w:rsidR="00F7368D" w:rsidRPr="00292553" w:rsidRDefault="00F7368D" w:rsidP="007A1C00">
            <w:pPr>
              <w:pStyle w:val="borrador"/>
              <w:numPr>
                <w:ilvl w:val="0"/>
                <w:numId w:val="11"/>
              </w:numPr>
              <w:tabs>
                <w:tab w:val="clear" w:pos="720"/>
                <w:tab w:val="num" w:pos="290"/>
              </w:tabs>
              <w:suppressAutoHyphens w:val="0"/>
              <w:ind w:left="290" w:hanging="290"/>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 xml:space="preserve">Diseñar e implementar los mecanismos de programación y supervisión técnica </w:t>
            </w:r>
            <w:r w:rsidRPr="00292553">
              <w:rPr>
                <w:rFonts w:asciiTheme="minorHAnsi" w:eastAsia="Times" w:hAnsiTheme="minorHAnsi" w:cs="Times New Roman"/>
                <w:sz w:val="20"/>
                <w:szCs w:val="20"/>
                <w:lang w:val="es-AR"/>
              </w:rPr>
              <w:lastRenderedPageBreak/>
              <w:t>y administrativa de</w:t>
            </w:r>
            <w:r w:rsidR="009743BC">
              <w:rPr>
                <w:rFonts w:asciiTheme="minorHAnsi" w:eastAsia="Times" w:hAnsiTheme="minorHAnsi" w:cs="Times New Roman"/>
                <w:sz w:val="20"/>
                <w:szCs w:val="20"/>
                <w:lang w:val="es-AR"/>
              </w:rPr>
              <w:t xml:space="preserve"> </w:t>
            </w:r>
            <w:r w:rsidR="00F24E53">
              <w:rPr>
                <w:rFonts w:asciiTheme="minorHAnsi" w:eastAsia="Times" w:hAnsiTheme="minorHAnsi" w:cs="Times New Roman"/>
                <w:sz w:val="20"/>
                <w:szCs w:val="20"/>
                <w:lang w:val="es-AR"/>
              </w:rPr>
              <w:t>l</w:t>
            </w:r>
            <w:r w:rsidR="00C60760">
              <w:rPr>
                <w:rFonts w:asciiTheme="minorHAnsi" w:eastAsia="Times" w:hAnsiTheme="minorHAnsi" w:cs="Times New Roman"/>
                <w:sz w:val="20"/>
                <w:szCs w:val="20"/>
                <w:lang w:val="es-AR"/>
              </w:rPr>
              <w:t>as obras</w:t>
            </w:r>
            <w:r w:rsidRPr="00292553">
              <w:rPr>
                <w:rFonts w:asciiTheme="minorHAnsi" w:eastAsia="Times" w:hAnsiTheme="minorHAnsi" w:cs="Times New Roman"/>
                <w:sz w:val="20"/>
                <w:szCs w:val="20"/>
                <w:lang w:val="es-AR"/>
              </w:rPr>
              <w:t xml:space="preserve"> considerando los indicadores del Marco Lógico (ML)</w:t>
            </w:r>
            <w:r w:rsidR="007239FB">
              <w:rPr>
                <w:rFonts w:asciiTheme="minorHAnsi" w:eastAsia="Times" w:hAnsiTheme="minorHAnsi" w:cs="Times New Roman"/>
                <w:sz w:val="20"/>
                <w:szCs w:val="20"/>
                <w:lang w:val="es-AR"/>
              </w:rPr>
              <w:t>.</w:t>
            </w:r>
          </w:p>
          <w:p w:rsidR="00F7368D" w:rsidRPr="00292553" w:rsidRDefault="00F7368D" w:rsidP="007A1C00">
            <w:pPr>
              <w:pStyle w:val="borrador"/>
              <w:numPr>
                <w:ilvl w:val="0"/>
                <w:numId w:val="11"/>
              </w:numPr>
              <w:tabs>
                <w:tab w:val="clear" w:pos="720"/>
                <w:tab w:val="num" w:pos="290"/>
              </w:tabs>
              <w:suppressAutoHyphens w:val="0"/>
              <w:ind w:left="290" w:hanging="290"/>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Instrumentar las acciones para que el Programa se ejecute en los plazos previstos y en cumplimiento de las normas y condiciones contractuales acordadas para el mismo.</w:t>
            </w:r>
          </w:p>
          <w:p w:rsidR="00F7368D" w:rsidRPr="00292553" w:rsidRDefault="00F7368D" w:rsidP="007A1C00">
            <w:pPr>
              <w:pStyle w:val="borrador"/>
              <w:numPr>
                <w:ilvl w:val="0"/>
                <w:numId w:val="11"/>
              </w:numPr>
              <w:tabs>
                <w:tab w:val="clear" w:pos="720"/>
                <w:tab w:val="num" w:pos="290"/>
              </w:tabs>
              <w:suppressAutoHyphens w:val="0"/>
              <w:ind w:left="290" w:hanging="290"/>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Planificar la ejecución</w:t>
            </w:r>
            <w:r w:rsidR="00C60760">
              <w:rPr>
                <w:rFonts w:asciiTheme="minorHAnsi" w:eastAsia="Times" w:hAnsiTheme="minorHAnsi" w:cs="Times New Roman"/>
                <w:sz w:val="20"/>
                <w:szCs w:val="20"/>
                <w:lang w:val="es-AR"/>
              </w:rPr>
              <w:t xml:space="preserve"> de </w:t>
            </w:r>
            <w:r w:rsidR="00F24E53">
              <w:rPr>
                <w:rFonts w:asciiTheme="minorHAnsi" w:eastAsia="Times" w:hAnsiTheme="minorHAnsi" w:cs="Times New Roman"/>
                <w:sz w:val="20"/>
                <w:szCs w:val="20"/>
                <w:lang w:val="es-AR"/>
              </w:rPr>
              <w:t>las Obras</w:t>
            </w:r>
            <w:r w:rsidRPr="00292553">
              <w:rPr>
                <w:rFonts w:asciiTheme="minorHAnsi" w:eastAsia="Times" w:hAnsiTheme="minorHAnsi" w:cs="Times New Roman"/>
                <w:sz w:val="20"/>
                <w:szCs w:val="20"/>
                <w:lang w:val="es-AR"/>
              </w:rPr>
              <w:t xml:space="preserve"> en conjunto con la UEC, los PO</w:t>
            </w:r>
            <w:r>
              <w:rPr>
                <w:rFonts w:asciiTheme="minorHAnsi" w:eastAsia="Times" w:hAnsiTheme="minorHAnsi" w:cs="Times New Roman"/>
                <w:sz w:val="20"/>
                <w:szCs w:val="20"/>
                <w:lang w:val="es-AR"/>
              </w:rPr>
              <w:t>A y Planes de Adquisiciones (PA</w:t>
            </w:r>
            <w:r w:rsidRPr="00292553">
              <w:rPr>
                <w:rFonts w:asciiTheme="minorHAnsi" w:eastAsia="Times" w:hAnsiTheme="minorHAnsi" w:cs="Times New Roman"/>
                <w:sz w:val="20"/>
                <w:szCs w:val="20"/>
                <w:lang w:val="es-AR"/>
              </w:rPr>
              <w:t>). Monitorear su ejecución y de ser necesario, implementar oportunamente las acciones correctivas pertinentes.</w:t>
            </w:r>
          </w:p>
          <w:p w:rsidR="00F7368D" w:rsidRPr="00292553" w:rsidRDefault="00F7368D" w:rsidP="007A1C00">
            <w:pPr>
              <w:pStyle w:val="borrador"/>
              <w:numPr>
                <w:ilvl w:val="0"/>
                <w:numId w:val="11"/>
              </w:numPr>
              <w:tabs>
                <w:tab w:val="clear" w:pos="720"/>
                <w:tab w:val="num" w:pos="290"/>
              </w:tabs>
              <w:suppressAutoHyphens w:val="0"/>
              <w:ind w:left="290" w:hanging="290"/>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Gestionar con la UEC los recursos que sean necesarios para el normal desarrollo de sus funciones, incluyendo (sin que esta enumeración sea limitativa) las instalaciones físicas, los equipos, los sistemas operativos, de información y de control, los archivos y el personal.</w:t>
            </w:r>
          </w:p>
          <w:p w:rsidR="00F7368D" w:rsidRPr="00292553" w:rsidRDefault="00F7368D" w:rsidP="007A1C00">
            <w:pPr>
              <w:pStyle w:val="borrador"/>
              <w:numPr>
                <w:ilvl w:val="0"/>
                <w:numId w:val="11"/>
              </w:numPr>
              <w:tabs>
                <w:tab w:val="clear" w:pos="720"/>
                <w:tab w:val="num" w:pos="290"/>
              </w:tabs>
              <w:suppressAutoHyphens w:val="0"/>
              <w:ind w:left="290" w:hanging="290"/>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Colaborar con la UEC en el diseño y elaboración de planes e informes de acuerdo con los requerimientos del RO.</w:t>
            </w:r>
          </w:p>
          <w:p w:rsidR="00F7368D" w:rsidRPr="00292553" w:rsidRDefault="00F7368D" w:rsidP="007A1C00">
            <w:pPr>
              <w:pStyle w:val="borrador"/>
              <w:numPr>
                <w:ilvl w:val="0"/>
                <w:numId w:val="11"/>
              </w:numPr>
              <w:tabs>
                <w:tab w:val="clear" w:pos="720"/>
                <w:tab w:val="num" w:pos="290"/>
              </w:tabs>
              <w:suppressAutoHyphens w:val="0"/>
              <w:ind w:left="290" w:hanging="290"/>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Elaborar o revisar y aprobar los proyectos correspondientes con la documentación técnica apropiada de las inversiones a su cargo.</w:t>
            </w:r>
          </w:p>
          <w:p w:rsidR="00F7368D" w:rsidRPr="00292553" w:rsidRDefault="00F7368D" w:rsidP="007A1C00">
            <w:pPr>
              <w:pStyle w:val="borrador"/>
              <w:numPr>
                <w:ilvl w:val="0"/>
                <w:numId w:val="11"/>
              </w:numPr>
              <w:tabs>
                <w:tab w:val="clear" w:pos="720"/>
                <w:tab w:val="num" w:pos="290"/>
              </w:tabs>
              <w:suppressAutoHyphens w:val="0"/>
              <w:ind w:left="290" w:hanging="290"/>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Asegurar el cumplimiento de los procedimientos, mecanismos y reglas que se establecen, en el ámbito de su competencia.</w:t>
            </w:r>
          </w:p>
        </w:tc>
      </w:tr>
      <w:tr w:rsidR="00F7368D" w:rsidRPr="00292553" w:rsidTr="001C7E39">
        <w:trPr>
          <w:jc w:val="center"/>
        </w:trPr>
        <w:tc>
          <w:tcPr>
            <w:tcW w:w="872" w:type="pct"/>
            <w:gridSpan w:val="2"/>
            <w:vAlign w:val="center"/>
          </w:tcPr>
          <w:p w:rsidR="00F7368D" w:rsidRPr="00292553" w:rsidRDefault="00F7368D" w:rsidP="00F7368D">
            <w:pPr>
              <w:pStyle w:val="borrador"/>
              <w:jc w:val="center"/>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lastRenderedPageBreak/>
              <w:t>DC</w:t>
            </w:r>
          </w:p>
        </w:tc>
        <w:tc>
          <w:tcPr>
            <w:tcW w:w="4126" w:type="pct"/>
            <w:gridSpan w:val="2"/>
          </w:tcPr>
          <w:p w:rsidR="00F7368D" w:rsidRPr="00292553" w:rsidRDefault="00F7368D" w:rsidP="007A1C00">
            <w:pPr>
              <w:pStyle w:val="borrador"/>
              <w:numPr>
                <w:ilvl w:val="0"/>
                <w:numId w:val="17"/>
              </w:numPr>
              <w:tabs>
                <w:tab w:val="clear" w:pos="720"/>
                <w:tab w:val="num" w:pos="319"/>
              </w:tabs>
              <w:suppressAutoHyphens w:val="0"/>
              <w:ind w:left="319" w:hanging="284"/>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Centralizar los requerimientos del ME  y formular el plan anual de contrataciones, tanto de elementos como de contratos de servicios destinados a cubrir las exigencias de las distintas áreas.</w:t>
            </w:r>
          </w:p>
          <w:p w:rsidR="00F7368D" w:rsidRPr="00292553" w:rsidRDefault="00F7368D" w:rsidP="007A1C00">
            <w:pPr>
              <w:pStyle w:val="borrador"/>
              <w:numPr>
                <w:ilvl w:val="0"/>
                <w:numId w:val="17"/>
              </w:numPr>
              <w:tabs>
                <w:tab w:val="clear" w:pos="720"/>
                <w:tab w:val="num" w:pos="319"/>
              </w:tabs>
              <w:suppressAutoHyphens w:val="0"/>
              <w:ind w:left="319" w:hanging="284"/>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Elaborar la documentación relativa a los concursos o actos licitatorios que sean menester para las adquisiciones y ventas en general, así como los distintos servicios a prestarse, cuya fuente de financiamiento sea proveniente del Tesoro Nacional.</w:t>
            </w:r>
          </w:p>
          <w:p w:rsidR="00F7368D" w:rsidRPr="00292553" w:rsidRDefault="00F7368D" w:rsidP="007A1C00">
            <w:pPr>
              <w:pStyle w:val="borrador"/>
              <w:numPr>
                <w:ilvl w:val="0"/>
                <w:numId w:val="17"/>
              </w:numPr>
              <w:tabs>
                <w:tab w:val="clear" w:pos="720"/>
                <w:tab w:val="num" w:pos="319"/>
              </w:tabs>
              <w:suppressAutoHyphens w:val="0"/>
              <w:ind w:left="319" w:hanging="284"/>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Aplicar los sistemas implementados a cada una de las etapas de los diferentes procesos de adquisición a los efectos de dar cumplimiento a los procedimientos aprobados, garantizando así la observancia de la normativa vigente.</w:t>
            </w:r>
          </w:p>
          <w:p w:rsidR="00F7368D" w:rsidRPr="00292553" w:rsidRDefault="00F7368D" w:rsidP="007A1C00">
            <w:pPr>
              <w:pStyle w:val="borrador"/>
              <w:numPr>
                <w:ilvl w:val="0"/>
                <w:numId w:val="17"/>
              </w:numPr>
              <w:tabs>
                <w:tab w:val="clear" w:pos="720"/>
                <w:tab w:val="num" w:pos="319"/>
              </w:tabs>
              <w:suppressAutoHyphens w:val="0"/>
              <w:ind w:left="319" w:hanging="284"/>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Proyectar los distintos actos administrativos, verificando el cumplimiento de la normativa vigente.</w:t>
            </w:r>
          </w:p>
          <w:p w:rsidR="00F7368D" w:rsidRPr="00292553" w:rsidRDefault="00F7368D" w:rsidP="007A1C00">
            <w:pPr>
              <w:pStyle w:val="borrador"/>
              <w:numPr>
                <w:ilvl w:val="0"/>
                <w:numId w:val="17"/>
              </w:numPr>
              <w:tabs>
                <w:tab w:val="clear" w:pos="720"/>
                <w:tab w:val="num" w:pos="319"/>
              </w:tabs>
              <w:suppressAutoHyphens w:val="0"/>
              <w:ind w:left="319" w:hanging="284"/>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Mantener un registro actualizado de proveedores y contratistas, que incluya las probables observaciones como así también antecedentes destacables de los mismos.</w:t>
            </w:r>
          </w:p>
          <w:p w:rsidR="00F7368D" w:rsidRPr="00292553" w:rsidRDefault="00F7368D" w:rsidP="007A1C00">
            <w:pPr>
              <w:pStyle w:val="borrador"/>
              <w:numPr>
                <w:ilvl w:val="0"/>
                <w:numId w:val="17"/>
              </w:numPr>
              <w:tabs>
                <w:tab w:val="clear" w:pos="720"/>
                <w:tab w:val="num" w:pos="319"/>
              </w:tabs>
              <w:suppressAutoHyphens w:val="0"/>
              <w:ind w:left="319" w:hanging="284"/>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Prestar asistencia técnica y brindar asesoramiento a los programas de la Jurisdicción.</w:t>
            </w:r>
          </w:p>
        </w:tc>
      </w:tr>
      <w:tr w:rsidR="00F7368D" w:rsidRPr="00292553" w:rsidTr="001C7E39">
        <w:trPr>
          <w:gridBefore w:val="1"/>
          <w:wBefore w:w="4" w:type="pct"/>
          <w:jc w:val="center"/>
        </w:trPr>
        <w:tc>
          <w:tcPr>
            <w:tcW w:w="872" w:type="pct"/>
            <w:gridSpan w:val="2"/>
            <w:vAlign w:val="center"/>
          </w:tcPr>
          <w:p w:rsidR="00F7368D" w:rsidRPr="00292553" w:rsidRDefault="00F7368D" w:rsidP="00F7368D">
            <w:pPr>
              <w:pStyle w:val="borrador"/>
              <w:jc w:val="center"/>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Jurisdicción (Ministerio de educación provincial, jurisdiccional o equivalente)</w:t>
            </w:r>
          </w:p>
        </w:tc>
        <w:tc>
          <w:tcPr>
            <w:tcW w:w="4124" w:type="pct"/>
          </w:tcPr>
          <w:p w:rsidR="00F7368D" w:rsidRPr="00292553" w:rsidRDefault="00F7368D" w:rsidP="007A1C00">
            <w:pPr>
              <w:pStyle w:val="borrador"/>
              <w:numPr>
                <w:ilvl w:val="0"/>
                <w:numId w:val="12"/>
              </w:numPr>
              <w:tabs>
                <w:tab w:val="clear" w:pos="720"/>
                <w:tab w:val="num" w:pos="290"/>
              </w:tabs>
              <w:suppressAutoHyphens w:val="0"/>
              <w:ind w:left="290" w:hanging="290"/>
              <w:rPr>
                <w:rFonts w:asciiTheme="minorHAnsi" w:eastAsia="Times" w:hAnsiTheme="minorHAnsi" w:cs="Times New Roman"/>
                <w:sz w:val="20"/>
                <w:szCs w:val="20"/>
                <w:lang w:val="es-AR"/>
              </w:rPr>
            </w:pPr>
            <w:r w:rsidRPr="00292553">
              <w:rPr>
                <w:rFonts w:asciiTheme="minorHAnsi" w:hAnsiTheme="minorHAnsi" w:cs="Times New Roman"/>
                <w:sz w:val="20"/>
                <w:szCs w:val="20"/>
                <w:lang w:val="es-AR"/>
              </w:rPr>
              <w:t xml:space="preserve">Definir </w:t>
            </w:r>
            <w:r w:rsidR="002D514F">
              <w:rPr>
                <w:rFonts w:asciiTheme="minorHAnsi" w:hAnsiTheme="minorHAnsi" w:cs="Times New Roman"/>
                <w:sz w:val="20"/>
                <w:szCs w:val="20"/>
                <w:lang w:val="es-AR"/>
              </w:rPr>
              <w:t>en con</w:t>
            </w:r>
            <w:r w:rsidR="00DD38D3">
              <w:rPr>
                <w:rFonts w:asciiTheme="minorHAnsi" w:hAnsiTheme="minorHAnsi" w:cs="Times New Roman"/>
                <w:sz w:val="20"/>
                <w:szCs w:val="20"/>
                <w:lang w:val="es-AR"/>
              </w:rPr>
              <w:t xml:space="preserve">junto con el ME las </w:t>
            </w:r>
            <w:r w:rsidRPr="00292553">
              <w:rPr>
                <w:rFonts w:asciiTheme="minorHAnsi" w:hAnsiTheme="minorHAnsi" w:cs="Times New Roman"/>
                <w:sz w:val="20"/>
                <w:szCs w:val="20"/>
                <w:lang w:val="es-AR"/>
              </w:rPr>
              <w:t>estrategias y prioridades que se articulen con la planificación del Componente II para su implementación en la jurisdicción.</w:t>
            </w:r>
          </w:p>
          <w:p w:rsidR="00F7368D" w:rsidRPr="00292553" w:rsidRDefault="00F7368D" w:rsidP="007A1C00">
            <w:pPr>
              <w:pStyle w:val="borrador"/>
              <w:numPr>
                <w:ilvl w:val="0"/>
                <w:numId w:val="12"/>
              </w:numPr>
              <w:tabs>
                <w:tab w:val="clear" w:pos="720"/>
                <w:tab w:val="num" w:pos="290"/>
              </w:tabs>
              <w:suppressAutoHyphens w:val="0"/>
              <w:ind w:left="290" w:hanging="290"/>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 xml:space="preserve">Suscribir los Convenios de Adhesión y Actas Complementarias con la </w:t>
            </w:r>
            <w:r>
              <w:rPr>
                <w:rFonts w:asciiTheme="minorHAnsi" w:eastAsia="Times" w:hAnsiTheme="minorHAnsi" w:cs="Times New Roman"/>
                <w:sz w:val="20"/>
                <w:szCs w:val="20"/>
                <w:lang w:val="es-AR"/>
              </w:rPr>
              <w:t>DGPPSE</w:t>
            </w:r>
            <w:r w:rsidRPr="00292553">
              <w:rPr>
                <w:rFonts w:asciiTheme="minorHAnsi" w:eastAsia="Times" w:hAnsiTheme="minorHAnsi" w:cs="Times New Roman"/>
                <w:sz w:val="20"/>
                <w:szCs w:val="20"/>
                <w:lang w:val="es-AR"/>
              </w:rPr>
              <w:t>.</w:t>
            </w:r>
          </w:p>
          <w:p w:rsidR="00F7368D" w:rsidRPr="00292553" w:rsidRDefault="00F7368D" w:rsidP="007A1C00">
            <w:pPr>
              <w:pStyle w:val="borrador"/>
              <w:numPr>
                <w:ilvl w:val="0"/>
                <w:numId w:val="12"/>
              </w:numPr>
              <w:tabs>
                <w:tab w:val="clear" w:pos="720"/>
                <w:tab w:val="num" w:pos="290"/>
              </w:tabs>
              <w:suppressAutoHyphens w:val="0"/>
              <w:ind w:left="290" w:hanging="290"/>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Definir las áreas de intervención de acciones pedagógicas en conjunto con el ME</w:t>
            </w:r>
          </w:p>
          <w:p w:rsidR="00F7368D" w:rsidRPr="00292553" w:rsidRDefault="00F7368D" w:rsidP="007A1C00">
            <w:pPr>
              <w:pStyle w:val="borrador"/>
              <w:numPr>
                <w:ilvl w:val="0"/>
                <w:numId w:val="12"/>
              </w:numPr>
              <w:tabs>
                <w:tab w:val="clear" w:pos="720"/>
                <w:tab w:val="num" w:pos="290"/>
              </w:tabs>
              <w:suppressAutoHyphens w:val="0"/>
              <w:ind w:left="290" w:hanging="290"/>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Realizar el relevamiento de la demanda educativa y de las localizaciones de las obras a construir</w:t>
            </w:r>
            <w:r w:rsidR="00044D04">
              <w:rPr>
                <w:rFonts w:asciiTheme="minorHAnsi" w:eastAsia="Times" w:hAnsiTheme="minorHAnsi" w:cs="Times New Roman"/>
                <w:sz w:val="20"/>
                <w:szCs w:val="20"/>
                <w:lang w:val="es-AR"/>
              </w:rPr>
              <w:t>.</w:t>
            </w:r>
          </w:p>
          <w:p w:rsidR="00F7368D" w:rsidRPr="00292553" w:rsidRDefault="00DD38D3" w:rsidP="007A1C00">
            <w:pPr>
              <w:pStyle w:val="borrador"/>
              <w:numPr>
                <w:ilvl w:val="0"/>
                <w:numId w:val="12"/>
              </w:numPr>
              <w:tabs>
                <w:tab w:val="clear" w:pos="720"/>
                <w:tab w:val="num" w:pos="290"/>
              </w:tabs>
              <w:suppressAutoHyphens w:val="0"/>
              <w:ind w:left="290" w:hanging="290"/>
              <w:rPr>
                <w:rFonts w:asciiTheme="minorHAnsi" w:eastAsia="Times" w:hAnsiTheme="minorHAnsi" w:cs="Times New Roman"/>
                <w:sz w:val="20"/>
                <w:szCs w:val="20"/>
                <w:lang w:val="es-AR"/>
              </w:rPr>
            </w:pPr>
            <w:r>
              <w:rPr>
                <w:rFonts w:asciiTheme="minorHAnsi" w:eastAsia="Times" w:hAnsiTheme="minorHAnsi" w:cs="Times New Roman"/>
                <w:sz w:val="20"/>
                <w:szCs w:val="20"/>
                <w:lang w:val="es-AR"/>
              </w:rPr>
              <w:t xml:space="preserve">Garantizar la presencia en tiempo y forma de la </w:t>
            </w:r>
            <w:r w:rsidR="00F7368D" w:rsidRPr="00292553">
              <w:rPr>
                <w:rFonts w:asciiTheme="minorHAnsi" w:eastAsia="Times" w:hAnsiTheme="minorHAnsi" w:cs="Times New Roman"/>
                <w:sz w:val="20"/>
                <w:szCs w:val="20"/>
                <w:lang w:val="es-AR"/>
              </w:rPr>
              <w:t>inspección de las obras de infraestructura</w:t>
            </w:r>
            <w:r w:rsidR="00044D04">
              <w:rPr>
                <w:rFonts w:asciiTheme="minorHAnsi" w:eastAsia="Times" w:hAnsiTheme="minorHAnsi" w:cs="Times New Roman"/>
                <w:sz w:val="20"/>
                <w:szCs w:val="20"/>
                <w:lang w:val="es-AR"/>
              </w:rPr>
              <w:t>.</w:t>
            </w:r>
          </w:p>
          <w:p w:rsidR="00F7368D" w:rsidRPr="00292553" w:rsidRDefault="00F7368D" w:rsidP="007A1C00">
            <w:pPr>
              <w:pStyle w:val="borrador"/>
              <w:numPr>
                <w:ilvl w:val="0"/>
                <w:numId w:val="12"/>
              </w:numPr>
              <w:tabs>
                <w:tab w:val="clear" w:pos="720"/>
                <w:tab w:val="num" w:pos="290"/>
              </w:tabs>
              <w:suppressAutoHyphens w:val="0"/>
              <w:ind w:left="290" w:hanging="290"/>
              <w:rPr>
                <w:rFonts w:asciiTheme="minorHAnsi" w:eastAsia="Times" w:hAnsiTheme="minorHAnsi" w:cs="Times New Roman"/>
                <w:sz w:val="20"/>
                <w:szCs w:val="20"/>
                <w:lang w:val="es-AR"/>
              </w:rPr>
            </w:pPr>
            <w:r w:rsidRPr="00292553">
              <w:rPr>
                <w:rFonts w:asciiTheme="minorHAnsi" w:eastAsia="Times" w:hAnsiTheme="minorHAnsi" w:cs="Times New Roman"/>
                <w:sz w:val="20"/>
                <w:szCs w:val="20"/>
                <w:lang w:val="es-AR"/>
              </w:rPr>
              <w:t>Asegurar en el ámbito de su jurisdicción el uso y mantenimiento adecuados de los edificios y equipamiento provistos o mejorados a través del Componente II</w:t>
            </w:r>
            <w:r w:rsidR="00431297">
              <w:rPr>
                <w:rStyle w:val="Refdenotaalpie"/>
                <w:rFonts w:asciiTheme="minorHAnsi" w:eastAsia="Times" w:hAnsiTheme="minorHAnsi" w:cs="Times New Roman"/>
                <w:sz w:val="20"/>
                <w:szCs w:val="20"/>
                <w:lang w:val="es-AR"/>
              </w:rPr>
              <w:footnoteReference w:id="3"/>
            </w:r>
            <w:r w:rsidRPr="00292553">
              <w:rPr>
                <w:rFonts w:asciiTheme="minorHAnsi" w:eastAsia="Times" w:hAnsiTheme="minorHAnsi" w:cs="Times New Roman"/>
                <w:sz w:val="20"/>
                <w:szCs w:val="20"/>
                <w:lang w:val="es-AR"/>
              </w:rPr>
              <w:t>.</w:t>
            </w:r>
          </w:p>
        </w:tc>
      </w:tr>
    </w:tbl>
    <w:p w:rsidR="005A46BE" w:rsidRPr="003B562D" w:rsidRDefault="00F7368D" w:rsidP="003B562D">
      <w:pPr>
        <w:pStyle w:val="Ttulo2"/>
        <w:numPr>
          <w:ilvl w:val="0"/>
          <w:numId w:val="20"/>
        </w:numPr>
        <w:spacing w:before="480" w:after="240"/>
        <w:ind w:left="357" w:hanging="357"/>
        <w:rPr>
          <w:rFonts w:asciiTheme="minorHAnsi" w:hAnsiTheme="minorHAnsi" w:cs="Times New Roman"/>
          <w:b/>
          <w:sz w:val="24"/>
          <w:lang w:val="es-AR"/>
        </w:rPr>
      </w:pPr>
      <w:bookmarkStart w:id="89" w:name="_Toc47600801"/>
      <w:r w:rsidRPr="003B562D">
        <w:rPr>
          <w:rFonts w:asciiTheme="minorHAnsi" w:hAnsiTheme="minorHAnsi" w:cs="Times New Roman"/>
          <w:b/>
          <w:sz w:val="24"/>
          <w:lang w:val="es-AR"/>
        </w:rPr>
        <w:t>La UEC/DGPPSE</w:t>
      </w:r>
      <w:bookmarkEnd w:id="89"/>
      <w:r w:rsidRPr="003B562D">
        <w:rPr>
          <w:rFonts w:asciiTheme="minorHAnsi" w:hAnsiTheme="minorHAnsi" w:cs="Times New Roman"/>
          <w:b/>
          <w:sz w:val="24"/>
          <w:lang w:val="es-AR"/>
        </w:rPr>
        <w:tab/>
      </w:r>
    </w:p>
    <w:p w:rsidR="00F7368D" w:rsidRPr="00292553" w:rsidRDefault="00F7368D" w:rsidP="00F7368D">
      <w:pPr>
        <w:pStyle w:val="Paragraph"/>
        <w:numPr>
          <w:ilvl w:val="0"/>
          <w:numId w:val="0"/>
        </w:numPr>
        <w:spacing w:after="240"/>
        <w:jc w:val="both"/>
        <w:rPr>
          <w:rFonts w:asciiTheme="minorHAnsi" w:hAnsiTheme="minorHAnsi" w:cs="Times New Roman"/>
          <w:i/>
          <w:lang w:val="es-AR"/>
        </w:rPr>
      </w:pPr>
      <w:r w:rsidRPr="00292553">
        <w:rPr>
          <w:rFonts w:asciiTheme="minorHAnsi" w:hAnsiTheme="minorHAnsi" w:cs="Times New Roman"/>
          <w:lang w:val="es-AR"/>
        </w:rPr>
        <w:t xml:space="preserve">La Unidad Ejecutora Central (UEC) dependerá de la </w:t>
      </w:r>
      <w:r>
        <w:rPr>
          <w:rFonts w:asciiTheme="minorHAnsi" w:hAnsiTheme="minorHAnsi" w:cs="Times New Roman"/>
          <w:lang w:val="es-AR"/>
        </w:rPr>
        <w:t>DGPPSE</w:t>
      </w:r>
      <w:r w:rsidRPr="00292553">
        <w:rPr>
          <w:rFonts w:asciiTheme="minorHAnsi" w:hAnsiTheme="minorHAnsi" w:cs="Times New Roman"/>
          <w:lang w:val="es-AR"/>
        </w:rPr>
        <w:t xml:space="preserve"> del ME. La </w:t>
      </w:r>
      <w:r>
        <w:rPr>
          <w:rFonts w:asciiTheme="minorHAnsi" w:hAnsiTheme="minorHAnsi" w:cs="Times New Roman"/>
          <w:lang w:val="es-AR"/>
        </w:rPr>
        <w:t>DGPPSE</w:t>
      </w:r>
      <w:r w:rsidRPr="00292553">
        <w:rPr>
          <w:rFonts w:asciiTheme="minorHAnsi" w:hAnsiTheme="minorHAnsi" w:cs="Times New Roman"/>
          <w:lang w:val="es-AR"/>
        </w:rPr>
        <w:t xml:space="preserve"> operará en estrecho vínculo con la </w:t>
      </w:r>
      <w:r w:rsidR="00987689">
        <w:rPr>
          <w:rFonts w:asciiTheme="minorHAnsi" w:hAnsiTheme="minorHAnsi" w:cs="Times New Roman"/>
          <w:lang w:val="es-AR"/>
        </w:rPr>
        <w:t>SE,</w:t>
      </w:r>
      <w:r w:rsidRPr="00292553">
        <w:rPr>
          <w:rFonts w:asciiTheme="minorHAnsi" w:hAnsiTheme="minorHAnsi" w:cs="Times New Roman"/>
          <w:lang w:val="es-AR"/>
        </w:rPr>
        <w:t xml:space="preserve"> DGI y con la DGA</w:t>
      </w:r>
      <w:r>
        <w:rPr>
          <w:rFonts w:asciiTheme="minorHAnsi" w:hAnsiTheme="minorHAnsi" w:cs="Times New Roman"/>
          <w:lang w:val="es-AR"/>
        </w:rPr>
        <w:t>yGF</w:t>
      </w:r>
      <w:r w:rsidRPr="00292553">
        <w:rPr>
          <w:rFonts w:asciiTheme="minorHAnsi" w:hAnsiTheme="minorHAnsi" w:cs="Times New Roman"/>
          <w:lang w:val="es-AR"/>
        </w:rPr>
        <w:t xml:space="preserve"> y garantizará la vinculación y articulación </w:t>
      </w:r>
      <w:r w:rsidR="00A471F5">
        <w:rPr>
          <w:rFonts w:asciiTheme="minorHAnsi" w:hAnsiTheme="minorHAnsi" w:cs="Times New Roman"/>
          <w:lang w:val="es-AR"/>
        </w:rPr>
        <w:t xml:space="preserve">con las áreas intervinientes para </w:t>
      </w:r>
      <w:r w:rsidRPr="00292553">
        <w:rPr>
          <w:rFonts w:asciiTheme="minorHAnsi" w:hAnsiTheme="minorHAnsi" w:cs="Times New Roman"/>
          <w:lang w:val="es-AR"/>
        </w:rPr>
        <w:t>la ejecución</w:t>
      </w:r>
      <w:r w:rsidR="00A471F5">
        <w:rPr>
          <w:rFonts w:asciiTheme="minorHAnsi" w:hAnsiTheme="minorHAnsi" w:cs="Times New Roman"/>
          <w:lang w:val="es-AR"/>
        </w:rPr>
        <w:t xml:space="preserve"> del </w:t>
      </w:r>
      <w:r w:rsidR="00631AFC">
        <w:rPr>
          <w:rFonts w:asciiTheme="minorHAnsi" w:hAnsiTheme="minorHAnsi"/>
          <w:lang w:val="es-ES_tradnl"/>
        </w:rPr>
        <w:t>Programa</w:t>
      </w:r>
      <w:r w:rsidR="00A471F5">
        <w:rPr>
          <w:rFonts w:asciiTheme="minorHAnsi" w:hAnsiTheme="minorHAnsi" w:cs="Times New Roman"/>
          <w:lang w:val="es-AR"/>
        </w:rPr>
        <w:t xml:space="preserve"> a través de e</w:t>
      </w:r>
      <w:r w:rsidRPr="00292553">
        <w:rPr>
          <w:rFonts w:asciiTheme="minorHAnsi" w:hAnsiTheme="minorHAnsi" w:cs="Times New Roman"/>
          <w:lang w:val="es-AR"/>
        </w:rPr>
        <w:t xml:space="preserve">sta UEC, la cual cuenta con </w:t>
      </w:r>
      <w:r w:rsidRPr="00292553">
        <w:rPr>
          <w:rFonts w:asciiTheme="minorHAnsi" w:hAnsiTheme="minorHAnsi" w:cs="Times New Roman"/>
          <w:lang w:val="es-AR"/>
        </w:rPr>
        <w:lastRenderedPageBreak/>
        <w:t xml:space="preserve">dos áreas principales: una de </w:t>
      </w:r>
      <w:r w:rsidRPr="00292553">
        <w:rPr>
          <w:rFonts w:asciiTheme="minorHAnsi" w:hAnsiTheme="minorHAnsi" w:cs="Times New Roman"/>
          <w:i/>
          <w:lang w:val="es-AR"/>
        </w:rPr>
        <w:t>"Administración</w:t>
      </w:r>
      <w:r>
        <w:rPr>
          <w:rFonts w:asciiTheme="minorHAnsi" w:hAnsiTheme="minorHAnsi" w:cs="Times New Roman"/>
          <w:i/>
          <w:lang w:val="es-AR"/>
        </w:rPr>
        <w:t>, Contabilidad,</w:t>
      </w:r>
      <w:r w:rsidRPr="00292553">
        <w:rPr>
          <w:rFonts w:asciiTheme="minorHAnsi" w:hAnsiTheme="minorHAnsi" w:cs="Times New Roman"/>
          <w:i/>
          <w:lang w:val="es-AR"/>
        </w:rPr>
        <w:t xml:space="preserve"> Finanzas</w:t>
      </w:r>
      <w:r>
        <w:rPr>
          <w:rFonts w:asciiTheme="minorHAnsi" w:hAnsiTheme="minorHAnsi" w:cs="Times New Roman"/>
          <w:i/>
          <w:lang w:val="es-AR"/>
        </w:rPr>
        <w:t xml:space="preserve"> y Tesorería</w:t>
      </w:r>
      <w:r w:rsidRPr="00292553">
        <w:rPr>
          <w:rFonts w:asciiTheme="minorHAnsi" w:hAnsiTheme="minorHAnsi" w:cs="Times New Roman"/>
          <w:i/>
          <w:lang w:val="es-AR"/>
        </w:rPr>
        <w:t>"</w:t>
      </w:r>
      <w:r w:rsidRPr="00292553">
        <w:rPr>
          <w:rFonts w:asciiTheme="minorHAnsi" w:hAnsiTheme="minorHAnsi" w:cs="Times New Roman"/>
          <w:lang w:val="es-AR"/>
        </w:rPr>
        <w:t xml:space="preserve"> y otra de </w:t>
      </w:r>
      <w:r w:rsidRPr="00292553">
        <w:rPr>
          <w:rFonts w:asciiTheme="minorHAnsi" w:hAnsiTheme="minorHAnsi" w:cs="Times New Roman"/>
          <w:i/>
          <w:lang w:val="es-AR"/>
        </w:rPr>
        <w:t>"</w:t>
      </w:r>
      <w:r>
        <w:rPr>
          <w:rFonts w:asciiTheme="minorHAnsi" w:hAnsiTheme="minorHAnsi" w:cs="Times New Roman"/>
          <w:i/>
          <w:lang w:val="es-AR"/>
        </w:rPr>
        <w:t>Planificación,</w:t>
      </w:r>
      <w:r w:rsidR="009743BC">
        <w:rPr>
          <w:rFonts w:asciiTheme="minorHAnsi" w:hAnsiTheme="minorHAnsi" w:cs="Times New Roman"/>
          <w:i/>
          <w:lang w:val="es-AR"/>
        </w:rPr>
        <w:t xml:space="preserve"> </w:t>
      </w:r>
      <w:r>
        <w:rPr>
          <w:rFonts w:asciiTheme="minorHAnsi" w:hAnsiTheme="minorHAnsi" w:cs="Times New Roman"/>
          <w:i/>
          <w:lang w:val="es-AR"/>
        </w:rPr>
        <w:t xml:space="preserve">Seguimiento, Evaluación y Monitoreo, </w:t>
      </w:r>
      <w:r w:rsidRPr="00292553">
        <w:rPr>
          <w:rFonts w:asciiTheme="minorHAnsi" w:hAnsiTheme="minorHAnsi" w:cs="Times New Roman"/>
          <w:i/>
          <w:lang w:val="es-AR"/>
        </w:rPr>
        <w:t>y Asistencia Técnica".</w:t>
      </w:r>
    </w:p>
    <w:p w:rsidR="00F7368D" w:rsidRPr="00292553" w:rsidRDefault="00F7368D" w:rsidP="00F7368D">
      <w:pPr>
        <w:pStyle w:val="Paragraph"/>
        <w:numPr>
          <w:ilvl w:val="0"/>
          <w:numId w:val="0"/>
        </w:numPr>
        <w:spacing w:line="276" w:lineRule="auto"/>
        <w:ind w:left="349"/>
        <w:jc w:val="both"/>
        <w:rPr>
          <w:rFonts w:asciiTheme="minorHAnsi" w:hAnsiTheme="minorHAnsi" w:cs="Times New Roman"/>
          <w:b/>
          <w:lang w:val="es-AR"/>
        </w:rPr>
      </w:pPr>
      <w:r w:rsidRPr="00292553">
        <w:rPr>
          <w:rFonts w:asciiTheme="minorHAnsi" w:hAnsiTheme="minorHAnsi" w:cs="Times New Roman"/>
          <w:b/>
          <w:lang w:val="es-AR"/>
        </w:rPr>
        <w:t>Las funciones principales de la UEC, incluyen:</w:t>
      </w:r>
    </w:p>
    <w:p w:rsidR="00F7368D" w:rsidRPr="00292553" w:rsidRDefault="00F7368D" w:rsidP="007A1C00">
      <w:pPr>
        <w:numPr>
          <w:ilvl w:val="0"/>
          <w:numId w:val="13"/>
        </w:numPr>
        <w:tabs>
          <w:tab w:val="clear" w:pos="720"/>
        </w:tabs>
        <w:suppressAutoHyphens w:val="0"/>
        <w:spacing w:before="60" w:after="60"/>
        <w:ind w:left="850" w:hanging="425"/>
        <w:jc w:val="both"/>
        <w:rPr>
          <w:rFonts w:asciiTheme="minorHAnsi" w:hAnsiTheme="minorHAnsi" w:cs="Times New Roman"/>
          <w:lang w:val="es-AR"/>
        </w:rPr>
      </w:pPr>
      <w:r w:rsidRPr="00292553">
        <w:rPr>
          <w:rFonts w:asciiTheme="minorHAnsi" w:hAnsiTheme="minorHAnsi" w:cs="Times New Roman"/>
          <w:lang w:val="es-AR"/>
        </w:rPr>
        <w:t>Presupuesto y planificación.</w:t>
      </w:r>
    </w:p>
    <w:p w:rsidR="00F7368D" w:rsidRPr="00880A0F" w:rsidRDefault="00AC513C" w:rsidP="007A1C00">
      <w:pPr>
        <w:numPr>
          <w:ilvl w:val="0"/>
          <w:numId w:val="13"/>
        </w:numPr>
        <w:tabs>
          <w:tab w:val="clear" w:pos="720"/>
        </w:tabs>
        <w:suppressAutoHyphens w:val="0"/>
        <w:spacing w:before="60" w:after="60"/>
        <w:ind w:left="850" w:hanging="425"/>
        <w:jc w:val="both"/>
        <w:rPr>
          <w:rFonts w:asciiTheme="minorHAnsi" w:hAnsiTheme="minorHAnsi" w:cs="Times New Roman"/>
          <w:lang w:val="es-AR"/>
        </w:rPr>
      </w:pPr>
      <w:r w:rsidRPr="00880A0F">
        <w:rPr>
          <w:rFonts w:asciiTheme="minorHAnsi" w:hAnsiTheme="minorHAnsi" w:cs="Times New Roman"/>
          <w:lang w:val="es-AR"/>
        </w:rPr>
        <w:t>Compras y contrataciones</w:t>
      </w:r>
      <w:r w:rsidR="00AB56FA" w:rsidRPr="00880A0F">
        <w:rPr>
          <w:rFonts w:asciiTheme="minorHAnsi" w:hAnsiTheme="minorHAnsi" w:cs="Times New Roman"/>
          <w:lang w:val="es-AR"/>
        </w:rPr>
        <w:t xml:space="preserve"> (junto a la</w:t>
      </w:r>
      <w:r w:rsidR="00666D5B">
        <w:rPr>
          <w:rFonts w:asciiTheme="minorHAnsi" w:hAnsiTheme="minorHAnsi" w:cs="Times New Roman"/>
          <w:lang w:val="es-AR"/>
        </w:rPr>
        <w:t>s</w:t>
      </w:r>
      <w:r w:rsidR="00AB56FA" w:rsidRPr="00880A0F">
        <w:rPr>
          <w:rFonts w:asciiTheme="minorHAnsi" w:hAnsiTheme="minorHAnsi" w:cs="Times New Roman"/>
          <w:lang w:val="es-AR"/>
        </w:rPr>
        <w:t xml:space="preserve"> Direcci</w:t>
      </w:r>
      <w:r w:rsidR="00666D5B">
        <w:rPr>
          <w:rFonts w:asciiTheme="minorHAnsi" w:hAnsiTheme="minorHAnsi" w:cs="Times New Roman"/>
          <w:lang w:val="es-AR"/>
        </w:rPr>
        <w:t xml:space="preserve">ones de Recursos Humanos y </w:t>
      </w:r>
      <w:r w:rsidR="00AB56FA" w:rsidRPr="00880A0F">
        <w:rPr>
          <w:rFonts w:asciiTheme="minorHAnsi" w:hAnsiTheme="minorHAnsi" w:cs="Times New Roman"/>
          <w:lang w:val="es-AR"/>
        </w:rPr>
        <w:t>de Contrataciones del ME)</w:t>
      </w:r>
      <w:r w:rsidR="00666D5B">
        <w:rPr>
          <w:rFonts w:asciiTheme="minorHAnsi" w:hAnsiTheme="minorHAnsi" w:cs="Times New Roman"/>
          <w:lang w:val="es-AR"/>
        </w:rPr>
        <w:t>.</w:t>
      </w:r>
    </w:p>
    <w:p w:rsidR="00F7368D" w:rsidRDefault="00F7368D" w:rsidP="007A1C00">
      <w:pPr>
        <w:numPr>
          <w:ilvl w:val="0"/>
          <w:numId w:val="13"/>
        </w:numPr>
        <w:tabs>
          <w:tab w:val="clear" w:pos="720"/>
        </w:tabs>
        <w:suppressAutoHyphens w:val="0"/>
        <w:spacing w:before="60" w:after="60"/>
        <w:ind w:left="850" w:hanging="425"/>
        <w:jc w:val="both"/>
        <w:rPr>
          <w:rFonts w:asciiTheme="minorHAnsi" w:hAnsiTheme="minorHAnsi" w:cs="Times New Roman"/>
          <w:lang w:val="es-AR"/>
        </w:rPr>
      </w:pPr>
      <w:r w:rsidRPr="00292553">
        <w:rPr>
          <w:rFonts w:asciiTheme="minorHAnsi" w:hAnsiTheme="minorHAnsi" w:cs="Times New Roman"/>
          <w:lang w:val="es-AR"/>
        </w:rPr>
        <w:t>Administración y gestión financiera: pagos, registro contable, conciliaciones, etc.</w:t>
      </w:r>
    </w:p>
    <w:p w:rsidR="004273D0" w:rsidRPr="00292553" w:rsidRDefault="00555A5F" w:rsidP="007A1C00">
      <w:pPr>
        <w:numPr>
          <w:ilvl w:val="0"/>
          <w:numId w:val="13"/>
        </w:numPr>
        <w:tabs>
          <w:tab w:val="clear" w:pos="720"/>
        </w:tabs>
        <w:suppressAutoHyphens w:val="0"/>
        <w:spacing w:before="60" w:after="60"/>
        <w:ind w:left="850" w:hanging="425"/>
        <w:jc w:val="both"/>
        <w:rPr>
          <w:rFonts w:asciiTheme="minorHAnsi" w:hAnsiTheme="minorHAnsi" w:cs="Times New Roman"/>
          <w:lang w:val="es-AR"/>
        </w:rPr>
      </w:pPr>
      <w:r>
        <w:rPr>
          <w:rFonts w:asciiTheme="minorHAnsi" w:hAnsiTheme="minorHAnsi" w:cs="Times New Roman"/>
          <w:lang w:val="es-AR"/>
        </w:rPr>
        <w:t>Justificación de gastos y solicitud de d</w:t>
      </w:r>
      <w:r w:rsidR="004273D0">
        <w:rPr>
          <w:rFonts w:asciiTheme="minorHAnsi" w:hAnsiTheme="minorHAnsi" w:cs="Times New Roman"/>
          <w:lang w:val="es-AR"/>
        </w:rPr>
        <w:t>esembolsos.</w:t>
      </w:r>
    </w:p>
    <w:p w:rsidR="004273D0" w:rsidRPr="005A107A" w:rsidRDefault="00F7368D" w:rsidP="007A1C00">
      <w:pPr>
        <w:numPr>
          <w:ilvl w:val="0"/>
          <w:numId w:val="13"/>
        </w:numPr>
        <w:tabs>
          <w:tab w:val="clear" w:pos="720"/>
        </w:tabs>
        <w:suppressAutoHyphens w:val="0"/>
        <w:spacing w:before="60" w:after="60"/>
        <w:ind w:left="850" w:hanging="425"/>
        <w:jc w:val="both"/>
        <w:rPr>
          <w:rFonts w:asciiTheme="minorHAnsi" w:hAnsiTheme="minorHAnsi" w:cs="Times New Roman"/>
          <w:lang w:val="es-AR"/>
        </w:rPr>
      </w:pPr>
      <w:r w:rsidRPr="00292553">
        <w:rPr>
          <w:rFonts w:asciiTheme="minorHAnsi" w:hAnsiTheme="minorHAnsi" w:cs="Times New Roman"/>
          <w:lang w:val="es-AR"/>
        </w:rPr>
        <w:t xml:space="preserve">Monitoreo del cumplimiento físico y financiero del </w:t>
      </w:r>
      <w:r w:rsidR="006E259C">
        <w:rPr>
          <w:rFonts w:asciiTheme="minorHAnsi" w:hAnsiTheme="minorHAnsi" w:cs="Times New Roman"/>
          <w:lang w:val="es-AR"/>
        </w:rPr>
        <w:t>Programa</w:t>
      </w:r>
      <w:r w:rsidRPr="00292553">
        <w:rPr>
          <w:rFonts w:asciiTheme="minorHAnsi" w:hAnsiTheme="minorHAnsi" w:cs="Times New Roman"/>
          <w:lang w:val="es-AR"/>
        </w:rPr>
        <w:t>.</w:t>
      </w:r>
    </w:p>
    <w:p w:rsidR="005315BB" w:rsidRDefault="00F7368D">
      <w:pPr>
        <w:pStyle w:val="Paragraph"/>
        <w:numPr>
          <w:ilvl w:val="0"/>
          <w:numId w:val="0"/>
        </w:numPr>
        <w:spacing w:before="240" w:after="240"/>
        <w:jc w:val="both"/>
        <w:rPr>
          <w:rFonts w:asciiTheme="minorHAnsi" w:hAnsiTheme="minorHAnsi" w:cs="Times New Roman"/>
          <w:lang w:val="es-AR"/>
        </w:rPr>
      </w:pPr>
      <w:r w:rsidRPr="00853162">
        <w:rPr>
          <w:rFonts w:asciiTheme="minorHAnsi" w:hAnsiTheme="minorHAnsi" w:cs="Times New Roman"/>
          <w:lang w:val="es-AR"/>
        </w:rPr>
        <w:t>El gráfico siguiente</w:t>
      </w:r>
      <w:r w:rsidRPr="00292553">
        <w:rPr>
          <w:rFonts w:asciiTheme="minorHAnsi" w:hAnsiTheme="minorHAnsi" w:cs="Times New Roman"/>
          <w:lang w:val="es-AR"/>
        </w:rPr>
        <w:t xml:space="preserve"> resume el esquema organizacional de la UEC, identificándose las relaciones jerárquicas y funcionales para cada una de las áreas que la componen:</w:t>
      </w:r>
    </w:p>
    <w:p w:rsidR="00745841" w:rsidRDefault="007B5459">
      <w:pPr>
        <w:pStyle w:val="Paragraph"/>
        <w:numPr>
          <w:ilvl w:val="0"/>
          <w:numId w:val="0"/>
        </w:numPr>
        <w:spacing w:before="240" w:after="240"/>
        <w:jc w:val="both"/>
        <w:rPr>
          <w:rFonts w:asciiTheme="minorHAnsi" w:hAnsiTheme="minorHAnsi" w:cs="Times New Roman"/>
          <w:lang w:val="es-AR"/>
        </w:rPr>
      </w:pPr>
      <w:r w:rsidRPr="007B5459">
        <w:rPr>
          <w:rFonts w:asciiTheme="minorHAnsi" w:hAnsiTheme="minorHAnsi" w:cs="Times New Roman"/>
          <w:noProof/>
          <w:lang w:eastAsia="es-ES"/>
        </w:rPr>
        <w:pict>
          <v:group id="Group 2" o:spid="_x0000_s1092" style="position:absolute;left:0;text-align:left;margin-left:73.7pt;margin-top:14.6pt;width:287.8pt;height:132.25pt;z-index:251662336" coordorigin="3480,3306" coordsize="4767,2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">
            <v:shape id="Text Box 33" o:spid="_x0000_s1093" type="#_x0000_t202" style="position:absolute;left:6885;top:3841;width:1268;height:47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" fillcolor="#daeef3 [664]">
              <v:textbox style="mso-next-textbox:#Text Box 33" inset="0,0,0,0">
                <w:txbxContent>
                  <w:p w:rsidR="00F91CFD" w:rsidRPr="00856E9E" w:rsidRDefault="00F91CFD" w:rsidP="00745841">
                    <w:pPr>
                      <w:pStyle w:val="Textodeglobo"/>
                      <w:jc w:val="center"/>
                      <w:rPr>
                        <w:b/>
                        <w:bCs/>
                        <w:sz w:val="18"/>
                        <w:szCs w:val="18"/>
                        <w:lang w:val="es-MX"/>
                      </w:rPr>
                    </w:pPr>
                    <w:r>
                      <w:rPr>
                        <w:b/>
                        <w:bCs/>
                        <w:sz w:val="18"/>
                        <w:szCs w:val="18"/>
                        <w:lang w:val="es-MX"/>
                      </w:rPr>
                      <w:t>Secretarí</w:t>
                    </w:r>
                    <w:r w:rsidRPr="00856E9E">
                      <w:rPr>
                        <w:b/>
                        <w:bCs/>
                        <w:sz w:val="18"/>
                        <w:szCs w:val="18"/>
                        <w:lang w:val="es-MX"/>
                      </w:rPr>
                      <w:t>a Administrativa</w:t>
                    </w:r>
                  </w:p>
                </w:txbxContent>
              </v:textbox>
            </v:shape>
            <v:shape id="AutoShape 34" o:spid="_x0000_s1094" type="#_x0000_t32" style="position:absolute;left:5947;top:4117;width:932;height: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"/>
            <v:shape id="Text Box 26" o:spid="_x0000_s1095" type="#_x0000_t202" style="position:absolute;left:5199;top:3306;width:1440;height:58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" fillcolor="#daeef3 [664]">
              <v:textbox style="mso-next-textbox:#Text Box 26" inset=".5mm,.5mm,.5mm,.5mm">
                <w:txbxContent>
                  <w:p w:rsidR="00F91CFD" w:rsidRPr="00856E9E" w:rsidRDefault="00F91CFD" w:rsidP="00745841">
                    <w:pPr>
                      <w:pStyle w:val="Textodeglobo"/>
                      <w:jc w:val="center"/>
                      <w:rPr>
                        <w:b/>
                        <w:bCs/>
                        <w:sz w:val="20"/>
                        <w:szCs w:val="20"/>
                        <w:lang w:val="es-MX"/>
                      </w:rPr>
                    </w:pPr>
                    <w:r w:rsidRPr="00856E9E">
                      <w:rPr>
                        <w:b/>
                        <w:bCs/>
                        <w:sz w:val="20"/>
                        <w:szCs w:val="20"/>
                        <w:lang w:val="es-MX"/>
                      </w:rPr>
                      <w:t>Coordinación</w:t>
                    </w:r>
                  </w:p>
                </w:txbxContent>
              </v:textbox>
            </v:shape>
            <v:shape id="Text Box 27" o:spid="_x0000_s1096" type="#_x0000_t202" style="position:absolute;left:6360;top:4798;width:1887;height:64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" fillcolor="#daeef3 [664]">
              <v:textbox style="mso-next-textbox:#Text Box 27" inset="0,0,0,0">
                <w:txbxContent>
                  <w:p w:rsidR="00F91CFD" w:rsidRPr="00856E9E" w:rsidRDefault="00F91CFD" w:rsidP="00745841">
                    <w:pPr>
                      <w:pStyle w:val="Textodeglobo"/>
                      <w:jc w:val="center"/>
                      <w:rPr>
                        <w:b/>
                        <w:bCs/>
                        <w:sz w:val="18"/>
                        <w:szCs w:val="18"/>
                        <w:lang w:val="es-MX"/>
                      </w:rPr>
                    </w:pPr>
                    <w:r w:rsidRPr="00856E9E">
                      <w:rPr>
                        <w:b/>
                        <w:bCs/>
                        <w:sz w:val="18"/>
                        <w:szCs w:val="18"/>
                        <w:lang w:val="es-MX"/>
                      </w:rPr>
                      <w:t>Administración, Contabilidad,</w:t>
                    </w:r>
                  </w:p>
                  <w:p w:rsidR="00F91CFD" w:rsidRPr="00856E9E" w:rsidRDefault="00F91CFD" w:rsidP="00745841">
                    <w:pPr>
                      <w:pStyle w:val="Textodeglobo"/>
                      <w:jc w:val="center"/>
                      <w:rPr>
                        <w:b/>
                        <w:bCs/>
                        <w:sz w:val="18"/>
                        <w:szCs w:val="18"/>
                        <w:lang w:val="es-MX"/>
                      </w:rPr>
                    </w:pPr>
                    <w:r w:rsidRPr="00856E9E">
                      <w:rPr>
                        <w:b/>
                        <w:bCs/>
                        <w:sz w:val="18"/>
                        <w:szCs w:val="18"/>
                        <w:lang w:val="es-MX"/>
                      </w:rPr>
                      <w:t xml:space="preserve"> Finanzas y Tesorería</w:t>
                    </w:r>
                  </w:p>
                </w:txbxContent>
              </v:textbox>
            </v:shape>
            <v:shape id="Text Box 28" o:spid="_x0000_s1097" type="#_x0000_t202" style="position:absolute;left:3480;top:4798;width:2268;height:64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" fillcolor="#daeef3 [664]">
              <v:textbox style="mso-next-textbox:#Text Box 28" inset="0,0,0,0">
                <w:txbxContent>
                  <w:p w:rsidR="00F91CFD" w:rsidRPr="00856E9E" w:rsidRDefault="00F91CFD" w:rsidP="00745841">
                    <w:pPr>
                      <w:pStyle w:val="Textodeglobo"/>
                      <w:spacing w:before="60"/>
                      <w:jc w:val="center"/>
                      <w:rPr>
                        <w:b/>
                        <w:bCs/>
                        <w:sz w:val="18"/>
                        <w:szCs w:val="18"/>
                        <w:lang w:val="es-MX"/>
                      </w:rPr>
                    </w:pPr>
                    <w:r w:rsidRPr="00856E9E">
                      <w:rPr>
                        <w:b/>
                        <w:bCs/>
                        <w:sz w:val="18"/>
                        <w:szCs w:val="18"/>
                        <w:lang w:val="es-MX"/>
                      </w:rPr>
                      <w:t>Planificación, Seguimiento, Evaluación y Monitoreo, yAsistencia Técnica</w:t>
                    </w:r>
                  </w:p>
                  <w:p w:rsidR="00F91CFD" w:rsidRPr="00856E9E" w:rsidRDefault="00F91CFD" w:rsidP="00745841">
                    <w:pPr>
                      <w:pStyle w:val="Textodeglobo"/>
                      <w:spacing w:before="60"/>
                      <w:jc w:val="center"/>
                      <w:rPr>
                        <w:b/>
                        <w:bCs/>
                        <w:sz w:val="18"/>
                        <w:szCs w:val="18"/>
                        <w:lang w:val="es-MX"/>
                      </w:rPr>
                    </w:pPr>
                    <w:r w:rsidRPr="00856E9E">
                      <w:rPr>
                        <w:b/>
                        <w:bCs/>
                        <w:sz w:val="18"/>
                        <w:szCs w:val="18"/>
                        <w:lang w:val="es-MX"/>
                      </w:rPr>
                      <w:t>Planificación, Seguimiento, Evaluación y Monitoreo, yAsistencia Técnica</w:t>
                    </w:r>
                  </w:p>
                  <w:p w:rsidR="00F91CFD" w:rsidRPr="00856E9E" w:rsidRDefault="00F91CFD" w:rsidP="00745841">
                    <w:pPr>
                      <w:rPr>
                        <w:sz w:val="18"/>
                        <w:szCs w:val="18"/>
                      </w:rPr>
                    </w:pPr>
                  </w:p>
                </w:txbxContent>
              </v:textbox>
            </v:shape>
            <v:line id="Line 29" o:spid="_x0000_s1098" style="position:absolute;flip:x;visibility:visible" from="4642,4455" to="7305,4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"/>
            <v:line id="Line 30" o:spid="_x0000_s1099" style="position:absolute;flip:x;visibility:visible" from="7318,4455" to="7318,47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"/>
            <v:line id="Line 31" o:spid="_x0000_s1100" style="position:absolute;visibility:visible" from="4627,4455" to="4627,47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shape id="AutoShape 32" o:spid="_x0000_s1101" type="#_x0000_t32" style="position:absolute;left:5934;top:3889;width:0;height:56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"/>
          </v:group>
        </w:pict>
      </w:r>
    </w:p>
    <w:p w:rsidR="00745841" w:rsidRDefault="00745841">
      <w:pPr>
        <w:pStyle w:val="Paragraph"/>
        <w:numPr>
          <w:ilvl w:val="0"/>
          <w:numId w:val="0"/>
        </w:numPr>
        <w:spacing w:before="240" w:after="240"/>
        <w:jc w:val="both"/>
        <w:rPr>
          <w:rFonts w:asciiTheme="minorHAnsi" w:hAnsiTheme="minorHAnsi" w:cs="Times New Roman"/>
          <w:lang w:val="es-AR"/>
        </w:rPr>
      </w:pPr>
    </w:p>
    <w:p w:rsidR="00745841" w:rsidRDefault="00745841">
      <w:pPr>
        <w:pStyle w:val="Paragraph"/>
        <w:numPr>
          <w:ilvl w:val="0"/>
          <w:numId w:val="0"/>
        </w:numPr>
        <w:spacing w:before="240" w:after="240"/>
        <w:jc w:val="both"/>
        <w:rPr>
          <w:rFonts w:asciiTheme="minorHAnsi" w:hAnsiTheme="minorHAnsi" w:cs="Times New Roman"/>
          <w:lang w:val="es-AR"/>
        </w:rPr>
      </w:pPr>
    </w:p>
    <w:p w:rsidR="00745841" w:rsidRDefault="00745841">
      <w:pPr>
        <w:pStyle w:val="Paragraph"/>
        <w:numPr>
          <w:ilvl w:val="0"/>
          <w:numId w:val="0"/>
        </w:numPr>
        <w:spacing w:before="240" w:after="240"/>
        <w:jc w:val="both"/>
        <w:rPr>
          <w:rFonts w:asciiTheme="minorHAnsi" w:hAnsiTheme="minorHAnsi" w:cs="Times New Roman"/>
          <w:lang w:val="es-AR"/>
        </w:rPr>
      </w:pPr>
    </w:p>
    <w:p w:rsidR="00745841" w:rsidRDefault="00745841">
      <w:pPr>
        <w:pStyle w:val="Paragraph"/>
        <w:numPr>
          <w:ilvl w:val="0"/>
          <w:numId w:val="0"/>
        </w:numPr>
        <w:spacing w:before="240" w:after="240"/>
        <w:jc w:val="both"/>
        <w:rPr>
          <w:rFonts w:asciiTheme="minorHAnsi" w:hAnsiTheme="minorHAnsi" w:cs="Times New Roman"/>
          <w:lang w:val="es-AR"/>
        </w:rPr>
      </w:pPr>
    </w:p>
    <w:p w:rsidR="00745841" w:rsidRDefault="00745841">
      <w:pPr>
        <w:pStyle w:val="Paragraph"/>
        <w:numPr>
          <w:ilvl w:val="0"/>
          <w:numId w:val="0"/>
        </w:numPr>
        <w:spacing w:before="240" w:after="240"/>
        <w:jc w:val="both"/>
        <w:rPr>
          <w:rFonts w:asciiTheme="minorHAnsi" w:hAnsiTheme="minorHAnsi" w:cs="Times New Roman"/>
          <w:lang w:val="es-AR"/>
        </w:rPr>
      </w:pPr>
    </w:p>
    <w:p w:rsidR="00745841" w:rsidRDefault="00745841">
      <w:pPr>
        <w:pStyle w:val="Paragraph"/>
        <w:numPr>
          <w:ilvl w:val="0"/>
          <w:numId w:val="0"/>
        </w:numPr>
        <w:spacing w:before="240" w:after="240"/>
        <w:jc w:val="both"/>
        <w:rPr>
          <w:rFonts w:asciiTheme="minorHAnsi" w:hAnsiTheme="minorHAnsi" w:cs="Times New Roman"/>
          <w:lang w:val="es-AR"/>
        </w:rPr>
      </w:pPr>
    </w:p>
    <w:p w:rsidR="00F7368D" w:rsidRPr="004C02D5" w:rsidRDefault="00F7368D" w:rsidP="007A1C00">
      <w:pPr>
        <w:pStyle w:val="Ttulo2"/>
        <w:numPr>
          <w:ilvl w:val="0"/>
          <w:numId w:val="20"/>
        </w:numPr>
        <w:spacing w:before="480" w:after="240"/>
        <w:ind w:left="357" w:hanging="357"/>
        <w:rPr>
          <w:rFonts w:asciiTheme="minorHAnsi" w:hAnsiTheme="minorHAnsi" w:cs="Times New Roman"/>
          <w:b/>
          <w:sz w:val="24"/>
          <w:lang w:val="es-AR"/>
        </w:rPr>
      </w:pPr>
      <w:bookmarkStart w:id="90" w:name="_Toc177845727"/>
      <w:bookmarkStart w:id="91" w:name="_Toc202250574"/>
      <w:bookmarkStart w:id="92" w:name="_Toc277938462"/>
      <w:bookmarkStart w:id="93" w:name="_Toc456708994"/>
      <w:bookmarkStart w:id="94" w:name="_Toc47600802"/>
      <w:r w:rsidRPr="004C02D5">
        <w:rPr>
          <w:rFonts w:asciiTheme="minorHAnsi" w:hAnsiTheme="minorHAnsi" w:cs="Times New Roman"/>
          <w:b/>
          <w:sz w:val="24"/>
          <w:lang w:val="es-AR"/>
        </w:rPr>
        <w:t>Relación entre las partes</w:t>
      </w:r>
      <w:bookmarkEnd w:id="94"/>
    </w:p>
    <w:p w:rsidR="00F7368D" w:rsidRPr="00292553" w:rsidRDefault="00F7368D" w:rsidP="00F7368D">
      <w:pPr>
        <w:pStyle w:val="Paragraph"/>
        <w:numPr>
          <w:ilvl w:val="0"/>
          <w:numId w:val="0"/>
        </w:numPr>
        <w:spacing w:after="240"/>
        <w:jc w:val="both"/>
        <w:rPr>
          <w:rFonts w:asciiTheme="minorHAnsi" w:hAnsiTheme="minorHAnsi" w:cs="Times New Roman"/>
          <w:lang w:val="es-AR"/>
        </w:rPr>
      </w:pPr>
      <w:r w:rsidRPr="003319DD">
        <w:rPr>
          <w:rFonts w:asciiTheme="minorHAnsi" w:hAnsiTheme="minorHAnsi" w:cs="Times New Roman"/>
          <w:lang w:val="es-AR"/>
        </w:rPr>
        <w:t xml:space="preserve">La relación entre </w:t>
      </w:r>
      <w:r w:rsidR="005718E3" w:rsidRPr="003319DD">
        <w:rPr>
          <w:rFonts w:asciiTheme="minorHAnsi" w:hAnsiTheme="minorHAnsi" w:cs="Times New Roman"/>
          <w:lang w:val="es-AR"/>
        </w:rPr>
        <w:t>la</w:t>
      </w:r>
      <w:r w:rsidR="005718E3">
        <w:rPr>
          <w:rFonts w:asciiTheme="minorHAnsi" w:hAnsiTheme="minorHAnsi" w:cs="Times New Roman"/>
          <w:lang w:val="es-AR"/>
        </w:rPr>
        <w:t>s Jurisdicciones</w:t>
      </w:r>
      <w:r w:rsidR="009743BC">
        <w:rPr>
          <w:rFonts w:asciiTheme="minorHAnsi" w:hAnsiTheme="minorHAnsi" w:cs="Times New Roman"/>
          <w:lang w:val="es-AR"/>
        </w:rPr>
        <w:t xml:space="preserve"> </w:t>
      </w:r>
      <w:r w:rsidRPr="003319DD">
        <w:rPr>
          <w:rFonts w:asciiTheme="minorHAnsi" w:hAnsiTheme="minorHAnsi" w:cs="Times New Roman"/>
          <w:lang w:val="es-AR"/>
        </w:rPr>
        <w:t>y el ME</w:t>
      </w:r>
      <w:r w:rsidRPr="00292553">
        <w:rPr>
          <w:rFonts w:asciiTheme="minorHAnsi" w:hAnsiTheme="minorHAnsi" w:cs="Times New Roman"/>
          <w:lang w:val="es-AR"/>
        </w:rPr>
        <w:t xml:space="preserve"> se garantiza en primera instancia</w:t>
      </w:r>
      <w:r w:rsidR="003319DD">
        <w:rPr>
          <w:rFonts w:asciiTheme="minorHAnsi" w:hAnsiTheme="minorHAnsi" w:cs="Times New Roman"/>
          <w:lang w:val="es-AR"/>
        </w:rPr>
        <w:t xml:space="preserve"> en el marco </w:t>
      </w:r>
      <w:r w:rsidRPr="00CB15D7">
        <w:rPr>
          <w:rFonts w:asciiTheme="minorHAnsi" w:hAnsiTheme="minorHAnsi" w:cs="Times New Roman"/>
          <w:lang w:val="es-AR"/>
        </w:rPr>
        <w:t xml:space="preserve">de los convenios bilaterales suscriptos entre el ME y los Ministerios </w:t>
      </w:r>
      <w:r>
        <w:rPr>
          <w:rFonts w:asciiTheme="minorHAnsi" w:hAnsiTheme="minorHAnsi" w:cs="Times New Roman"/>
          <w:lang w:val="es-AR"/>
        </w:rPr>
        <w:t>P</w:t>
      </w:r>
      <w:r w:rsidRPr="00CB15D7">
        <w:rPr>
          <w:rFonts w:asciiTheme="minorHAnsi" w:hAnsiTheme="minorHAnsi" w:cs="Times New Roman"/>
          <w:lang w:val="es-AR"/>
        </w:rPr>
        <w:t xml:space="preserve">rovinciales que garantizan </w:t>
      </w:r>
      <w:r w:rsidR="003319DD">
        <w:rPr>
          <w:rFonts w:asciiTheme="minorHAnsi" w:hAnsiTheme="minorHAnsi" w:cs="Times New Roman"/>
          <w:lang w:val="es-AR"/>
        </w:rPr>
        <w:t>la continuidad de</w:t>
      </w:r>
      <w:r w:rsidRPr="00CB15D7">
        <w:rPr>
          <w:rFonts w:asciiTheme="minorHAnsi" w:hAnsiTheme="minorHAnsi" w:cs="Times New Roman"/>
          <w:lang w:val="es-AR"/>
        </w:rPr>
        <w:t xml:space="preserve"> las políticas educativas dirigidas a cumplir la Ley Nacional de Educación N°26.206, la Ley de Educación Técnica</w:t>
      </w:r>
      <w:r w:rsidR="00DA2ACC">
        <w:rPr>
          <w:rFonts w:asciiTheme="minorHAnsi" w:hAnsiTheme="minorHAnsi" w:cs="Times New Roman"/>
          <w:lang w:val="es-AR"/>
        </w:rPr>
        <w:t xml:space="preserve"> </w:t>
      </w:r>
      <w:r w:rsidR="005718E3">
        <w:rPr>
          <w:rFonts w:asciiTheme="minorHAnsi" w:hAnsiTheme="minorHAnsi" w:cs="Times New Roman"/>
          <w:lang w:val="es-AR"/>
        </w:rPr>
        <w:t>N°</w:t>
      </w:r>
      <w:r w:rsidR="005718E3" w:rsidRPr="00172864">
        <w:rPr>
          <w:rFonts w:asciiTheme="minorHAnsi" w:hAnsiTheme="minorHAnsi" w:cs="Times New Roman"/>
          <w:lang w:val="es-AR"/>
        </w:rPr>
        <w:t>26.058</w:t>
      </w:r>
      <w:r w:rsidR="00DA2ACC">
        <w:rPr>
          <w:rFonts w:asciiTheme="minorHAnsi" w:hAnsiTheme="minorHAnsi" w:cs="Times New Roman"/>
          <w:lang w:val="es-AR"/>
        </w:rPr>
        <w:t xml:space="preserve"> </w:t>
      </w:r>
      <w:r w:rsidRPr="00CB15D7">
        <w:rPr>
          <w:rFonts w:asciiTheme="minorHAnsi" w:hAnsiTheme="minorHAnsi" w:cs="Times New Roman"/>
          <w:lang w:val="es-AR"/>
        </w:rPr>
        <w:t>y la Ley de Financiamiento Educativo N°26.075. A su vez, en febrero del 2016, las jurisdicciones suscrib</w:t>
      </w:r>
      <w:r w:rsidR="00FF0343">
        <w:rPr>
          <w:rFonts w:asciiTheme="minorHAnsi" w:hAnsiTheme="minorHAnsi" w:cs="Times New Roman"/>
          <w:lang w:val="es-AR"/>
        </w:rPr>
        <w:t xml:space="preserve">ieron </w:t>
      </w:r>
      <w:r w:rsidRPr="00CB15D7">
        <w:rPr>
          <w:rFonts w:asciiTheme="minorHAnsi" w:hAnsiTheme="minorHAnsi" w:cs="Times New Roman"/>
          <w:lang w:val="es-AR"/>
        </w:rPr>
        <w:t>por</w:t>
      </w:r>
      <w:r w:rsidRPr="00292553">
        <w:rPr>
          <w:rFonts w:asciiTheme="minorHAnsi" w:hAnsiTheme="minorHAnsi" w:cs="Times New Roman"/>
          <w:lang w:val="es-AR"/>
        </w:rPr>
        <w:t xml:space="preserve"> unanimidad la Declaración de Purmamarca que fija los principios orientadores de una revolución educativa cuyo vértice es la escuela ratificando así todos los compromisos asumidos por las partes.</w:t>
      </w:r>
    </w:p>
    <w:p w:rsidR="00F7368D" w:rsidRPr="00292553" w:rsidRDefault="00F7368D" w:rsidP="00F7368D">
      <w:pPr>
        <w:pStyle w:val="Paragraph"/>
        <w:numPr>
          <w:ilvl w:val="0"/>
          <w:numId w:val="0"/>
        </w:numPr>
        <w:spacing w:after="240"/>
        <w:jc w:val="both"/>
        <w:rPr>
          <w:rFonts w:asciiTheme="minorHAnsi" w:hAnsiTheme="minorHAnsi" w:cs="Times New Roman"/>
          <w:lang w:val="es-AR"/>
        </w:rPr>
      </w:pPr>
      <w:r w:rsidRPr="00292553">
        <w:rPr>
          <w:rFonts w:asciiTheme="minorHAnsi" w:hAnsiTheme="minorHAnsi" w:cs="Times New Roman"/>
          <w:lang w:val="es-AR"/>
        </w:rPr>
        <w:t xml:space="preserve">En particular, y en relación a la implementación del </w:t>
      </w:r>
      <w:r w:rsidR="00631AFC">
        <w:rPr>
          <w:rFonts w:asciiTheme="minorHAnsi" w:hAnsiTheme="minorHAnsi"/>
          <w:lang w:val="es-ES_tradnl"/>
        </w:rPr>
        <w:t>Programa</w:t>
      </w:r>
      <w:r w:rsidRPr="00292553">
        <w:rPr>
          <w:rFonts w:asciiTheme="minorHAnsi" w:hAnsiTheme="minorHAnsi" w:cs="Times New Roman"/>
          <w:lang w:val="es-AR"/>
        </w:rPr>
        <w:t xml:space="preserve"> se suscribirá entre el ME y </w:t>
      </w:r>
      <w:r w:rsidR="001C20E0">
        <w:rPr>
          <w:rFonts w:asciiTheme="minorHAnsi" w:hAnsiTheme="minorHAnsi" w:cs="Times New Roman"/>
          <w:lang w:val="es-AR"/>
        </w:rPr>
        <w:t>las Jurisdicciones</w:t>
      </w:r>
      <w:r w:rsidR="00912BE8">
        <w:rPr>
          <w:rFonts w:asciiTheme="minorHAnsi" w:hAnsiTheme="minorHAnsi" w:cs="Times New Roman"/>
          <w:lang w:val="es-AR"/>
        </w:rPr>
        <w:t>, un</w:t>
      </w:r>
      <w:r w:rsidR="00DA2ACC">
        <w:rPr>
          <w:rFonts w:asciiTheme="minorHAnsi" w:hAnsiTheme="minorHAnsi" w:cs="Times New Roman"/>
          <w:lang w:val="es-AR"/>
        </w:rPr>
        <w:t xml:space="preserve"> </w:t>
      </w:r>
      <w:r w:rsidR="00172864">
        <w:rPr>
          <w:rFonts w:asciiTheme="minorHAnsi" w:hAnsiTheme="minorHAnsi" w:cs="Times New Roman"/>
          <w:b/>
          <w:lang w:val="es-AR"/>
        </w:rPr>
        <w:t>C</w:t>
      </w:r>
      <w:r w:rsidRPr="00172864">
        <w:rPr>
          <w:rFonts w:asciiTheme="minorHAnsi" w:hAnsiTheme="minorHAnsi" w:cs="Times New Roman"/>
          <w:b/>
          <w:lang w:val="es-AR"/>
        </w:rPr>
        <w:t xml:space="preserve">onvenio de </w:t>
      </w:r>
      <w:r w:rsidR="00172864">
        <w:rPr>
          <w:rFonts w:asciiTheme="minorHAnsi" w:hAnsiTheme="minorHAnsi" w:cs="Times New Roman"/>
          <w:b/>
          <w:lang w:val="es-AR"/>
        </w:rPr>
        <w:t>A</w:t>
      </w:r>
      <w:r w:rsidRPr="00172864">
        <w:rPr>
          <w:rFonts w:asciiTheme="minorHAnsi" w:hAnsiTheme="minorHAnsi" w:cs="Times New Roman"/>
          <w:b/>
          <w:lang w:val="es-AR"/>
        </w:rPr>
        <w:t xml:space="preserve">dhesión </w:t>
      </w:r>
      <w:r w:rsidR="004A7B74" w:rsidRPr="00172864">
        <w:rPr>
          <w:rFonts w:asciiTheme="minorHAnsi" w:hAnsiTheme="minorHAnsi" w:cs="Times New Roman"/>
          <w:b/>
          <w:lang w:val="es-AR"/>
        </w:rPr>
        <w:t>al Programa</w:t>
      </w:r>
      <w:r w:rsidR="00DA2ACC">
        <w:rPr>
          <w:rFonts w:asciiTheme="minorHAnsi" w:hAnsiTheme="minorHAnsi" w:cs="Times New Roman"/>
          <w:b/>
          <w:lang w:val="es-AR"/>
        </w:rPr>
        <w:t xml:space="preserve"> </w:t>
      </w:r>
      <w:r w:rsidRPr="00292553">
        <w:rPr>
          <w:rFonts w:asciiTheme="minorHAnsi" w:hAnsiTheme="minorHAnsi" w:cs="Times New Roman"/>
          <w:lang w:val="es-AR"/>
        </w:rPr>
        <w:t>que establecerá las responsabilidades específicas entre las partes.</w:t>
      </w:r>
    </w:p>
    <w:p w:rsidR="00F7368D" w:rsidRPr="00292553" w:rsidRDefault="00F7368D" w:rsidP="00F7368D">
      <w:pPr>
        <w:pStyle w:val="Paragraph"/>
        <w:numPr>
          <w:ilvl w:val="0"/>
          <w:numId w:val="0"/>
        </w:numPr>
        <w:jc w:val="both"/>
        <w:rPr>
          <w:rFonts w:asciiTheme="minorHAnsi" w:hAnsiTheme="minorHAnsi" w:cs="Times New Roman"/>
          <w:lang w:val="es-AR"/>
        </w:rPr>
      </w:pPr>
      <w:r w:rsidRPr="00292553">
        <w:rPr>
          <w:rFonts w:asciiTheme="minorHAnsi" w:hAnsiTheme="minorHAnsi" w:cs="Times New Roman"/>
          <w:b/>
          <w:lang w:val="es-AR"/>
        </w:rPr>
        <w:t xml:space="preserve">La relación entre los actores intervinientes del ME y la UEC </w:t>
      </w:r>
      <w:r w:rsidRPr="00292553">
        <w:rPr>
          <w:rFonts w:asciiTheme="minorHAnsi" w:hAnsiTheme="minorHAnsi" w:cs="Times New Roman"/>
          <w:lang w:val="es-AR"/>
        </w:rPr>
        <w:t xml:space="preserve">estará bajo la responsabilidad de la </w:t>
      </w:r>
      <w:r>
        <w:rPr>
          <w:rFonts w:asciiTheme="minorHAnsi" w:hAnsiTheme="minorHAnsi" w:cs="Times New Roman"/>
          <w:lang w:val="es-AR"/>
        </w:rPr>
        <w:t>DGPPSE</w:t>
      </w:r>
      <w:r w:rsidRPr="00292553">
        <w:rPr>
          <w:rFonts w:asciiTheme="minorHAnsi" w:hAnsiTheme="minorHAnsi" w:cs="Times New Roman"/>
          <w:lang w:val="es-AR"/>
        </w:rPr>
        <w:t xml:space="preserve"> a través de la Coordinación de la UEC. A fin de garantizar un intercambio eficiente y eficaz, la UEC establecerá un espacio sistemático de seguimiento y monitoreo de las acciones y el alcance de sus metas en tiempo y forma con los responsables designados de la ejecución del </w:t>
      </w:r>
      <w:r w:rsidR="00631AFC">
        <w:rPr>
          <w:rFonts w:asciiTheme="minorHAnsi" w:hAnsiTheme="minorHAnsi"/>
          <w:lang w:val="es-ES_tradnl"/>
        </w:rPr>
        <w:t>Programa</w:t>
      </w:r>
      <w:r w:rsidRPr="00292553">
        <w:rPr>
          <w:rFonts w:asciiTheme="minorHAnsi" w:hAnsiTheme="minorHAnsi" w:cs="Times New Roman"/>
          <w:lang w:val="es-AR"/>
        </w:rPr>
        <w:t>.</w:t>
      </w:r>
    </w:p>
    <w:p w:rsidR="00232017" w:rsidRDefault="00F7368D" w:rsidP="00F7368D">
      <w:pPr>
        <w:pStyle w:val="Paragraph"/>
        <w:numPr>
          <w:ilvl w:val="0"/>
          <w:numId w:val="0"/>
        </w:numPr>
        <w:jc w:val="both"/>
        <w:rPr>
          <w:rFonts w:asciiTheme="minorHAnsi" w:hAnsiTheme="minorHAnsi" w:cs="Times New Roman"/>
          <w:lang w:val="es-AR"/>
        </w:rPr>
      </w:pPr>
      <w:r w:rsidRPr="00292553">
        <w:rPr>
          <w:rFonts w:asciiTheme="minorHAnsi" w:hAnsiTheme="minorHAnsi" w:cs="Times New Roman"/>
          <w:b/>
          <w:lang w:val="es-AR"/>
        </w:rPr>
        <w:t>La relación de la UEC con la</w:t>
      </w:r>
      <w:r w:rsidR="001C20E0">
        <w:rPr>
          <w:rFonts w:asciiTheme="minorHAnsi" w:hAnsiTheme="minorHAnsi" w:cs="Times New Roman"/>
          <w:b/>
          <w:lang w:val="es-AR"/>
        </w:rPr>
        <w:t>s</w:t>
      </w:r>
      <w:r w:rsidR="00DA2ACC">
        <w:rPr>
          <w:rFonts w:asciiTheme="minorHAnsi" w:hAnsiTheme="minorHAnsi" w:cs="Times New Roman"/>
          <w:b/>
          <w:lang w:val="es-AR"/>
        </w:rPr>
        <w:t xml:space="preserve"> </w:t>
      </w:r>
      <w:r w:rsidR="00232017" w:rsidRPr="00292553">
        <w:rPr>
          <w:rFonts w:asciiTheme="minorHAnsi" w:hAnsiTheme="minorHAnsi" w:cs="Times New Roman"/>
          <w:b/>
          <w:lang w:val="es-AR"/>
        </w:rPr>
        <w:t>jurisdicci</w:t>
      </w:r>
      <w:r w:rsidR="001C20E0">
        <w:rPr>
          <w:rFonts w:asciiTheme="minorHAnsi" w:hAnsiTheme="minorHAnsi" w:cs="Times New Roman"/>
          <w:b/>
          <w:lang w:val="es-AR"/>
        </w:rPr>
        <w:t>ones</w:t>
      </w:r>
      <w:r w:rsidR="00DA2ACC">
        <w:rPr>
          <w:rFonts w:asciiTheme="minorHAnsi" w:hAnsiTheme="minorHAnsi" w:cs="Times New Roman"/>
          <w:b/>
          <w:lang w:val="es-AR"/>
        </w:rPr>
        <w:t xml:space="preserve"> </w:t>
      </w:r>
      <w:r w:rsidRPr="00292553">
        <w:rPr>
          <w:rFonts w:asciiTheme="minorHAnsi" w:hAnsiTheme="minorHAnsi" w:cs="Times New Roman"/>
          <w:lang w:val="es-AR"/>
        </w:rPr>
        <w:t>se vehiculizará a través de los responsables de las</w:t>
      </w:r>
      <w:r w:rsidR="00172864">
        <w:rPr>
          <w:rFonts w:asciiTheme="minorHAnsi" w:hAnsiTheme="minorHAnsi" w:cs="Times New Roman"/>
          <w:lang w:val="es-AR"/>
        </w:rPr>
        <w:t xml:space="preserve"> áreas técnico-pedagógicas </w:t>
      </w:r>
      <w:r w:rsidR="001C20E0">
        <w:rPr>
          <w:rFonts w:asciiTheme="minorHAnsi" w:hAnsiTheme="minorHAnsi" w:cs="Times New Roman"/>
          <w:lang w:val="es-AR"/>
        </w:rPr>
        <w:t>(S</w:t>
      </w:r>
      <w:r w:rsidR="001C20E0" w:rsidRPr="00292553">
        <w:rPr>
          <w:rFonts w:asciiTheme="minorHAnsi" w:hAnsiTheme="minorHAnsi" w:cs="Times New Roman"/>
          <w:lang w:val="es-AR"/>
        </w:rPr>
        <w:t>E)</w:t>
      </w:r>
      <w:r w:rsidRPr="00292553">
        <w:rPr>
          <w:rFonts w:asciiTheme="minorHAnsi" w:hAnsiTheme="minorHAnsi" w:cs="Times New Roman"/>
          <w:lang w:val="es-AR"/>
        </w:rPr>
        <w:t xml:space="preserve"> del ME y a través de los responsables de las áreas técnicas (DGI), según corresponda.</w:t>
      </w:r>
    </w:p>
    <w:p w:rsidR="004A7B74" w:rsidRDefault="004A7B74" w:rsidP="00F7368D">
      <w:pPr>
        <w:pStyle w:val="Paragraph"/>
        <w:numPr>
          <w:ilvl w:val="0"/>
          <w:numId w:val="0"/>
        </w:numPr>
        <w:jc w:val="both"/>
        <w:rPr>
          <w:rFonts w:asciiTheme="minorHAnsi" w:hAnsiTheme="minorHAnsi" w:cs="Times New Roman"/>
          <w:lang w:val="es-AR"/>
        </w:rPr>
      </w:pPr>
      <w:r w:rsidRPr="00292553">
        <w:rPr>
          <w:rFonts w:asciiTheme="minorHAnsi" w:hAnsiTheme="minorHAnsi" w:cs="Times New Roman"/>
          <w:lang w:val="es-AR"/>
        </w:rPr>
        <w:lastRenderedPageBreak/>
        <w:t>En el caso las áreas técnicas (DGI), la comunicación se establece de manera directa entre</w:t>
      </w:r>
      <w:r w:rsidR="00DA2ACC">
        <w:rPr>
          <w:rFonts w:asciiTheme="minorHAnsi" w:hAnsiTheme="minorHAnsi" w:cs="Times New Roman"/>
          <w:lang w:val="es-AR"/>
        </w:rPr>
        <w:t xml:space="preserve"> </w:t>
      </w:r>
      <w:r w:rsidRPr="00292553">
        <w:rPr>
          <w:rFonts w:asciiTheme="minorHAnsi" w:hAnsiTheme="minorHAnsi" w:cs="Times New Roman"/>
          <w:lang w:val="es-AR"/>
        </w:rPr>
        <w:t>la</w:t>
      </w:r>
      <w:r>
        <w:rPr>
          <w:rFonts w:asciiTheme="minorHAnsi" w:hAnsiTheme="minorHAnsi" w:cs="Times New Roman"/>
          <w:lang w:val="es-AR"/>
        </w:rPr>
        <w:t xml:space="preserve">s Unidades de Coordinación Provinciales (UCPs) </w:t>
      </w:r>
      <w:r>
        <w:rPr>
          <w:rFonts w:asciiTheme="minorHAnsi" w:hAnsiTheme="minorHAnsi"/>
          <w:szCs w:val="24"/>
          <w:lang w:eastAsia="es-ES"/>
        </w:rPr>
        <w:t>de Infraestructura de cada jurisdicción con la Dirección General de Infraestructura</w:t>
      </w:r>
      <w:r w:rsidR="00DA2ACC">
        <w:rPr>
          <w:rFonts w:asciiTheme="minorHAnsi" w:hAnsiTheme="minorHAnsi"/>
          <w:szCs w:val="24"/>
          <w:lang w:eastAsia="es-ES"/>
        </w:rPr>
        <w:t xml:space="preserve"> </w:t>
      </w:r>
      <w:r>
        <w:rPr>
          <w:rFonts w:asciiTheme="minorHAnsi" w:hAnsiTheme="minorHAnsi" w:cs="Times New Roman"/>
          <w:lang w:val="es-AR"/>
        </w:rPr>
        <w:t>(</w:t>
      </w:r>
      <w:r w:rsidRPr="00292553">
        <w:rPr>
          <w:rFonts w:asciiTheme="minorHAnsi" w:hAnsiTheme="minorHAnsi" w:cs="Times New Roman"/>
          <w:lang w:val="es-AR"/>
        </w:rPr>
        <w:t>DGI</w:t>
      </w:r>
      <w:r>
        <w:rPr>
          <w:rFonts w:asciiTheme="minorHAnsi" w:hAnsiTheme="minorHAnsi" w:cs="Times New Roman"/>
          <w:lang w:val="es-AR"/>
        </w:rPr>
        <w:t>)</w:t>
      </w:r>
      <w:r w:rsidR="00DA2ACC">
        <w:rPr>
          <w:rFonts w:asciiTheme="minorHAnsi" w:hAnsiTheme="minorHAnsi" w:cs="Times New Roman"/>
          <w:lang w:val="es-AR"/>
        </w:rPr>
        <w:t xml:space="preserve"> </w:t>
      </w:r>
      <w:r>
        <w:rPr>
          <w:rFonts w:asciiTheme="minorHAnsi" w:hAnsiTheme="minorHAnsi"/>
          <w:szCs w:val="24"/>
          <w:lang w:eastAsia="es-ES"/>
        </w:rPr>
        <w:t>del Ministerio de Educación de la Nación</w:t>
      </w:r>
    </w:p>
    <w:p w:rsidR="00F7368D" w:rsidRPr="00292553" w:rsidRDefault="00F7368D" w:rsidP="00F7368D">
      <w:pPr>
        <w:pStyle w:val="Paragraph"/>
        <w:numPr>
          <w:ilvl w:val="0"/>
          <w:numId w:val="0"/>
        </w:numPr>
        <w:jc w:val="both"/>
        <w:rPr>
          <w:rFonts w:asciiTheme="minorHAnsi" w:hAnsiTheme="minorHAnsi" w:cs="Times New Roman"/>
          <w:lang w:val="es-AR"/>
        </w:rPr>
      </w:pPr>
      <w:r w:rsidRPr="00292553">
        <w:rPr>
          <w:rFonts w:asciiTheme="minorHAnsi" w:hAnsiTheme="minorHAnsi" w:cs="Times New Roman"/>
          <w:b/>
          <w:lang w:val="es-AR"/>
        </w:rPr>
        <w:t>La relación de la UEC con proveedores de bienes y/o servicios</w:t>
      </w:r>
      <w:r w:rsidRPr="00292553">
        <w:rPr>
          <w:rFonts w:asciiTheme="minorHAnsi" w:hAnsiTheme="minorHAnsi" w:cs="Times New Roman"/>
          <w:lang w:val="es-AR"/>
        </w:rPr>
        <w:t xml:space="preserve"> se formaliza a través de la Dirección de Contrataciones</w:t>
      </w:r>
      <w:r w:rsidR="00DA2ACC">
        <w:rPr>
          <w:rFonts w:asciiTheme="minorHAnsi" w:hAnsiTheme="minorHAnsi" w:cs="Times New Roman"/>
          <w:lang w:val="es-AR"/>
        </w:rPr>
        <w:t xml:space="preserve"> </w:t>
      </w:r>
      <w:r w:rsidR="004A7B74">
        <w:rPr>
          <w:rFonts w:asciiTheme="minorHAnsi" w:hAnsiTheme="minorHAnsi" w:cs="Times New Roman"/>
          <w:lang w:val="es-AR"/>
        </w:rPr>
        <w:t>(DC)</w:t>
      </w:r>
      <w:r w:rsidR="00DA2ACC">
        <w:rPr>
          <w:rFonts w:asciiTheme="minorHAnsi" w:hAnsiTheme="minorHAnsi" w:cs="Times New Roman"/>
          <w:lang w:val="es-AR"/>
        </w:rPr>
        <w:t xml:space="preserve"> </w:t>
      </w:r>
      <w:r w:rsidRPr="00292553">
        <w:rPr>
          <w:rFonts w:asciiTheme="minorHAnsi" w:hAnsiTheme="minorHAnsi" w:cs="Times New Roman"/>
          <w:lang w:val="es-AR"/>
        </w:rPr>
        <w:t xml:space="preserve">y/o Departamento de Recursos Humanos de la </w:t>
      </w:r>
      <w:r>
        <w:rPr>
          <w:rFonts w:asciiTheme="minorHAnsi" w:hAnsiTheme="minorHAnsi" w:cs="Times New Roman"/>
          <w:lang w:val="es-AR"/>
        </w:rPr>
        <w:t>DGPPSE.</w:t>
      </w:r>
    </w:p>
    <w:p w:rsidR="00F7368D" w:rsidRPr="00292553" w:rsidRDefault="00F7368D" w:rsidP="00F7368D">
      <w:pPr>
        <w:pStyle w:val="Paragraph"/>
        <w:numPr>
          <w:ilvl w:val="0"/>
          <w:numId w:val="0"/>
        </w:numPr>
        <w:jc w:val="both"/>
        <w:rPr>
          <w:rFonts w:asciiTheme="minorHAnsi" w:hAnsiTheme="minorHAnsi" w:cs="Times New Roman"/>
          <w:lang w:val="es-AR"/>
        </w:rPr>
      </w:pPr>
      <w:r w:rsidRPr="00292553">
        <w:rPr>
          <w:rFonts w:asciiTheme="minorHAnsi" w:hAnsiTheme="minorHAnsi" w:cs="Times New Roman"/>
          <w:lang w:val="es-AR"/>
        </w:rPr>
        <w:t xml:space="preserve">La Coordinación de la UEC articulará de manera conjunta con las áreas cualquier otro mecanismo, estrategia de acompañamiento, asistencia o fortalecimiento que se evalúe como necesaria a fin de optimizar los circuitos establecidos en el presente Reglamento Operativo. </w:t>
      </w:r>
    </w:p>
    <w:p w:rsidR="00F7368D" w:rsidRPr="00292553" w:rsidRDefault="00F7368D" w:rsidP="00F7368D">
      <w:pPr>
        <w:pStyle w:val="Paragraph"/>
        <w:numPr>
          <w:ilvl w:val="0"/>
          <w:numId w:val="0"/>
        </w:numPr>
        <w:jc w:val="both"/>
        <w:rPr>
          <w:rFonts w:asciiTheme="minorHAnsi" w:hAnsiTheme="minorHAnsi" w:cs="Times New Roman"/>
          <w:b/>
          <w:bCs/>
          <w:color w:val="548DD4"/>
          <w:lang w:val="es-AR"/>
        </w:rPr>
      </w:pPr>
    </w:p>
    <w:bookmarkEnd w:id="90"/>
    <w:bookmarkEnd w:id="91"/>
    <w:bookmarkEnd w:id="92"/>
    <w:bookmarkEnd w:id="93"/>
    <w:p w:rsidR="00F7368D" w:rsidRPr="003B562D" w:rsidRDefault="00F7368D" w:rsidP="009A154C">
      <w:pPr>
        <w:pStyle w:val="Ttulo1"/>
        <w:numPr>
          <w:ilvl w:val="0"/>
          <w:numId w:val="27"/>
        </w:numPr>
        <w:spacing w:before="120" w:line="288" w:lineRule="auto"/>
        <w:rPr>
          <w:rFonts w:asciiTheme="minorHAnsi" w:hAnsiTheme="minorHAnsi" w:cs="Times New Roman"/>
          <w:color w:val="31849B" w:themeColor="accent5" w:themeShade="BF"/>
          <w:sz w:val="36"/>
          <w:szCs w:val="36"/>
          <w:lang w:val="es-AR"/>
        </w:rPr>
      </w:pPr>
      <w:r>
        <w:rPr>
          <w:rFonts w:asciiTheme="minorHAnsi" w:hAnsiTheme="minorHAnsi"/>
          <w:color w:val="31849B" w:themeColor="accent5" w:themeShade="BF"/>
          <w:sz w:val="36"/>
          <w:szCs w:val="36"/>
          <w:lang w:val="es-AR"/>
        </w:rPr>
        <w:br w:type="page"/>
      </w:r>
      <w:bookmarkStart w:id="95" w:name="_Toc47600803"/>
      <w:r w:rsidRPr="003B562D">
        <w:rPr>
          <w:rFonts w:asciiTheme="minorHAnsi" w:hAnsiTheme="minorHAnsi" w:cs="Times New Roman"/>
          <w:color w:val="31849B" w:themeColor="accent5" w:themeShade="BF"/>
          <w:sz w:val="36"/>
          <w:szCs w:val="36"/>
          <w:lang w:val="es-AR"/>
        </w:rPr>
        <w:lastRenderedPageBreak/>
        <w:t>ELEGIBILIDAD DE LAS INVERSIONES Y PROCEDIMIENTOS DE ADQUISICIONES Y CONTRATACIONES</w:t>
      </w:r>
      <w:bookmarkEnd w:id="95"/>
    </w:p>
    <w:p w:rsidR="00F7368D" w:rsidRPr="004C02D5" w:rsidRDefault="00F7368D" w:rsidP="007A1C00">
      <w:pPr>
        <w:pStyle w:val="Ttulo2"/>
        <w:numPr>
          <w:ilvl w:val="0"/>
          <w:numId w:val="6"/>
        </w:numPr>
        <w:spacing w:before="360" w:after="240"/>
        <w:ind w:left="357" w:hanging="357"/>
        <w:rPr>
          <w:rFonts w:asciiTheme="minorHAnsi" w:hAnsiTheme="minorHAnsi" w:cs="Times New Roman"/>
          <w:b/>
          <w:sz w:val="24"/>
          <w:lang w:val="es-AR"/>
        </w:rPr>
      </w:pPr>
      <w:bookmarkStart w:id="96" w:name="_Uso_de_los"/>
      <w:bookmarkStart w:id="97" w:name="_Toc21760497"/>
      <w:bookmarkStart w:id="98" w:name="_Toc48461719"/>
      <w:bookmarkStart w:id="99" w:name="_Toc106996773"/>
      <w:bookmarkStart w:id="100" w:name="_Toc106996911"/>
      <w:bookmarkStart w:id="101" w:name="_Toc108506433"/>
      <w:bookmarkStart w:id="102" w:name="_Toc110493056"/>
      <w:bookmarkStart w:id="103" w:name="_Ref131839692"/>
      <w:bookmarkStart w:id="104" w:name="_Toc134589626"/>
      <w:bookmarkStart w:id="105" w:name="_Ref141460035"/>
      <w:bookmarkStart w:id="106" w:name="_Ref142051364"/>
      <w:bookmarkStart w:id="107" w:name="_Ref142213658"/>
      <w:bookmarkStart w:id="108" w:name="_Ref144234920"/>
      <w:bookmarkStart w:id="109" w:name="_Ref145252695"/>
      <w:bookmarkStart w:id="110" w:name="_Ref145273048"/>
      <w:bookmarkStart w:id="111" w:name="_Ref173043861"/>
      <w:bookmarkStart w:id="112" w:name="_Ref173709600"/>
      <w:bookmarkStart w:id="113" w:name="_Toc202247762"/>
      <w:bookmarkStart w:id="114" w:name="_Toc275251398"/>
      <w:bookmarkStart w:id="115" w:name="_Toc277842724"/>
      <w:bookmarkStart w:id="116" w:name="_Toc456708995"/>
      <w:bookmarkStart w:id="117" w:name="_Toc47600804"/>
      <w:bookmarkEnd w:id="74"/>
      <w:bookmarkEnd w:id="75"/>
      <w:bookmarkEnd w:id="76"/>
      <w:bookmarkEnd w:id="77"/>
      <w:bookmarkEnd w:id="78"/>
      <w:bookmarkEnd w:id="96"/>
      <w:r w:rsidRPr="004C02D5">
        <w:rPr>
          <w:rFonts w:asciiTheme="minorHAnsi" w:hAnsiTheme="minorHAnsi" w:cs="Times New Roman"/>
          <w:b/>
          <w:sz w:val="24"/>
          <w:lang w:val="es-AR"/>
        </w:rPr>
        <w:t>Uso de los Recursos y Elegibilidad de las Inversiones</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rsidR="00F7368D" w:rsidRPr="004C02D5" w:rsidRDefault="00F7368D" w:rsidP="007A1C00">
      <w:pPr>
        <w:pStyle w:val="Ttulo3"/>
        <w:numPr>
          <w:ilvl w:val="2"/>
          <w:numId w:val="8"/>
        </w:numPr>
        <w:spacing w:before="120" w:after="120" w:line="276" w:lineRule="auto"/>
        <w:ind w:left="426" w:hanging="426"/>
        <w:rPr>
          <w:sz w:val="24"/>
          <w:szCs w:val="24"/>
          <w:lang w:val="es-AR"/>
        </w:rPr>
      </w:pPr>
      <w:bookmarkStart w:id="118" w:name="_Toc277842725"/>
      <w:bookmarkStart w:id="119" w:name="_Ref173043867"/>
      <w:bookmarkStart w:id="120" w:name="_Toc456708996"/>
      <w:bookmarkStart w:id="121" w:name="_Toc47600805"/>
      <w:r w:rsidRPr="004C02D5">
        <w:rPr>
          <w:sz w:val="24"/>
          <w:szCs w:val="24"/>
          <w:lang w:val="es-AR"/>
        </w:rPr>
        <w:t>Criterios de elegibilidad de las inversiones</w:t>
      </w:r>
      <w:bookmarkEnd w:id="118"/>
      <w:bookmarkEnd w:id="119"/>
      <w:bookmarkEnd w:id="120"/>
      <w:bookmarkEnd w:id="121"/>
    </w:p>
    <w:p w:rsidR="00F7368D" w:rsidRDefault="00F7368D" w:rsidP="00F7368D">
      <w:pPr>
        <w:pStyle w:val="Paragraph"/>
        <w:numPr>
          <w:ilvl w:val="0"/>
          <w:numId w:val="0"/>
        </w:numPr>
        <w:spacing w:after="360"/>
        <w:jc w:val="both"/>
        <w:rPr>
          <w:rFonts w:asciiTheme="minorHAnsi" w:hAnsiTheme="minorHAnsi" w:cs="Times New Roman"/>
          <w:lang w:val="es-AR"/>
        </w:rPr>
      </w:pPr>
      <w:r w:rsidRPr="00E13B8C">
        <w:rPr>
          <w:rFonts w:asciiTheme="minorHAnsi" w:hAnsiTheme="minorHAnsi" w:cs="Times New Roman"/>
          <w:lang w:val="es-AR"/>
        </w:rPr>
        <w:t xml:space="preserve">Toda inversión que cumpla con los criterios específicos señalados a continuación </w:t>
      </w:r>
      <w:r w:rsidR="00631AFC">
        <w:rPr>
          <w:rFonts w:asciiTheme="minorHAnsi" w:hAnsiTheme="minorHAnsi" w:cs="Times New Roman"/>
          <w:lang w:val="es-AR"/>
        </w:rPr>
        <w:t>o</w:t>
      </w:r>
      <w:r w:rsidR="00CD1970">
        <w:rPr>
          <w:rFonts w:asciiTheme="minorHAnsi" w:hAnsiTheme="minorHAnsi" w:cs="Times New Roman"/>
          <w:lang w:val="es-AR"/>
        </w:rPr>
        <w:t xml:space="preserve"> </w:t>
      </w:r>
      <w:r w:rsidRPr="00E13B8C">
        <w:rPr>
          <w:rFonts w:asciiTheme="minorHAnsi" w:hAnsiTheme="minorHAnsi" w:cs="Times New Roman"/>
          <w:lang w:val="es-AR"/>
        </w:rPr>
        <w:t xml:space="preserve">esté incluida en los </w:t>
      </w:r>
      <w:r w:rsidRPr="00AF6434">
        <w:rPr>
          <w:rFonts w:asciiTheme="minorHAnsi" w:hAnsiTheme="minorHAnsi" w:cs="Times New Roman"/>
          <w:lang w:val="es-AR"/>
        </w:rPr>
        <w:t>Anexo</w:t>
      </w:r>
      <w:r w:rsidRPr="00E13B8C">
        <w:rPr>
          <w:rFonts w:asciiTheme="minorHAnsi" w:hAnsiTheme="minorHAnsi" w:cs="Times New Roman"/>
          <w:lang w:val="es-AR"/>
        </w:rPr>
        <w:t xml:space="preserve">s respectivos, y en el </w:t>
      </w:r>
      <w:r>
        <w:rPr>
          <w:rFonts w:asciiTheme="minorHAnsi" w:hAnsiTheme="minorHAnsi" w:cs="Times New Roman"/>
          <w:lang w:val="es-AR"/>
        </w:rPr>
        <w:t>Plan Operativo Anual (</w:t>
      </w:r>
      <w:r w:rsidRPr="00E13B8C">
        <w:rPr>
          <w:rFonts w:asciiTheme="minorHAnsi" w:hAnsiTheme="minorHAnsi" w:cs="Times New Roman"/>
          <w:lang w:val="es-AR"/>
        </w:rPr>
        <w:t>POA</w:t>
      </w:r>
      <w:r>
        <w:rPr>
          <w:rFonts w:asciiTheme="minorHAnsi" w:hAnsiTheme="minorHAnsi" w:cs="Times New Roman"/>
          <w:lang w:val="es-AR"/>
        </w:rPr>
        <w:t>)</w:t>
      </w:r>
      <w:r w:rsidRPr="00E13B8C">
        <w:rPr>
          <w:rFonts w:asciiTheme="minorHAnsi" w:hAnsiTheme="minorHAnsi" w:cs="Times New Roman"/>
          <w:lang w:val="es-AR"/>
        </w:rPr>
        <w:t xml:space="preserve">, será elegible para su financiamiento por el </w:t>
      </w:r>
      <w:r w:rsidR="00631AFC">
        <w:rPr>
          <w:rFonts w:asciiTheme="minorHAnsi" w:hAnsiTheme="minorHAnsi"/>
          <w:lang w:val="es-ES_tradnl"/>
        </w:rPr>
        <w:t>Programa</w:t>
      </w:r>
      <w:r w:rsidRPr="00E13B8C">
        <w:rPr>
          <w:rFonts w:asciiTheme="minorHAnsi" w:hAnsiTheme="minorHAnsi" w:cs="Times New Roman"/>
          <w:lang w:val="es-AR"/>
        </w:rPr>
        <w:t xml:space="preserve">. Adicionalmente y de acuerdo con las prescripciones indicadas deberá cumplir con las políticas y procedimientos establecidos en el Contrato de Préstamo, </w:t>
      </w:r>
      <w:r>
        <w:rPr>
          <w:rFonts w:asciiTheme="minorHAnsi" w:hAnsiTheme="minorHAnsi" w:cs="Times New Roman"/>
          <w:lang w:val="es-AR"/>
        </w:rPr>
        <w:t>y</w:t>
      </w:r>
      <w:r w:rsidRPr="00E13B8C">
        <w:rPr>
          <w:rFonts w:asciiTheme="minorHAnsi" w:hAnsiTheme="minorHAnsi" w:cs="Times New Roman"/>
          <w:lang w:val="es-AR"/>
        </w:rPr>
        <w:t xml:space="preserve"> estar incluidas en el </w:t>
      </w:r>
      <w:r>
        <w:rPr>
          <w:rFonts w:asciiTheme="minorHAnsi" w:hAnsiTheme="minorHAnsi" w:cs="Times New Roman"/>
          <w:lang w:val="es-AR"/>
        </w:rPr>
        <w:t>Plan de Adquisiciones (</w:t>
      </w:r>
      <w:r w:rsidRPr="00E13B8C">
        <w:rPr>
          <w:rFonts w:asciiTheme="minorHAnsi" w:hAnsiTheme="minorHAnsi" w:cs="Times New Roman"/>
          <w:lang w:val="es-AR"/>
        </w:rPr>
        <w:t>PA</w:t>
      </w:r>
      <w:r>
        <w:rPr>
          <w:rFonts w:asciiTheme="minorHAnsi" w:hAnsiTheme="minorHAnsi" w:cs="Times New Roman"/>
          <w:lang w:val="es-AR"/>
        </w:rPr>
        <w:t>)</w:t>
      </w:r>
      <w:r w:rsidRPr="00E13B8C">
        <w:rPr>
          <w:rFonts w:asciiTheme="minorHAnsi" w:hAnsiTheme="minorHAnsi" w:cs="Times New Roman"/>
          <w:lang w:val="es-AR"/>
        </w:rPr>
        <w:t xml:space="preserve"> de la operación según los </w:t>
      </w:r>
      <w:r w:rsidRPr="00E13B8C">
        <w:rPr>
          <w:rFonts w:asciiTheme="minorHAnsi" w:hAnsiTheme="minorHAnsi" w:cs="Times New Roman"/>
          <w:i/>
          <w:lang w:val="es-AR"/>
        </w:rPr>
        <w:t>acuerdos y requisitos fiduciarios</w:t>
      </w:r>
      <w:r w:rsidRPr="00E13B8C">
        <w:rPr>
          <w:rFonts w:asciiTheme="minorHAnsi" w:hAnsiTheme="minorHAnsi" w:cs="Times New Roman"/>
          <w:lang w:val="es-AR"/>
        </w:rPr>
        <w:t xml:space="preserve"> establecidos en el documento de préstamo, RO y</w:t>
      </w:r>
      <w:r>
        <w:rPr>
          <w:rFonts w:asciiTheme="minorHAnsi" w:hAnsiTheme="minorHAnsi" w:cs="Times New Roman"/>
          <w:lang w:val="es-AR"/>
        </w:rPr>
        <w:t xml:space="preserve"> sus</w:t>
      </w:r>
      <w:r w:rsidR="00CD1970">
        <w:rPr>
          <w:rFonts w:asciiTheme="minorHAnsi" w:hAnsiTheme="minorHAnsi" w:cs="Times New Roman"/>
          <w:lang w:val="es-AR"/>
        </w:rPr>
        <w:t xml:space="preserve"> </w:t>
      </w:r>
      <w:r w:rsidRPr="00AF6434">
        <w:rPr>
          <w:rFonts w:asciiTheme="minorHAnsi" w:hAnsiTheme="minorHAnsi" w:cs="Times New Roman"/>
          <w:lang w:val="es-AR"/>
        </w:rPr>
        <w:t>anexo</w:t>
      </w:r>
      <w:r w:rsidRPr="00E13B8C">
        <w:rPr>
          <w:rFonts w:asciiTheme="minorHAnsi" w:hAnsiTheme="minorHAnsi" w:cs="Times New Roman"/>
          <w:lang w:val="es-AR"/>
        </w:rPr>
        <w:t>s.</w:t>
      </w:r>
    </w:p>
    <w:p w:rsidR="00F7368D" w:rsidRPr="004C02D5" w:rsidRDefault="003613E5" w:rsidP="003613E5">
      <w:pPr>
        <w:pStyle w:val="Ttulo3"/>
        <w:tabs>
          <w:tab w:val="clear" w:pos="360"/>
        </w:tabs>
        <w:spacing w:before="120" w:after="120" w:line="276" w:lineRule="auto"/>
        <w:ind w:left="0"/>
        <w:rPr>
          <w:sz w:val="24"/>
          <w:szCs w:val="24"/>
          <w:lang w:val="es-AR"/>
        </w:rPr>
      </w:pPr>
      <w:bookmarkStart w:id="122" w:name="_Toc47600806"/>
      <w:r>
        <w:rPr>
          <w:sz w:val="24"/>
          <w:szCs w:val="24"/>
          <w:lang w:val="es-AR"/>
        </w:rPr>
        <w:t xml:space="preserve">2.     </w:t>
      </w:r>
      <w:bookmarkStart w:id="123" w:name="_Toc462338415"/>
      <w:bookmarkStart w:id="124" w:name="_Toc462338484"/>
      <w:bookmarkStart w:id="125" w:name="_Toc462338416"/>
      <w:bookmarkStart w:id="126" w:name="_Toc462338485"/>
      <w:bookmarkStart w:id="127" w:name="_Toc462338436"/>
      <w:bookmarkStart w:id="128" w:name="_Toc462338505"/>
      <w:bookmarkEnd w:id="123"/>
      <w:bookmarkEnd w:id="124"/>
      <w:bookmarkEnd w:id="125"/>
      <w:bookmarkEnd w:id="126"/>
      <w:bookmarkEnd w:id="127"/>
      <w:bookmarkEnd w:id="128"/>
      <w:r w:rsidR="00F7368D" w:rsidRPr="004C02D5">
        <w:rPr>
          <w:sz w:val="24"/>
          <w:szCs w:val="24"/>
          <w:lang w:val="es-AR"/>
        </w:rPr>
        <w:t>Inversiones elegibles</w:t>
      </w:r>
      <w:bookmarkEnd w:id="122"/>
    </w:p>
    <w:p w:rsidR="00F7368D" w:rsidRPr="00A31FCC" w:rsidRDefault="00F7368D" w:rsidP="00A420D8">
      <w:pPr>
        <w:pStyle w:val="Paragraph"/>
        <w:numPr>
          <w:ilvl w:val="0"/>
          <w:numId w:val="0"/>
        </w:numPr>
        <w:spacing w:after="240"/>
        <w:jc w:val="both"/>
        <w:rPr>
          <w:rFonts w:asciiTheme="minorHAnsi" w:hAnsiTheme="minorHAnsi" w:cs="Times New Roman"/>
          <w:lang w:val="es-AR"/>
        </w:rPr>
      </w:pPr>
      <w:r w:rsidRPr="00A31FCC">
        <w:rPr>
          <w:rFonts w:asciiTheme="minorHAnsi" w:hAnsiTheme="minorHAnsi" w:cs="Times New Roman"/>
          <w:lang w:val="es-AR"/>
        </w:rPr>
        <w:t xml:space="preserve">Para el desarrollo de las acciones previstas en </w:t>
      </w:r>
      <w:r>
        <w:rPr>
          <w:rFonts w:asciiTheme="minorHAnsi" w:hAnsiTheme="minorHAnsi" w:cs="Times New Roman"/>
          <w:lang w:val="es-AR"/>
        </w:rPr>
        <w:t>el PRINI I</w:t>
      </w:r>
      <w:r w:rsidRPr="00A31FCC">
        <w:rPr>
          <w:rFonts w:asciiTheme="minorHAnsi" w:hAnsiTheme="minorHAnsi" w:cs="Times New Roman"/>
          <w:lang w:val="es-AR"/>
        </w:rPr>
        <w:t xml:space="preserve"> se podrán financiar los siguientes rubros</w:t>
      </w:r>
      <w:r w:rsidRPr="00217CEB">
        <w:rPr>
          <w:rFonts w:asciiTheme="minorHAnsi" w:hAnsiTheme="minorHAnsi" w:cs="Times New Roman"/>
          <w:lang w:val="es-AR"/>
        </w:rPr>
        <w:t xml:space="preserve">, según el detalle de cada </w:t>
      </w:r>
      <w:r w:rsidR="00A420D8">
        <w:rPr>
          <w:rFonts w:asciiTheme="minorHAnsi" w:hAnsiTheme="minorHAnsi" w:cs="Times New Roman"/>
          <w:lang w:val="es-AR"/>
        </w:rPr>
        <w:t>uno de los Anexos al presente R</w:t>
      </w:r>
      <w:r w:rsidRPr="00217CEB">
        <w:rPr>
          <w:rFonts w:asciiTheme="minorHAnsi" w:hAnsiTheme="minorHAnsi" w:cs="Times New Roman"/>
          <w:lang w:val="es-AR"/>
        </w:rPr>
        <w:t>O:</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6696"/>
      </w:tblGrid>
      <w:tr w:rsidR="00F7368D" w:rsidRPr="004C02D5" w:rsidTr="00F7368D">
        <w:trPr>
          <w:trHeight w:val="389"/>
          <w:tblHeader/>
        </w:trPr>
        <w:tc>
          <w:tcPr>
            <w:tcW w:w="2235" w:type="dxa"/>
            <w:shd w:val="clear" w:color="auto" w:fill="92CDDC" w:themeFill="accent5" w:themeFillTint="99"/>
          </w:tcPr>
          <w:p w:rsidR="00F7368D" w:rsidRPr="004C02D5" w:rsidRDefault="00F7368D" w:rsidP="00F7368D">
            <w:pPr>
              <w:pStyle w:val="Textoindependiente2"/>
              <w:spacing w:before="120" w:line="240" w:lineRule="auto"/>
              <w:rPr>
                <w:rFonts w:asciiTheme="minorHAnsi" w:hAnsiTheme="minorHAnsi" w:cs="Times New Roman"/>
                <w:b/>
                <w:smallCaps/>
                <w:sz w:val="20"/>
                <w:szCs w:val="20"/>
              </w:rPr>
            </w:pPr>
            <w:r w:rsidRPr="004C02D5">
              <w:rPr>
                <w:rFonts w:asciiTheme="minorHAnsi" w:hAnsiTheme="minorHAnsi" w:cs="Times New Roman"/>
                <w:b/>
                <w:smallCaps/>
                <w:sz w:val="20"/>
                <w:szCs w:val="20"/>
              </w:rPr>
              <w:t>Rubros elegibles</w:t>
            </w:r>
          </w:p>
        </w:tc>
        <w:tc>
          <w:tcPr>
            <w:tcW w:w="6696" w:type="dxa"/>
            <w:shd w:val="clear" w:color="auto" w:fill="92CDDC" w:themeFill="accent5" w:themeFillTint="99"/>
          </w:tcPr>
          <w:p w:rsidR="00F7368D" w:rsidRPr="004C02D5" w:rsidRDefault="00F7368D" w:rsidP="00F7368D">
            <w:pPr>
              <w:pStyle w:val="Textoindependiente2"/>
              <w:spacing w:before="120" w:line="240" w:lineRule="auto"/>
              <w:rPr>
                <w:rFonts w:asciiTheme="minorHAnsi" w:hAnsiTheme="minorHAnsi" w:cs="Times New Roman"/>
                <w:b/>
                <w:smallCaps/>
                <w:sz w:val="20"/>
                <w:szCs w:val="20"/>
              </w:rPr>
            </w:pPr>
            <w:r w:rsidRPr="004C02D5">
              <w:rPr>
                <w:rFonts w:asciiTheme="minorHAnsi" w:hAnsiTheme="minorHAnsi" w:cs="Times New Roman"/>
                <w:b/>
                <w:smallCaps/>
                <w:sz w:val="20"/>
                <w:szCs w:val="20"/>
              </w:rPr>
              <w:t>Descripción</w:t>
            </w:r>
          </w:p>
        </w:tc>
      </w:tr>
      <w:tr w:rsidR="00F7368D" w:rsidRPr="004C02D5" w:rsidTr="00F7368D">
        <w:tc>
          <w:tcPr>
            <w:tcW w:w="2235" w:type="dxa"/>
            <w:tcBorders>
              <w:bottom w:val="single" w:sz="4" w:space="0" w:color="auto"/>
            </w:tcBorders>
            <w:vAlign w:val="center"/>
          </w:tcPr>
          <w:p w:rsidR="00F7368D" w:rsidRPr="004C02D5" w:rsidRDefault="00F7368D" w:rsidP="009A154C">
            <w:pPr>
              <w:pStyle w:val="Prrafodelista"/>
              <w:numPr>
                <w:ilvl w:val="0"/>
                <w:numId w:val="25"/>
              </w:numPr>
              <w:ind w:left="318" w:hanging="284"/>
              <w:jc w:val="left"/>
              <w:rPr>
                <w:rFonts w:asciiTheme="minorHAnsi" w:hAnsiTheme="minorHAnsi"/>
              </w:rPr>
            </w:pPr>
            <w:r w:rsidRPr="004C02D5">
              <w:rPr>
                <w:rFonts w:asciiTheme="minorHAnsi" w:hAnsiTheme="minorHAnsi"/>
                <w:iCs/>
                <w:sz w:val="20"/>
                <w:szCs w:val="20"/>
              </w:rPr>
              <w:t xml:space="preserve"> Honorarios</w:t>
            </w:r>
          </w:p>
        </w:tc>
        <w:tc>
          <w:tcPr>
            <w:tcW w:w="6696" w:type="dxa"/>
            <w:tcBorders>
              <w:bottom w:val="single" w:sz="4" w:space="0" w:color="auto"/>
            </w:tcBorders>
            <w:vAlign w:val="center"/>
          </w:tcPr>
          <w:p w:rsidR="00F7368D" w:rsidRPr="004C02D5" w:rsidRDefault="00F7368D" w:rsidP="007A1C00">
            <w:pPr>
              <w:pStyle w:val="Textoindependiente2"/>
              <w:numPr>
                <w:ilvl w:val="0"/>
                <w:numId w:val="19"/>
              </w:numPr>
              <w:tabs>
                <w:tab w:val="clear" w:pos="720"/>
                <w:tab w:val="num" w:pos="252"/>
              </w:tabs>
              <w:suppressAutoHyphens w:val="0"/>
              <w:spacing w:after="0" w:line="240" w:lineRule="auto"/>
              <w:ind w:left="252" w:hanging="252"/>
              <w:jc w:val="both"/>
              <w:rPr>
                <w:rFonts w:asciiTheme="minorHAnsi" w:hAnsiTheme="minorHAnsi" w:cs="Times New Roman"/>
                <w:sz w:val="20"/>
                <w:szCs w:val="20"/>
              </w:rPr>
            </w:pPr>
            <w:r w:rsidRPr="004C02D5">
              <w:rPr>
                <w:rFonts w:asciiTheme="minorHAnsi" w:hAnsiTheme="minorHAnsi" w:cs="Times New Roman"/>
                <w:sz w:val="20"/>
                <w:szCs w:val="20"/>
              </w:rPr>
              <w:t>Honorarios de los equipos centrales.</w:t>
            </w:r>
          </w:p>
          <w:p w:rsidR="00167F89" w:rsidRPr="004C02D5" w:rsidRDefault="00167F89" w:rsidP="007A1C00">
            <w:pPr>
              <w:pStyle w:val="Textoindependiente2"/>
              <w:numPr>
                <w:ilvl w:val="0"/>
                <w:numId w:val="19"/>
              </w:numPr>
              <w:tabs>
                <w:tab w:val="clear" w:pos="720"/>
                <w:tab w:val="num" w:pos="252"/>
              </w:tabs>
              <w:suppressAutoHyphens w:val="0"/>
              <w:spacing w:after="0" w:line="240" w:lineRule="auto"/>
              <w:ind w:left="252" w:hanging="252"/>
              <w:jc w:val="both"/>
              <w:rPr>
                <w:rFonts w:asciiTheme="minorHAnsi" w:hAnsiTheme="minorHAnsi" w:cs="Times New Roman"/>
                <w:sz w:val="20"/>
                <w:szCs w:val="20"/>
              </w:rPr>
            </w:pPr>
            <w:r>
              <w:rPr>
                <w:rFonts w:asciiTheme="minorHAnsi" w:hAnsiTheme="minorHAnsi" w:cs="Times New Roman"/>
                <w:sz w:val="20"/>
                <w:szCs w:val="20"/>
              </w:rPr>
              <w:t>Honorarios de los equipos jurisdiccionales.</w:t>
            </w:r>
          </w:p>
          <w:p w:rsidR="005D3976" w:rsidRPr="00C0041C" w:rsidRDefault="00F7368D" w:rsidP="007A1C00">
            <w:pPr>
              <w:pStyle w:val="Textoindependiente2"/>
              <w:numPr>
                <w:ilvl w:val="0"/>
                <w:numId w:val="19"/>
              </w:numPr>
              <w:tabs>
                <w:tab w:val="clear" w:pos="720"/>
                <w:tab w:val="num" w:pos="252"/>
              </w:tabs>
              <w:suppressAutoHyphens w:val="0"/>
              <w:spacing w:after="0" w:line="240" w:lineRule="auto"/>
              <w:ind w:left="252" w:hanging="252"/>
              <w:jc w:val="both"/>
              <w:rPr>
                <w:rFonts w:asciiTheme="minorHAnsi" w:hAnsiTheme="minorHAnsi" w:cs="Times New Roman"/>
                <w:sz w:val="20"/>
                <w:szCs w:val="20"/>
              </w:rPr>
            </w:pPr>
            <w:r w:rsidRPr="004C02D5">
              <w:rPr>
                <w:rFonts w:asciiTheme="minorHAnsi" w:hAnsiTheme="minorHAnsi" w:cs="Times New Roman"/>
                <w:sz w:val="20"/>
                <w:szCs w:val="20"/>
              </w:rPr>
              <w:t>Capacitadores, talleristas o especialistas.</w:t>
            </w:r>
          </w:p>
        </w:tc>
      </w:tr>
      <w:tr w:rsidR="00F7368D" w:rsidRPr="004C02D5" w:rsidTr="00F7368D">
        <w:tc>
          <w:tcPr>
            <w:tcW w:w="2235" w:type="dxa"/>
            <w:shd w:val="clear" w:color="auto" w:fill="auto"/>
            <w:vAlign w:val="center"/>
          </w:tcPr>
          <w:p w:rsidR="00F7368D" w:rsidRPr="004C02D5" w:rsidRDefault="00F7368D" w:rsidP="009A154C">
            <w:pPr>
              <w:pStyle w:val="Sangra2detindependiente"/>
              <w:numPr>
                <w:ilvl w:val="0"/>
                <w:numId w:val="25"/>
              </w:numPr>
              <w:spacing w:after="0" w:line="240" w:lineRule="auto"/>
              <w:ind w:left="318" w:hanging="284"/>
              <w:rPr>
                <w:rFonts w:asciiTheme="minorHAnsi" w:hAnsiTheme="minorHAnsi" w:cs="Times New Roman"/>
                <w:iCs/>
                <w:sz w:val="20"/>
                <w:szCs w:val="20"/>
              </w:rPr>
            </w:pPr>
            <w:r w:rsidRPr="004C02D5">
              <w:rPr>
                <w:rFonts w:asciiTheme="minorHAnsi" w:hAnsiTheme="minorHAnsi" w:cs="Times New Roman"/>
                <w:iCs/>
                <w:sz w:val="20"/>
                <w:szCs w:val="20"/>
              </w:rPr>
              <w:t xml:space="preserve"> Seguros </w:t>
            </w:r>
          </w:p>
        </w:tc>
        <w:tc>
          <w:tcPr>
            <w:tcW w:w="6696" w:type="dxa"/>
            <w:shd w:val="clear" w:color="auto" w:fill="auto"/>
            <w:vAlign w:val="center"/>
          </w:tcPr>
          <w:p w:rsidR="00F7368D" w:rsidRPr="004C02D5" w:rsidRDefault="00F7368D" w:rsidP="00F07E21">
            <w:pPr>
              <w:pStyle w:val="Textoindependiente2"/>
              <w:suppressAutoHyphens w:val="0"/>
              <w:spacing w:after="0" w:line="240" w:lineRule="auto"/>
              <w:jc w:val="both"/>
              <w:rPr>
                <w:rFonts w:asciiTheme="minorHAnsi" w:hAnsiTheme="minorHAnsi" w:cs="Times New Roman"/>
                <w:sz w:val="20"/>
                <w:szCs w:val="20"/>
              </w:rPr>
            </w:pPr>
            <w:r w:rsidRPr="004C02D5">
              <w:rPr>
                <w:rFonts w:asciiTheme="minorHAnsi" w:hAnsiTheme="minorHAnsi" w:cs="Times New Roman"/>
                <w:sz w:val="20"/>
                <w:szCs w:val="20"/>
              </w:rPr>
              <w:t>Seguro de vida y Accidentes Personales para el equipo central</w:t>
            </w:r>
            <w:r w:rsidR="00D26A6B">
              <w:rPr>
                <w:rFonts w:asciiTheme="minorHAnsi" w:hAnsiTheme="minorHAnsi" w:cs="Times New Roman"/>
                <w:sz w:val="20"/>
                <w:szCs w:val="20"/>
              </w:rPr>
              <w:t>.</w:t>
            </w:r>
          </w:p>
        </w:tc>
      </w:tr>
      <w:tr w:rsidR="00F7368D" w:rsidRPr="004C02D5" w:rsidTr="00F7368D">
        <w:tc>
          <w:tcPr>
            <w:tcW w:w="2235" w:type="dxa"/>
            <w:shd w:val="clear" w:color="auto" w:fill="auto"/>
            <w:vAlign w:val="center"/>
          </w:tcPr>
          <w:p w:rsidR="00F7368D" w:rsidRPr="004C02D5" w:rsidRDefault="00F7368D" w:rsidP="009A154C">
            <w:pPr>
              <w:pStyle w:val="Sangra2detindependiente"/>
              <w:numPr>
                <w:ilvl w:val="0"/>
                <w:numId w:val="25"/>
              </w:numPr>
              <w:spacing w:after="0" w:line="240" w:lineRule="auto"/>
              <w:ind w:left="318" w:hanging="284"/>
              <w:rPr>
                <w:rFonts w:asciiTheme="minorHAnsi" w:hAnsiTheme="minorHAnsi" w:cs="Times New Roman"/>
                <w:iCs/>
                <w:sz w:val="20"/>
                <w:szCs w:val="20"/>
              </w:rPr>
            </w:pPr>
            <w:r w:rsidRPr="004C02D5">
              <w:rPr>
                <w:rFonts w:asciiTheme="minorHAnsi" w:hAnsiTheme="minorHAnsi" w:cs="Times New Roman"/>
                <w:iCs/>
                <w:sz w:val="20"/>
                <w:szCs w:val="20"/>
              </w:rPr>
              <w:t xml:space="preserve"> Pasajes y Viáticos </w:t>
            </w:r>
          </w:p>
        </w:tc>
        <w:tc>
          <w:tcPr>
            <w:tcW w:w="6696" w:type="dxa"/>
            <w:shd w:val="clear" w:color="auto" w:fill="auto"/>
            <w:vAlign w:val="center"/>
          </w:tcPr>
          <w:p w:rsidR="00F7368D" w:rsidRPr="004C02D5" w:rsidRDefault="00F7368D" w:rsidP="00C0041C">
            <w:pPr>
              <w:pStyle w:val="Textoindependiente2"/>
              <w:suppressAutoHyphens w:val="0"/>
              <w:spacing w:after="0" w:line="240" w:lineRule="auto"/>
              <w:jc w:val="both"/>
              <w:rPr>
                <w:rFonts w:asciiTheme="minorHAnsi" w:hAnsiTheme="minorHAnsi" w:cs="Times New Roman"/>
                <w:sz w:val="20"/>
                <w:szCs w:val="20"/>
              </w:rPr>
            </w:pPr>
            <w:r w:rsidRPr="004C02D5">
              <w:rPr>
                <w:rFonts w:asciiTheme="minorHAnsi" w:hAnsiTheme="minorHAnsi" w:cs="Times New Roman"/>
                <w:sz w:val="20"/>
                <w:szCs w:val="20"/>
              </w:rPr>
              <w:t>Se financiarán los gastos de movilidad a los equipos involucrados en las diferentes líneas de acción.</w:t>
            </w:r>
          </w:p>
        </w:tc>
      </w:tr>
      <w:tr w:rsidR="00F7368D" w:rsidRPr="004C02D5" w:rsidTr="00F7368D">
        <w:tc>
          <w:tcPr>
            <w:tcW w:w="2235" w:type="dxa"/>
            <w:vAlign w:val="center"/>
          </w:tcPr>
          <w:p w:rsidR="00F7368D" w:rsidRPr="004C02D5" w:rsidRDefault="00F7368D" w:rsidP="009A154C">
            <w:pPr>
              <w:pStyle w:val="Prrafodelista"/>
              <w:numPr>
                <w:ilvl w:val="0"/>
                <w:numId w:val="25"/>
              </w:numPr>
              <w:ind w:left="318" w:hanging="284"/>
              <w:jc w:val="left"/>
              <w:rPr>
                <w:rFonts w:asciiTheme="minorHAnsi" w:hAnsiTheme="minorHAnsi"/>
                <w:iCs/>
                <w:sz w:val="20"/>
                <w:szCs w:val="20"/>
              </w:rPr>
            </w:pPr>
            <w:r w:rsidRPr="004C02D5">
              <w:rPr>
                <w:rFonts w:asciiTheme="minorHAnsi" w:hAnsiTheme="minorHAnsi"/>
                <w:iCs/>
                <w:sz w:val="20"/>
                <w:szCs w:val="20"/>
              </w:rPr>
              <w:t xml:space="preserve"> Eventos</w:t>
            </w:r>
          </w:p>
        </w:tc>
        <w:tc>
          <w:tcPr>
            <w:tcW w:w="6696" w:type="dxa"/>
            <w:vAlign w:val="center"/>
          </w:tcPr>
          <w:p w:rsidR="00F7368D" w:rsidRPr="004C02D5" w:rsidRDefault="00F7368D" w:rsidP="00F7368D">
            <w:pPr>
              <w:pStyle w:val="Textoindependiente"/>
              <w:jc w:val="both"/>
              <w:rPr>
                <w:rFonts w:asciiTheme="minorHAnsi" w:hAnsiTheme="minorHAnsi"/>
                <w:lang w:val="es-ES_tradnl"/>
              </w:rPr>
            </w:pPr>
            <w:r w:rsidRPr="004C02D5">
              <w:rPr>
                <w:rFonts w:asciiTheme="minorHAnsi" w:hAnsiTheme="minorHAnsi"/>
                <w:lang w:val="es-ES_tradnl"/>
              </w:rPr>
              <w:t xml:space="preserve">Se prevé la financiación de gastos asociados a la realización de encuentros </w:t>
            </w:r>
            <w:r w:rsidR="008A542F">
              <w:rPr>
                <w:rFonts w:asciiTheme="minorHAnsi" w:hAnsiTheme="minorHAnsi"/>
                <w:lang w:val="es-ES_tradnl"/>
              </w:rPr>
              <w:t>provinci</w:t>
            </w:r>
            <w:r w:rsidRPr="004C02D5">
              <w:rPr>
                <w:rFonts w:asciiTheme="minorHAnsi" w:hAnsiTheme="minorHAnsi"/>
                <w:lang w:val="es-ES_tradnl"/>
              </w:rPr>
              <w:t>ales, a saber:</w:t>
            </w:r>
          </w:p>
          <w:p w:rsidR="00F7368D" w:rsidRPr="004C02D5" w:rsidRDefault="00F7368D" w:rsidP="007A1C00">
            <w:pPr>
              <w:pStyle w:val="Textoindependiente"/>
              <w:numPr>
                <w:ilvl w:val="0"/>
                <w:numId w:val="19"/>
              </w:numPr>
              <w:tabs>
                <w:tab w:val="clear" w:pos="720"/>
                <w:tab w:val="num" w:pos="252"/>
              </w:tabs>
              <w:suppressAutoHyphens w:val="0"/>
              <w:ind w:left="252" w:hanging="252"/>
              <w:jc w:val="both"/>
              <w:rPr>
                <w:rFonts w:asciiTheme="minorHAnsi" w:hAnsiTheme="minorHAnsi"/>
                <w:lang w:val="es-ES_tradnl"/>
              </w:rPr>
            </w:pPr>
            <w:r w:rsidRPr="004C02D5">
              <w:rPr>
                <w:rFonts w:asciiTheme="minorHAnsi" w:hAnsiTheme="minorHAnsi"/>
                <w:lang w:val="es-ES_tradnl"/>
              </w:rPr>
              <w:t xml:space="preserve">Alquiler del lugar para realizar los encuentros. </w:t>
            </w:r>
          </w:p>
          <w:p w:rsidR="00F7368D" w:rsidRPr="004C02D5" w:rsidRDefault="00F7368D" w:rsidP="007A1C00">
            <w:pPr>
              <w:pStyle w:val="Textoindependiente"/>
              <w:numPr>
                <w:ilvl w:val="0"/>
                <w:numId w:val="19"/>
              </w:numPr>
              <w:tabs>
                <w:tab w:val="clear" w:pos="720"/>
                <w:tab w:val="num" w:pos="252"/>
              </w:tabs>
              <w:suppressAutoHyphens w:val="0"/>
              <w:ind w:left="252" w:hanging="252"/>
              <w:jc w:val="both"/>
              <w:rPr>
                <w:rFonts w:asciiTheme="minorHAnsi" w:hAnsiTheme="minorHAnsi"/>
                <w:lang w:val="es-ES_tradnl"/>
              </w:rPr>
            </w:pPr>
            <w:r w:rsidRPr="004C02D5">
              <w:rPr>
                <w:rFonts w:asciiTheme="minorHAnsi" w:hAnsiTheme="minorHAnsi"/>
                <w:lang w:val="es-ES_tradnl"/>
              </w:rPr>
              <w:t xml:space="preserve">Alquiler equipamiento: (cañón, pantalla, PC, impresora, etc.) </w:t>
            </w:r>
          </w:p>
          <w:p w:rsidR="00F7368D" w:rsidRPr="004C02D5" w:rsidRDefault="00F7368D" w:rsidP="007A1C00">
            <w:pPr>
              <w:pStyle w:val="Textoindependiente"/>
              <w:numPr>
                <w:ilvl w:val="0"/>
                <w:numId w:val="19"/>
              </w:numPr>
              <w:tabs>
                <w:tab w:val="clear" w:pos="720"/>
                <w:tab w:val="num" w:pos="252"/>
              </w:tabs>
              <w:suppressAutoHyphens w:val="0"/>
              <w:ind w:left="252" w:hanging="252"/>
              <w:jc w:val="both"/>
              <w:rPr>
                <w:rFonts w:asciiTheme="minorHAnsi" w:hAnsiTheme="minorHAnsi"/>
                <w:lang w:val="es-ES_tradnl"/>
              </w:rPr>
            </w:pPr>
            <w:r w:rsidRPr="004C02D5">
              <w:rPr>
                <w:rFonts w:asciiTheme="minorHAnsi" w:hAnsiTheme="minorHAnsi"/>
                <w:lang w:val="es-ES_tradnl"/>
              </w:rPr>
              <w:t>Alquiler mobiliario específico necesario para los eventos.</w:t>
            </w:r>
          </w:p>
          <w:p w:rsidR="00F7368D" w:rsidRPr="004C02D5" w:rsidRDefault="00F7368D" w:rsidP="007A1C00">
            <w:pPr>
              <w:pStyle w:val="Textoindependiente"/>
              <w:numPr>
                <w:ilvl w:val="0"/>
                <w:numId w:val="19"/>
              </w:numPr>
              <w:tabs>
                <w:tab w:val="clear" w:pos="720"/>
                <w:tab w:val="num" w:pos="252"/>
              </w:tabs>
              <w:suppressAutoHyphens w:val="0"/>
              <w:ind w:left="252" w:hanging="252"/>
              <w:jc w:val="both"/>
              <w:rPr>
                <w:rFonts w:asciiTheme="minorHAnsi" w:hAnsiTheme="minorHAnsi"/>
                <w:lang w:val="es-ES_tradnl"/>
              </w:rPr>
            </w:pPr>
            <w:r w:rsidRPr="004C02D5">
              <w:rPr>
                <w:rFonts w:asciiTheme="minorHAnsi" w:hAnsiTheme="minorHAnsi"/>
                <w:lang w:val="es-ES_tradnl"/>
              </w:rPr>
              <w:t>Catering.</w:t>
            </w:r>
          </w:p>
          <w:p w:rsidR="00F7368D" w:rsidRPr="004C02D5" w:rsidRDefault="00F7368D" w:rsidP="007A1C00">
            <w:pPr>
              <w:pStyle w:val="Textoindependiente"/>
              <w:numPr>
                <w:ilvl w:val="0"/>
                <w:numId w:val="19"/>
              </w:numPr>
              <w:tabs>
                <w:tab w:val="clear" w:pos="720"/>
                <w:tab w:val="num" w:pos="252"/>
              </w:tabs>
              <w:suppressAutoHyphens w:val="0"/>
              <w:ind w:left="252" w:hanging="252"/>
              <w:jc w:val="both"/>
              <w:rPr>
                <w:rFonts w:asciiTheme="minorHAnsi" w:hAnsiTheme="minorHAnsi"/>
                <w:lang w:val="es-ES_tradnl"/>
              </w:rPr>
            </w:pPr>
            <w:r w:rsidRPr="004C02D5">
              <w:rPr>
                <w:rFonts w:asciiTheme="minorHAnsi" w:hAnsiTheme="minorHAnsi"/>
                <w:lang w:val="es-ES_tradnl"/>
              </w:rPr>
              <w:t>Gastos operativos asociados a eventos.</w:t>
            </w:r>
          </w:p>
          <w:p w:rsidR="00F7368D" w:rsidRPr="004C02D5" w:rsidRDefault="008A542F" w:rsidP="007A1C00">
            <w:pPr>
              <w:pStyle w:val="Textoindependiente"/>
              <w:numPr>
                <w:ilvl w:val="0"/>
                <w:numId w:val="19"/>
              </w:numPr>
              <w:tabs>
                <w:tab w:val="clear" w:pos="720"/>
                <w:tab w:val="num" w:pos="252"/>
              </w:tabs>
              <w:suppressAutoHyphens w:val="0"/>
              <w:ind w:left="252" w:hanging="252"/>
              <w:jc w:val="both"/>
              <w:rPr>
                <w:rFonts w:asciiTheme="minorHAnsi" w:hAnsiTheme="minorHAnsi"/>
                <w:lang w:val="es-ES_tradnl"/>
              </w:rPr>
            </w:pPr>
            <w:r>
              <w:rPr>
                <w:rFonts w:asciiTheme="minorHAnsi" w:hAnsiTheme="minorHAnsi"/>
                <w:lang w:val="es-ES_tradnl"/>
              </w:rPr>
              <w:t>S</w:t>
            </w:r>
            <w:r w:rsidR="00F7368D" w:rsidRPr="004C02D5">
              <w:rPr>
                <w:rFonts w:asciiTheme="minorHAnsi" w:hAnsiTheme="minorHAnsi"/>
              </w:rPr>
              <w:t>e podrán contratar también: h</w:t>
            </w:r>
            <w:r w:rsidR="00F7368D" w:rsidRPr="004C02D5">
              <w:rPr>
                <w:rFonts w:asciiTheme="minorHAnsi" w:hAnsiTheme="minorHAnsi"/>
                <w:snapToGrid w:val="0"/>
                <w:lang w:val="es-ES_tradnl"/>
              </w:rPr>
              <w:t>oteles, residencias y alojamientos con pensión completa</w:t>
            </w:r>
            <w:r w:rsidR="00167F89">
              <w:rPr>
                <w:rFonts w:asciiTheme="minorHAnsi" w:hAnsiTheme="minorHAnsi"/>
                <w:snapToGrid w:val="0"/>
                <w:lang w:val="es-ES_tradnl"/>
              </w:rPr>
              <w:t>, en casos que cuenten con la no objeción previa del Banco.</w:t>
            </w:r>
          </w:p>
        </w:tc>
      </w:tr>
      <w:tr w:rsidR="00F7368D" w:rsidRPr="004C02D5" w:rsidTr="00F7368D">
        <w:tc>
          <w:tcPr>
            <w:tcW w:w="2235" w:type="dxa"/>
            <w:vAlign w:val="center"/>
          </w:tcPr>
          <w:p w:rsidR="00F7368D" w:rsidRPr="004C02D5" w:rsidRDefault="00F7368D" w:rsidP="009A154C">
            <w:pPr>
              <w:pStyle w:val="Prrafodelista"/>
              <w:numPr>
                <w:ilvl w:val="0"/>
                <w:numId w:val="25"/>
              </w:numPr>
              <w:ind w:left="318" w:hanging="284"/>
              <w:jc w:val="left"/>
              <w:rPr>
                <w:rFonts w:asciiTheme="minorHAnsi" w:hAnsiTheme="minorHAnsi"/>
              </w:rPr>
            </w:pPr>
            <w:r w:rsidRPr="004C02D5">
              <w:rPr>
                <w:rFonts w:asciiTheme="minorHAnsi" w:hAnsiTheme="minorHAnsi"/>
                <w:sz w:val="20"/>
                <w:szCs w:val="20"/>
              </w:rPr>
              <w:t>Producción de materiales de trabajo</w:t>
            </w:r>
          </w:p>
        </w:tc>
        <w:tc>
          <w:tcPr>
            <w:tcW w:w="6696" w:type="dxa"/>
            <w:vAlign w:val="center"/>
          </w:tcPr>
          <w:p w:rsidR="00F7368D" w:rsidRPr="004C02D5" w:rsidRDefault="00F7368D" w:rsidP="00F7368D">
            <w:pPr>
              <w:pStyle w:val="Textoindependiente"/>
              <w:suppressAutoHyphens w:val="0"/>
              <w:ind w:left="91"/>
              <w:jc w:val="both"/>
              <w:rPr>
                <w:rFonts w:asciiTheme="minorHAnsi" w:hAnsiTheme="minorHAnsi"/>
                <w:lang w:val="es-ES_tradnl"/>
              </w:rPr>
            </w:pPr>
            <w:r w:rsidRPr="004C02D5">
              <w:rPr>
                <w:rFonts w:asciiTheme="minorHAnsi" w:hAnsiTheme="minorHAnsi"/>
                <w:lang w:val="es-ES_tradnl"/>
              </w:rPr>
              <w:t>Producción, edición, multicopiado y/o diseño de materiales de trabajo necesarios para la ejecución de las diferentes líneas.</w:t>
            </w:r>
          </w:p>
        </w:tc>
      </w:tr>
      <w:tr w:rsidR="00F7368D" w:rsidRPr="004C02D5" w:rsidTr="00F7368D">
        <w:tblPrEx>
          <w:tblLook w:val="00A0"/>
        </w:tblPrEx>
        <w:tc>
          <w:tcPr>
            <w:tcW w:w="2235" w:type="dxa"/>
            <w:vAlign w:val="center"/>
          </w:tcPr>
          <w:p w:rsidR="00F7368D" w:rsidRPr="004C02D5" w:rsidRDefault="00F7368D" w:rsidP="009A154C">
            <w:pPr>
              <w:pStyle w:val="Prrafodelista"/>
              <w:numPr>
                <w:ilvl w:val="0"/>
                <w:numId w:val="25"/>
              </w:numPr>
              <w:ind w:left="318" w:hanging="284"/>
              <w:jc w:val="left"/>
              <w:rPr>
                <w:rFonts w:asciiTheme="minorHAnsi" w:hAnsiTheme="minorHAnsi"/>
                <w:iCs/>
                <w:sz w:val="20"/>
                <w:szCs w:val="20"/>
              </w:rPr>
            </w:pPr>
            <w:r w:rsidRPr="004C02D5">
              <w:rPr>
                <w:rFonts w:asciiTheme="minorHAnsi" w:hAnsiTheme="minorHAnsi"/>
                <w:iCs/>
                <w:sz w:val="20"/>
                <w:szCs w:val="20"/>
              </w:rPr>
              <w:t xml:space="preserve"> Adquisición de equipamiento</w:t>
            </w:r>
          </w:p>
        </w:tc>
        <w:tc>
          <w:tcPr>
            <w:tcW w:w="6696" w:type="dxa"/>
            <w:vAlign w:val="center"/>
          </w:tcPr>
          <w:p w:rsidR="00F7368D" w:rsidRPr="004C02D5" w:rsidRDefault="00F7368D" w:rsidP="007A1C00">
            <w:pPr>
              <w:pStyle w:val="Textoindependiente"/>
              <w:numPr>
                <w:ilvl w:val="0"/>
                <w:numId w:val="19"/>
              </w:numPr>
              <w:tabs>
                <w:tab w:val="clear" w:pos="720"/>
                <w:tab w:val="num" w:pos="252"/>
              </w:tabs>
              <w:suppressAutoHyphens w:val="0"/>
              <w:ind w:left="252" w:hanging="252"/>
              <w:jc w:val="both"/>
              <w:rPr>
                <w:rFonts w:asciiTheme="minorHAnsi" w:hAnsiTheme="minorHAnsi"/>
                <w:lang w:val="es-ES_tradnl"/>
              </w:rPr>
            </w:pPr>
            <w:r w:rsidRPr="004C02D5">
              <w:rPr>
                <w:rFonts w:asciiTheme="minorHAnsi" w:hAnsiTheme="minorHAnsi"/>
                <w:lang w:val="es-ES_tradnl"/>
              </w:rPr>
              <w:t xml:space="preserve">Se prevé la adquisición de equipamiento informático y multimedial para el fortalecimiento de los equipos centrales, tales como: </w:t>
            </w:r>
            <w:r w:rsidR="00FF0343">
              <w:rPr>
                <w:rFonts w:asciiTheme="minorHAnsi" w:hAnsiTheme="minorHAnsi"/>
                <w:lang w:val="es-ES_tradnl"/>
              </w:rPr>
              <w:t>c</w:t>
            </w:r>
            <w:r w:rsidRPr="004C02D5">
              <w:rPr>
                <w:rFonts w:asciiTheme="minorHAnsi" w:hAnsiTheme="minorHAnsi"/>
                <w:lang w:val="es-ES_tradnl"/>
              </w:rPr>
              <w:t xml:space="preserve">omputadoras </w:t>
            </w:r>
            <w:r w:rsidR="00FF0343">
              <w:rPr>
                <w:rFonts w:asciiTheme="minorHAnsi" w:hAnsiTheme="minorHAnsi"/>
                <w:lang w:val="es-ES_tradnl"/>
              </w:rPr>
              <w:t>p</w:t>
            </w:r>
            <w:r w:rsidRPr="004C02D5">
              <w:rPr>
                <w:rFonts w:asciiTheme="minorHAnsi" w:hAnsiTheme="minorHAnsi"/>
                <w:lang w:val="es-ES_tradnl"/>
              </w:rPr>
              <w:t xml:space="preserve">ersonales, </w:t>
            </w:r>
            <w:r w:rsidR="00FF0343">
              <w:rPr>
                <w:rFonts w:asciiTheme="minorHAnsi" w:hAnsiTheme="minorHAnsi"/>
                <w:lang w:val="es-ES_tradnl"/>
              </w:rPr>
              <w:t>impresoras, f</w:t>
            </w:r>
            <w:r w:rsidRPr="004C02D5">
              <w:rPr>
                <w:rFonts w:asciiTheme="minorHAnsi" w:hAnsiTheme="minorHAnsi"/>
                <w:lang w:val="es-ES_tradnl"/>
              </w:rPr>
              <w:t xml:space="preserve">ax, </w:t>
            </w:r>
            <w:r w:rsidR="00FF0343">
              <w:rPr>
                <w:rFonts w:asciiTheme="minorHAnsi" w:hAnsiTheme="minorHAnsi"/>
                <w:lang w:val="es-ES_tradnl"/>
              </w:rPr>
              <w:t>e</w:t>
            </w:r>
            <w:r w:rsidRPr="004C02D5">
              <w:rPr>
                <w:rFonts w:asciiTheme="minorHAnsi" w:hAnsiTheme="minorHAnsi"/>
                <w:lang w:val="es-ES_tradnl"/>
              </w:rPr>
              <w:t xml:space="preserve">scáners, </w:t>
            </w:r>
            <w:r w:rsidR="00FF0343">
              <w:rPr>
                <w:rFonts w:asciiTheme="minorHAnsi" w:hAnsiTheme="minorHAnsi"/>
                <w:lang w:val="es-ES_tradnl"/>
              </w:rPr>
              <w:t>p</w:t>
            </w:r>
            <w:r w:rsidRPr="004C02D5">
              <w:rPr>
                <w:rFonts w:asciiTheme="minorHAnsi" w:hAnsiTheme="minorHAnsi"/>
                <w:lang w:val="es-ES_tradnl"/>
              </w:rPr>
              <w:t xml:space="preserve">royectores, </w:t>
            </w:r>
            <w:r w:rsidR="00FF0343">
              <w:rPr>
                <w:rFonts w:asciiTheme="minorHAnsi" w:hAnsiTheme="minorHAnsi"/>
                <w:lang w:val="es-ES_tradnl"/>
              </w:rPr>
              <w:t>c</w:t>
            </w:r>
            <w:r w:rsidRPr="004C02D5">
              <w:rPr>
                <w:rFonts w:asciiTheme="minorHAnsi" w:hAnsiTheme="minorHAnsi"/>
                <w:lang w:val="es-ES_tradnl"/>
              </w:rPr>
              <w:t>añones, etc.</w:t>
            </w:r>
          </w:p>
          <w:p w:rsidR="00F7368D" w:rsidRPr="004C02D5" w:rsidRDefault="00F7368D" w:rsidP="007A1C00">
            <w:pPr>
              <w:pStyle w:val="Textoindependiente"/>
              <w:numPr>
                <w:ilvl w:val="0"/>
                <w:numId w:val="19"/>
              </w:numPr>
              <w:tabs>
                <w:tab w:val="clear" w:pos="720"/>
                <w:tab w:val="num" w:pos="252"/>
              </w:tabs>
              <w:suppressAutoHyphens w:val="0"/>
              <w:ind w:left="252" w:hanging="252"/>
              <w:jc w:val="both"/>
              <w:rPr>
                <w:rFonts w:asciiTheme="minorHAnsi" w:hAnsiTheme="minorHAnsi"/>
                <w:lang w:val="es-ES_tradnl"/>
              </w:rPr>
            </w:pPr>
            <w:r w:rsidRPr="004C02D5">
              <w:rPr>
                <w:rFonts w:asciiTheme="minorHAnsi" w:hAnsiTheme="minorHAnsi"/>
                <w:lang w:val="es-ES_tradnl"/>
              </w:rPr>
              <w:t>Se prevé la adquisición de equipamiento mobiliario.</w:t>
            </w:r>
          </w:p>
          <w:p w:rsidR="00F7368D" w:rsidRPr="004C02D5" w:rsidRDefault="00F7368D" w:rsidP="007A1C00">
            <w:pPr>
              <w:pStyle w:val="Textoindependiente"/>
              <w:numPr>
                <w:ilvl w:val="0"/>
                <w:numId w:val="19"/>
              </w:numPr>
              <w:tabs>
                <w:tab w:val="clear" w:pos="720"/>
                <w:tab w:val="num" w:pos="252"/>
                <w:tab w:val="num" w:pos="375"/>
              </w:tabs>
              <w:suppressAutoHyphens w:val="0"/>
              <w:ind w:left="252" w:hanging="252"/>
              <w:jc w:val="both"/>
              <w:rPr>
                <w:rFonts w:asciiTheme="minorHAnsi" w:hAnsiTheme="minorHAnsi"/>
                <w:lang w:val="es-ES_tradnl"/>
              </w:rPr>
            </w:pPr>
            <w:r w:rsidRPr="004C02D5">
              <w:rPr>
                <w:rFonts w:asciiTheme="minorHAnsi" w:hAnsiTheme="minorHAnsi"/>
                <w:lang w:val="es-ES_tradnl"/>
              </w:rPr>
              <w:t>Se prevé la adquisición de equipamiento de impresión para el fortalecimiento de la DGI, tales como: Plotter, escáner para planos.</w:t>
            </w:r>
          </w:p>
        </w:tc>
      </w:tr>
      <w:tr w:rsidR="00A4469C" w:rsidRPr="004C02D5" w:rsidTr="00AE4E3B">
        <w:tblPrEx>
          <w:tblLook w:val="00A0"/>
        </w:tblPrEx>
        <w:trPr>
          <w:trHeight w:val="756"/>
        </w:trPr>
        <w:tc>
          <w:tcPr>
            <w:tcW w:w="2235" w:type="dxa"/>
            <w:vAlign w:val="center"/>
          </w:tcPr>
          <w:p w:rsidR="00A4469C" w:rsidRPr="00E577BB" w:rsidRDefault="00AC513C" w:rsidP="009A154C">
            <w:pPr>
              <w:pStyle w:val="Prrafodelista"/>
              <w:numPr>
                <w:ilvl w:val="0"/>
                <w:numId w:val="25"/>
              </w:numPr>
              <w:ind w:left="318" w:hanging="284"/>
              <w:jc w:val="left"/>
              <w:rPr>
                <w:rFonts w:asciiTheme="minorHAnsi" w:hAnsiTheme="minorHAnsi"/>
                <w:iCs/>
                <w:sz w:val="20"/>
                <w:szCs w:val="20"/>
              </w:rPr>
            </w:pPr>
            <w:r w:rsidRPr="00AC513C">
              <w:rPr>
                <w:rFonts w:asciiTheme="minorHAnsi" w:hAnsiTheme="minorHAnsi"/>
                <w:sz w:val="20"/>
                <w:szCs w:val="20"/>
              </w:rPr>
              <w:t>Equipamiento Pedagógico</w:t>
            </w:r>
          </w:p>
        </w:tc>
        <w:tc>
          <w:tcPr>
            <w:tcW w:w="6696" w:type="dxa"/>
            <w:tcBorders>
              <w:bottom w:val="single" w:sz="4" w:space="0" w:color="auto"/>
            </w:tcBorders>
            <w:vAlign w:val="center"/>
          </w:tcPr>
          <w:p w:rsidR="00A4469C" w:rsidRPr="004C02D5" w:rsidRDefault="00AE4E3B" w:rsidP="00487521">
            <w:pPr>
              <w:pStyle w:val="Textoindependiente"/>
              <w:suppressAutoHyphens w:val="0"/>
              <w:jc w:val="both"/>
              <w:rPr>
                <w:rFonts w:asciiTheme="minorHAnsi" w:hAnsiTheme="minorHAnsi"/>
                <w:lang w:val="es-ES_tradnl"/>
              </w:rPr>
            </w:pPr>
            <w:r w:rsidRPr="004C02D5">
              <w:rPr>
                <w:rFonts w:asciiTheme="minorHAnsi" w:hAnsiTheme="minorHAnsi"/>
                <w:lang w:val="es-ES_tradnl"/>
              </w:rPr>
              <w:t xml:space="preserve">Se prevé la adquisición de </w:t>
            </w:r>
            <w:r w:rsidRPr="004C02D5">
              <w:rPr>
                <w:rFonts w:asciiTheme="minorHAnsi" w:hAnsiTheme="minorHAnsi"/>
                <w:lang w:val="es-AR"/>
              </w:rPr>
              <w:t>ludoteca</w:t>
            </w:r>
            <w:r>
              <w:rPr>
                <w:rFonts w:asciiTheme="minorHAnsi" w:hAnsiTheme="minorHAnsi"/>
                <w:lang w:val="es-AR"/>
              </w:rPr>
              <w:t>s</w:t>
            </w:r>
            <w:r w:rsidRPr="004C02D5">
              <w:rPr>
                <w:rFonts w:asciiTheme="minorHAnsi" w:hAnsiTheme="minorHAnsi"/>
                <w:lang w:val="es-AR"/>
              </w:rPr>
              <w:t xml:space="preserve">, libros, instrumentos musicales, kit de Ciencias, </w:t>
            </w:r>
            <w:r w:rsidR="00167F89">
              <w:rPr>
                <w:rFonts w:asciiTheme="minorHAnsi" w:hAnsiTheme="minorHAnsi"/>
                <w:lang w:val="es-AR"/>
              </w:rPr>
              <w:t>notebooks, laptos</w:t>
            </w:r>
            <w:r w:rsidR="0023697B">
              <w:rPr>
                <w:rFonts w:asciiTheme="minorHAnsi" w:hAnsiTheme="minorHAnsi"/>
                <w:lang w:val="es-AR"/>
              </w:rPr>
              <w:t xml:space="preserve">, </w:t>
            </w:r>
            <w:r w:rsidR="00700FC4" w:rsidRPr="003B562D">
              <w:rPr>
                <w:rFonts w:asciiTheme="minorHAnsi" w:hAnsiTheme="minorHAnsi"/>
                <w:lang w:val="es-AR"/>
              </w:rPr>
              <w:t>otro</w:t>
            </w:r>
            <w:r w:rsidR="003B562D">
              <w:rPr>
                <w:rFonts w:asciiTheme="minorHAnsi" w:hAnsiTheme="minorHAnsi"/>
                <w:lang w:val="es-AR"/>
              </w:rPr>
              <w:t>s</w:t>
            </w:r>
            <w:r w:rsidR="00700FC4" w:rsidRPr="003B562D">
              <w:rPr>
                <w:rFonts w:asciiTheme="minorHAnsi" w:hAnsiTheme="minorHAnsi"/>
                <w:lang w:val="es-AR"/>
              </w:rPr>
              <w:t xml:space="preserve"> equipamiento</w:t>
            </w:r>
            <w:r w:rsidR="003B562D">
              <w:rPr>
                <w:rFonts w:asciiTheme="minorHAnsi" w:hAnsiTheme="minorHAnsi"/>
                <w:lang w:val="es-AR"/>
              </w:rPr>
              <w:t>s</w:t>
            </w:r>
            <w:r w:rsidR="00700FC4" w:rsidRPr="003B562D">
              <w:rPr>
                <w:rFonts w:asciiTheme="minorHAnsi" w:hAnsiTheme="minorHAnsi"/>
                <w:lang w:val="es-AR"/>
              </w:rPr>
              <w:t xml:space="preserve"> tecnológico</w:t>
            </w:r>
            <w:r w:rsidR="003B562D">
              <w:rPr>
                <w:rFonts w:asciiTheme="minorHAnsi" w:hAnsiTheme="minorHAnsi"/>
                <w:lang w:val="es-AR"/>
              </w:rPr>
              <w:t>s</w:t>
            </w:r>
            <w:r w:rsidR="00DA2ACC">
              <w:rPr>
                <w:rFonts w:asciiTheme="minorHAnsi" w:hAnsiTheme="minorHAnsi"/>
                <w:lang w:val="es-AR"/>
              </w:rPr>
              <w:t xml:space="preserve"> </w:t>
            </w:r>
            <w:r w:rsidRPr="004C02D5">
              <w:rPr>
                <w:rFonts w:asciiTheme="minorHAnsi" w:hAnsiTheme="minorHAnsi"/>
                <w:lang w:val="es-AR"/>
              </w:rPr>
              <w:t>y conectividad</w:t>
            </w:r>
            <w:r>
              <w:rPr>
                <w:rFonts w:asciiTheme="minorHAnsi" w:hAnsiTheme="minorHAnsi"/>
                <w:lang w:val="es-AR"/>
              </w:rPr>
              <w:t>, para los establecimientos de nivel inicial.</w:t>
            </w:r>
          </w:p>
        </w:tc>
      </w:tr>
      <w:tr w:rsidR="00495F86" w:rsidRPr="004C02D5" w:rsidTr="00495F86">
        <w:tblPrEx>
          <w:tblLook w:val="00A0"/>
        </w:tblPrEx>
        <w:trPr>
          <w:trHeight w:val="568"/>
        </w:trPr>
        <w:tc>
          <w:tcPr>
            <w:tcW w:w="2235" w:type="dxa"/>
            <w:vAlign w:val="center"/>
          </w:tcPr>
          <w:p w:rsidR="00495F86" w:rsidRPr="004C02D5" w:rsidRDefault="00495F86" w:rsidP="009A154C">
            <w:pPr>
              <w:pStyle w:val="Prrafodelista"/>
              <w:numPr>
                <w:ilvl w:val="0"/>
                <w:numId w:val="25"/>
              </w:numPr>
              <w:ind w:left="318" w:hanging="284"/>
              <w:jc w:val="left"/>
              <w:rPr>
                <w:rFonts w:asciiTheme="minorHAnsi" w:hAnsiTheme="minorHAnsi"/>
                <w:iCs/>
                <w:sz w:val="20"/>
                <w:szCs w:val="20"/>
              </w:rPr>
            </w:pPr>
            <w:r w:rsidRPr="004C02D5">
              <w:rPr>
                <w:rFonts w:asciiTheme="minorHAnsi" w:hAnsiTheme="minorHAnsi"/>
                <w:iCs/>
                <w:sz w:val="20"/>
                <w:szCs w:val="20"/>
              </w:rPr>
              <w:lastRenderedPageBreak/>
              <w:t>Servicios de</w:t>
            </w:r>
            <w:r>
              <w:rPr>
                <w:rFonts w:asciiTheme="minorHAnsi" w:hAnsiTheme="minorHAnsi"/>
                <w:iCs/>
                <w:sz w:val="20"/>
                <w:szCs w:val="20"/>
              </w:rPr>
              <w:t xml:space="preserve"> No</w:t>
            </w:r>
            <w:r w:rsidRPr="004C02D5">
              <w:rPr>
                <w:rFonts w:asciiTheme="minorHAnsi" w:hAnsiTheme="minorHAnsi"/>
                <w:iCs/>
                <w:sz w:val="20"/>
                <w:szCs w:val="20"/>
              </w:rPr>
              <w:t xml:space="preserve"> Consultoría</w:t>
            </w:r>
          </w:p>
        </w:tc>
        <w:tc>
          <w:tcPr>
            <w:tcW w:w="6696" w:type="dxa"/>
            <w:tcBorders>
              <w:bottom w:val="single" w:sz="4" w:space="0" w:color="auto"/>
            </w:tcBorders>
            <w:vAlign w:val="center"/>
          </w:tcPr>
          <w:p w:rsidR="005D3976" w:rsidRDefault="00495F86" w:rsidP="00487521">
            <w:pPr>
              <w:pStyle w:val="Textoindependiente"/>
              <w:suppressAutoHyphens w:val="0"/>
              <w:jc w:val="both"/>
              <w:rPr>
                <w:rFonts w:asciiTheme="minorHAnsi" w:hAnsiTheme="minorHAnsi"/>
                <w:lang w:val="es-ES_tradnl"/>
              </w:rPr>
            </w:pPr>
            <w:r>
              <w:rPr>
                <w:rFonts w:asciiTheme="minorHAnsi" w:hAnsiTheme="minorHAnsi"/>
                <w:lang w:val="es-ES_tradnl"/>
              </w:rPr>
              <w:t xml:space="preserve">Se prevé la </w:t>
            </w:r>
            <w:r w:rsidR="00E53A5D">
              <w:rPr>
                <w:rFonts w:asciiTheme="minorHAnsi" w:hAnsiTheme="minorHAnsi"/>
                <w:lang w:val="es-ES_tradnl"/>
              </w:rPr>
              <w:t>c</w:t>
            </w:r>
            <w:r>
              <w:rPr>
                <w:rFonts w:asciiTheme="minorHAnsi" w:hAnsiTheme="minorHAnsi"/>
                <w:lang w:val="es-ES_tradnl"/>
              </w:rPr>
              <w:t xml:space="preserve">ontratación de servicios de </w:t>
            </w:r>
            <w:r w:rsidR="00E53A5D">
              <w:rPr>
                <w:rFonts w:asciiTheme="minorHAnsi" w:hAnsiTheme="minorHAnsi"/>
                <w:lang w:val="es-ES_tradnl"/>
              </w:rPr>
              <w:t>c</w:t>
            </w:r>
            <w:r>
              <w:rPr>
                <w:rFonts w:asciiTheme="minorHAnsi" w:hAnsiTheme="minorHAnsi"/>
                <w:lang w:val="es-ES_tradnl"/>
              </w:rPr>
              <w:t xml:space="preserve">onsolidación y </w:t>
            </w:r>
            <w:r w:rsidR="00E53A5D">
              <w:rPr>
                <w:rFonts w:asciiTheme="minorHAnsi" w:hAnsiTheme="minorHAnsi"/>
                <w:lang w:val="es-ES_tradnl"/>
              </w:rPr>
              <w:t>d</w:t>
            </w:r>
            <w:r>
              <w:rPr>
                <w:rFonts w:asciiTheme="minorHAnsi" w:hAnsiTheme="minorHAnsi"/>
                <w:lang w:val="es-ES_tradnl"/>
              </w:rPr>
              <w:t xml:space="preserve">istribución de materiales, impresos y/o equipamientos necesarios </w:t>
            </w:r>
            <w:r>
              <w:rPr>
                <w:rFonts w:asciiTheme="minorHAnsi" w:hAnsiTheme="minorHAnsi"/>
                <w:lang w:val="es-AR"/>
              </w:rPr>
              <w:t xml:space="preserve">para </w:t>
            </w:r>
            <w:r w:rsidR="00E53A5D">
              <w:rPr>
                <w:rFonts w:asciiTheme="minorHAnsi" w:hAnsiTheme="minorHAnsi"/>
                <w:lang w:val="es-AR"/>
              </w:rPr>
              <w:t xml:space="preserve">dotar a </w:t>
            </w:r>
            <w:r>
              <w:rPr>
                <w:rFonts w:asciiTheme="minorHAnsi" w:hAnsiTheme="minorHAnsi"/>
                <w:lang w:val="es-AR"/>
              </w:rPr>
              <w:t>los establecimientos de nivel inicial</w:t>
            </w:r>
            <w:r>
              <w:rPr>
                <w:rFonts w:asciiTheme="minorHAnsi" w:hAnsiTheme="minorHAnsi"/>
                <w:lang w:val="es-ES_tradnl"/>
              </w:rPr>
              <w:t>.</w:t>
            </w:r>
          </w:p>
        </w:tc>
      </w:tr>
      <w:tr w:rsidR="00F7368D" w:rsidRPr="004C02D5" w:rsidTr="00F7368D">
        <w:tblPrEx>
          <w:tblLook w:val="00A0"/>
        </w:tblPrEx>
        <w:trPr>
          <w:trHeight w:val="1592"/>
        </w:trPr>
        <w:tc>
          <w:tcPr>
            <w:tcW w:w="2235" w:type="dxa"/>
            <w:vAlign w:val="center"/>
          </w:tcPr>
          <w:p w:rsidR="00F7368D" w:rsidRPr="004C02D5" w:rsidRDefault="00F7368D" w:rsidP="009A154C">
            <w:pPr>
              <w:pStyle w:val="Prrafodelista"/>
              <w:numPr>
                <w:ilvl w:val="0"/>
                <w:numId w:val="25"/>
              </w:numPr>
              <w:ind w:left="318" w:hanging="284"/>
              <w:jc w:val="left"/>
              <w:rPr>
                <w:rFonts w:asciiTheme="minorHAnsi" w:hAnsiTheme="minorHAnsi"/>
                <w:iCs/>
                <w:sz w:val="20"/>
                <w:szCs w:val="20"/>
              </w:rPr>
            </w:pPr>
            <w:r w:rsidRPr="004C02D5">
              <w:rPr>
                <w:rFonts w:asciiTheme="minorHAnsi" w:hAnsiTheme="minorHAnsi"/>
                <w:iCs/>
                <w:sz w:val="20"/>
                <w:szCs w:val="20"/>
              </w:rPr>
              <w:t xml:space="preserve"> Servicios de Consultoría</w:t>
            </w:r>
          </w:p>
        </w:tc>
        <w:tc>
          <w:tcPr>
            <w:tcW w:w="6696" w:type="dxa"/>
            <w:tcBorders>
              <w:bottom w:val="single" w:sz="4" w:space="0" w:color="auto"/>
            </w:tcBorders>
            <w:vAlign w:val="center"/>
          </w:tcPr>
          <w:p w:rsidR="00F7368D" w:rsidRPr="004C02D5" w:rsidRDefault="00F7368D" w:rsidP="007A1C00">
            <w:pPr>
              <w:pStyle w:val="Textoindependiente"/>
              <w:numPr>
                <w:ilvl w:val="0"/>
                <w:numId w:val="19"/>
              </w:numPr>
              <w:tabs>
                <w:tab w:val="clear" w:pos="720"/>
                <w:tab w:val="num" w:pos="252"/>
              </w:tabs>
              <w:suppressAutoHyphens w:val="0"/>
              <w:ind w:left="252" w:hanging="252"/>
              <w:jc w:val="both"/>
              <w:rPr>
                <w:rFonts w:asciiTheme="minorHAnsi" w:hAnsiTheme="minorHAnsi"/>
                <w:lang w:val="es-ES_tradnl"/>
              </w:rPr>
            </w:pPr>
            <w:r w:rsidRPr="004C02D5">
              <w:rPr>
                <w:rFonts w:asciiTheme="minorHAnsi" w:hAnsiTheme="minorHAnsi"/>
                <w:lang w:val="es-ES_tradnl"/>
              </w:rPr>
              <w:t xml:space="preserve">Se prevé la contratación de firmas consultoras para la evaluación del </w:t>
            </w:r>
            <w:r w:rsidR="00631AFC">
              <w:rPr>
                <w:rFonts w:asciiTheme="minorHAnsi" w:hAnsiTheme="minorHAnsi"/>
                <w:lang w:val="es-ES_tradnl"/>
              </w:rPr>
              <w:t>Programa</w:t>
            </w:r>
            <w:r w:rsidRPr="004C02D5">
              <w:rPr>
                <w:rFonts w:asciiTheme="minorHAnsi" w:hAnsiTheme="minorHAnsi"/>
                <w:lang w:val="es-ES_tradnl"/>
              </w:rPr>
              <w:t>.</w:t>
            </w:r>
          </w:p>
          <w:p w:rsidR="00F7368D" w:rsidRPr="004C02D5" w:rsidRDefault="00F7368D" w:rsidP="007A1C00">
            <w:pPr>
              <w:pStyle w:val="Textoindependiente"/>
              <w:numPr>
                <w:ilvl w:val="0"/>
                <w:numId w:val="19"/>
              </w:numPr>
              <w:tabs>
                <w:tab w:val="clear" w:pos="720"/>
                <w:tab w:val="num" w:pos="252"/>
              </w:tabs>
              <w:suppressAutoHyphens w:val="0"/>
              <w:ind w:left="252" w:hanging="252"/>
              <w:jc w:val="both"/>
              <w:rPr>
                <w:rFonts w:asciiTheme="minorHAnsi" w:hAnsiTheme="minorHAnsi"/>
                <w:lang w:val="es-ES_tradnl"/>
              </w:rPr>
            </w:pPr>
            <w:r w:rsidRPr="004C02D5">
              <w:rPr>
                <w:rFonts w:asciiTheme="minorHAnsi" w:hAnsiTheme="minorHAnsi"/>
                <w:lang w:val="es-ES_tradnl"/>
              </w:rPr>
              <w:t>Se prevé la contratación de una firma consultora, elegible par</w:t>
            </w:r>
            <w:r w:rsidR="00FF0343">
              <w:rPr>
                <w:rFonts w:asciiTheme="minorHAnsi" w:hAnsiTheme="minorHAnsi"/>
                <w:lang w:val="es-ES_tradnl"/>
              </w:rPr>
              <w:t xml:space="preserve">a el Banco, para la </w:t>
            </w:r>
            <w:r w:rsidRPr="004C02D5">
              <w:rPr>
                <w:rFonts w:asciiTheme="minorHAnsi" w:hAnsiTheme="minorHAnsi"/>
                <w:lang w:val="es-ES_tradnl"/>
              </w:rPr>
              <w:t xml:space="preserve">Auditoría Externa del </w:t>
            </w:r>
            <w:r w:rsidR="00631AFC">
              <w:rPr>
                <w:rFonts w:asciiTheme="minorHAnsi" w:hAnsiTheme="minorHAnsi"/>
                <w:lang w:val="es-ES_tradnl"/>
              </w:rPr>
              <w:t>Programa</w:t>
            </w:r>
            <w:r w:rsidRPr="004C02D5">
              <w:rPr>
                <w:rFonts w:asciiTheme="minorHAnsi" w:hAnsiTheme="minorHAnsi"/>
                <w:lang w:val="es-ES_tradnl"/>
              </w:rPr>
              <w:t>.</w:t>
            </w:r>
            <w:r w:rsidR="00FF0343">
              <w:rPr>
                <w:rFonts w:asciiTheme="minorHAnsi" w:hAnsiTheme="minorHAnsi"/>
                <w:lang w:val="es-ES_tradnl"/>
              </w:rPr>
              <w:t xml:space="preserve"> La contratación se hará coordinadamente con el MDS. Los TDR incluirán los productos a presentar y el cronograma de plazos a cumplir en un todo de acuerdo con lo establecido en el Contrato de Préstamo.</w:t>
            </w:r>
          </w:p>
          <w:p w:rsidR="00F7368D" w:rsidRPr="004C02D5" w:rsidRDefault="00F7368D" w:rsidP="007A1C00">
            <w:pPr>
              <w:pStyle w:val="Textoindependiente"/>
              <w:numPr>
                <w:ilvl w:val="0"/>
                <w:numId w:val="19"/>
              </w:numPr>
              <w:tabs>
                <w:tab w:val="clear" w:pos="720"/>
                <w:tab w:val="num" w:pos="252"/>
              </w:tabs>
              <w:suppressAutoHyphens w:val="0"/>
              <w:ind w:left="252" w:hanging="252"/>
              <w:jc w:val="both"/>
              <w:rPr>
                <w:rFonts w:asciiTheme="minorHAnsi" w:hAnsiTheme="minorHAnsi"/>
                <w:lang w:val="es-ES_tradnl"/>
              </w:rPr>
            </w:pPr>
            <w:r w:rsidRPr="004C02D5">
              <w:rPr>
                <w:rFonts w:asciiTheme="minorHAnsi" w:hAnsiTheme="minorHAnsi"/>
                <w:lang w:val="es-ES_tradnl"/>
              </w:rPr>
              <w:t xml:space="preserve">Se podrán contratar firmas consultoras para la ejecución de actividades o para realizar estudios específicos, según sea requerido por el </w:t>
            </w:r>
            <w:r w:rsidR="00631AFC">
              <w:rPr>
                <w:rFonts w:asciiTheme="minorHAnsi" w:hAnsiTheme="minorHAnsi"/>
                <w:lang w:val="es-ES_tradnl"/>
              </w:rPr>
              <w:t>Programa</w:t>
            </w:r>
            <w:r w:rsidRPr="004C02D5">
              <w:rPr>
                <w:rFonts w:asciiTheme="minorHAnsi" w:hAnsiTheme="minorHAnsi"/>
                <w:lang w:val="es-ES_tradnl"/>
              </w:rPr>
              <w:t>.</w:t>
            </w:r>
          </w:p>
        </w:tc>
      </w:tr>
      <w:tr w:rsidR="00F7368D" w:rsidRPr="004C02D5" w:rsidTr="00F7368D">
        <w:trPr>
          <w:trHeight w:val="683"/>
        </w:trPr>
        <w:tc>
          <w:tcPr>
            <w:tcW w:w="2235" w:type="dxa"/>
            <w:tcBorders>
              <w:top w:val="single" w:sz="4" w:space="0" w:color="auto"/>
              <w:left w:val="single" w:sz="4" w:space="0" w:color="auto"/>
              <w:bottom w:val="single" w:sz="4" w:space="0" w:color="auto"/>
              <w:right w:val="single" w:sz="4" w:space="0" w:color="auto"/>
            </w:tcBorders>
            <w:vAlign w:val="center"/>
          </w:tcPr>
          <w:p w:rsidR="00F7368D" w:rsidRPr="004C02D5" w:rsidRDefault="00F7368D" w:rsidP="009A154C">
            <w:pPr>
              <w:pStyle w:val="Sangra2detindependiente"/>
              <w:numPr>
                <w:ilvl w:val="0"/>
                <w:numId w:val="25"/>
              </w:numPr>
              <w:spacing w:after="0" w:line="240" w:lineRule="auto"/>
              <w:ind w:left="318" w:hanging="284"/>
              <w:rPr>
                <w:rFonts w:asciiTheme="minorHAnsi" w:hAnsiTheme="minorHAnsi" w:cs="Times New Roman"/>
                <w:iCs/>
                <w:sz w:val="20"/>
              </w:rPr>
            </w:pPr>
            <w:bookmarkStart w:id="129" w:name="_MEJORA_DE_LA_"/>
            <w:bookmarkStart w:id="130" w:name="_TECNOLOGÍAS_DE_LA"/>
            <w:bookmarkStart w:id="131" w:name="_LIBROS"/>
            <w:bookmarkStart w:id="132" w:name="_CENTROS_DE_ACTIVIDADES"/>
            <w:bookmarkStart w:id="133" w:name="_ORQUESTAS_Y_COROS"/>
            <w:bookmarkEnd w:id="129"/>
            <w:bookmarkEnd w:id="130"/>
            <w:bookmarkEnd w:id="131"/>
            <w:bookmarkEnd w:id="132"/>
            <w:bookmarkEnd w:id="133"/>
            <w:r w:rsidRPr="004C02D5">
              <w:rPr>
                <w:rFonts w:asciiTheme="minorHAnsi" w:hAnsiTheme="minorHAnsi" w:cs="Times New Roman"/>
                <w:iCs/>
                <w:sz w:val="20"/>
              </w:rPr>
              <w:t xml:space="preserve"> Gastos operativos y bancarios </w:t>
            </w:r>
            <w:r w:rsidR="003613E5">
              <w:rPr>
                <w:rStyle w:val="Refdenotaalpie"/>
                <w:rFonts w:asciiTheme="minorHAnsi" w:hAnsiTheme="minorHAnsi" w:cs="Times New Roman"/>
                <w:iCs/>
                <w:sz w:val="20"/>
              </w:rPr>
              <w:footnoteReference w:id="4"/>
            </w:r>
          </w:p>
        </w:tc>
        <w:tc>
          <w:tcPr>
            <w:tcW w:w="6696" w:type="dxa"/>
            <w:tcBorders>
              <w:top w:val="single" w:sz="4" w:space="0" w:color="auto"/>
              <w:left w:val="single" w:sz="4" w:space="0" w:color="auto"/>
              <w:bottom w:val="single" w:sz="4" w:space="0" w:color="auto"/>
              <w:right w:val="single" w:sz="4" w:space="0" w:color="auto"/>
            </w:tcBorders>
            <w:vAlign w:val="center"/>
          </w:tcPr>
          <w:p w:rsidR="00F7368D" w:rsidRPr="004C02D5" w:rsidRDefault="00F7368D" w:rsidP="007A1C00">
            <w:pPr>
              <w:pStyle w:val="Textoindependiente"/>
              <w:numPr>
                <w:ilvl w:val="0"/>
                <w:numId w:val="19"/>
              </w:numPr>
              <w:tabs>
                <w:tab w:val="clear" w:pos="720"/>
                <w:tab w:val="num" w:pos="252"/>
              </w:tabs>
              <w:suppressAutoHyphens w:val="0"/>
              <w:ind w:left="252" w:hanging="252"/>
              <w:jc w:val="both"/>
              <w:rPr>
                <w:rFonts w:asciiTheme="minorHAnsi" w:hAnsiTheme="minorHAnsi"/>
                <w:lang w:val="es-ES_tradnl"/>
              </w:rPr>
            </w:pPr>
            <w:r w:rsidRPr="004C02D5">
              <w:rPr>
                <w:rFonts w:asciiTheme="minorHAnsi" w:hAnsiTheme="minorHAnsi"/>
                <w:lang w:val="es-ES_tradnl"/>
              </w:rPr>
              <w:t>Gastos Operativos (</w:t>
            </w:r>
            <w:r w:rsidR="00D37B2A">
              <w:rPr>
                <w:rFonts w:asciiTheme="minorHAnsi" w:hAnsiTheme="minorHAnsi"/>
                <w:lang w:val="es-ES_tradnl"/>
              </w:rPr>
              <w:t>i</w:t>
            </w:r>
            <w:r w:rsidRPr="004C02D5">
              <w:rPr>
                <w:rFonts w:asciiTheme="minorHAnsi" w:hAnsiTheme="minorHAnsi"/>
                <w:lang w:val="es-ES_tradnl"/>
              </w:rPr>
              <w:t>nsumos</w:t>
            </w:r>
            <w:r w:rsidR="003613E5">
              <w:rPr>
                <w:rFonts w:asciiTheme="minorHAnsi" w:hAnsiTheme="minorHAnsi"/>
                <w:lang w:val="es-ES_tradnl"/>
              </w:rPr>
              <w:t xml:space="preserve"> y alquileres</w:t>
            </w:r>
            <w:r w:rsidRPr="004C02D5">
              <w:rPr>
                <w:rFonts w:asciiTheme="minorHAnsi" w:hAnsiTheme="minorHAnsi"/>
                <w:lang w:val="es-ES_tradnl"/>
              </w:rPr>
              <w:t xml:space="preserve"> para </w:t>
            </w:r>
            <w:r w:rsidR="00D37B2A">
              <w:rPr>
                <w:rFonts w:asciiTheme="minorHAnsi" w:hAnsiTheme="minorHAnsi"/>
                <w:lang w:val="es-ES_tradnl"/>
              </w:rPr>
              <w:t>o</w:t>
            </w:r>
            <w:r w:rsidRPr="004C02D5">
              <w:rPr>
                <w:rFonts w:asciiTheme="minorHAnsi" w:hAnsiTheme="minorHAnsi"/>
                <w:lang w:val="es-ES_tradnl"/>
              </w:rPr>
              <w:t xml:space="preserve">ficina, </w:t>
            </w:r>
            <w:r w:rsidR="003613E5">
              <w:rPr>
                <w:rFonts w:asciiTheme="minorHAnsi" w:hAnsiTheme="minorHAnsi"/>
                <w:lang w:val="es-ES_tradnl"/>
              </w:rPr>
              <w:t>impresiones,</w:t>
            </w:r>
            <w:r w:rsidRPr="004C02D5">
              <w:rPr>
                <w:rFonts w:asciiTheme="minorHAnsi" w:hAnsiTheme="minorHAnsi"/>
                <w:lang w:val="es-ES_tradnl"/>
              </w:rPr>
              <w:t xml:space="preserve"> correo, movilidad, </w:t>
            </w:r>
            <w:r w:rsidR="003613E5">
              <w:rPr>
                <w:rFonts w:asciiTheme="minorHAnsi" w:hAnsiTheme="minorHAnsi"/>
                <w:lang w:val="es-ES_tradnl"/>
              </w:rPr>
              <w:t>y otros gastos menores para el funcionamiento del organismo ejecutor</w:t>
            </w:r>
            <w:r w:rsidRPr="004C02D5">
              <w:rPr>
                <w:rFonts w:asciiTheme="minorHAnsi" w:hAnsiTheme="minorHAnsi"/>
                <w:lang w:val="es-ES_tradnl"/>
              </w:rPr>
              <w:t>).</w:t>
            </w:r>
          </w:p>
          <w:p w:rsidR="00F7368D" w:rsidRPr="004C02D5" w:rsidRDefault="00F7368D" w:rsidP="00631AFC">
            <w:pPr>
              <w:pStyle w:val="Textoindependiente"/>
              <w:numPr>
                <w:ilvl w:val="0"/>
                <w:numId w:val="19"/>
              </w:numPr>
              <w:tabs>
                <w:tab w:val="clear" w:pos="720"/>
                <w:tab w:val="num" w:pos="252"/>
              </w:tabs>
              <w:suppressAutoHyphens w:val="0"/>
              <w:ind w:left="252" w:hanging="252"/>
              <w:jc w:val="both"/>
              <w:rPr>
                <w:rFonts w:asciiTheme="minorHAnsi" w:hAnsiTheme="minorHAnsi"/>
                <w:lang w:val="es-ES_tradnl"/>
              </w:rPr>
            </w:pPr>
            <w:r w:rsidRPr="004C02D5">
              <w:rPr>
                <w:rFonts w:asciiTheme="minorHAnsi" w:hAnsiTheme="minorHAnsi"/>
                <w:lang w:val="es-ES_tradnl"/>
              </w:rPr>
              <w:t xml:space="preserve">Gastos de comisiones y mantenimiento de la cuenta bancaria del </w:t>
            </w:r>
            <w:r w:rsidR="00631AFC">
              <w:rPr>
                <w:rFonts w:asciiTheme="minorHAnsi" w:hAnsiTheme="minorHAnsi"/>
                <w:lang w:val="es-ES_tradnl"/>
              </w:rPr>
              <w:t>Programa</w:t>
            </w:r>
            <w:r w:rsidRPr="004C02D5">
              <w:rPr>
                <w:rFonts w:asciiTheme="minorHAnsi" w:hAnsiTheme="minorHAnsi"/>
                <w:lang w:val="es-ES_tradnl"/>
              </w:rPr>
              <w:t>.</w:t>
            </w:r>
          </w:p>
        </w:tc>
      </w:tr>
      <w:tr w:rsidR="00F7368D" w:rsidRPr="004C02D5" w:rsidTr="00F7368D">
        <w:trPr>
          <w:trHeight w:val="488"/>
        </w:trPr>
        <w:tc>
          <w:tcPr>
            <w:tcW w:w="2235" w:type="dxa"/>
            <w:tcBorders>
              <w:top w:val="single" w:sz="4" w:space="0" w:color="auto"/>
              <w:left w:val="single" w:sz="4" w:space="0" w:color="auto"/>
              <w:bottom w:val="single" w:sz="4" w:space="0" w:color="auto"/>
              <w:right w:val="single" w:sz="4" w:space="0" w:color="auto"/>
            </w:tcBorders>
            <w:vAlign w:val="center"/>
          </w:tcPr>
          <w:p w:rsidR="00F7368D" w:rsidRPr="004C02D5" w:rsidRDefault="00F7368D" w:rsidP="009A154C">
            <w:pPr>
              <w:pStyle w:val="Sangra2detindependiente"/>
              <w:numPr>
                <w:ilvl w:val="0"/>
                <w:numId w:val="25"/>
              </w:numPr>
              <w:spacing w:after="0" w:line="240" w:lineRule="auto"/>
              <w:ind w:left="318" w:hanging="284"/>
              <w:rPr>
                <w:rFonts w:asciiTheme="minorHAnsi" w:hAnsiTheme="minorHAnsi" w:cs="Times New Roman"/>
                <w:iCs/>
                <w:sz w:val="20"/>
              </w:rPr>
            </w:pPr>
            <w:r w:rsidRPr="004C02D5">
              <w:rPr>
                <w:rFonts w:asciiTheme="minorHAnsi" w:hAnsiTheme="minorHAnsi" w:cs="Times New Roman"/>
                <w:iCs/>
                <w:sz w:val="20"/>
              </w:rPr>
              <w:t xml:space="preserve"> Obras de Infraestructura</w:t>
            </w:r>
          </w:p>
        </w:tc>
        <w:tc>
          <w:tcPr>
            <w:tcW w:w="6696" w:type="dxa"/>
            <w:tcBorders>
              <w:top w:val="single" w:sz="4" w:space="0" w:color="auto"/>
              <w:left w:val="single" w:sz="4" w:space="0" w:color="auto"/>
              <w:bottom w:val="single" w:sz="4" w:space="0" w:color="auto"/>
              <w:right w:val="single" w:sz="4" w:space="0" w:color="auto"/>
            </w:tcBorders>
            <w:vAlign w:val="center"/>
          </w:tcPr>
          <w:p w:rsidR="005D3976" w:rsidRDefault="00F7368D" w:rsidP="0021303F">
            <w:pPr>
              <w:pStyle w:val="Textoindependiente"/>
              <w:suppressAutoHyphens w:val="0"/>
              <w:jc w:val="both"/>
              <w:rPr>
                <w:rFonts w:asciiTheme="minorHAnsi" w:hAnsiTheme="minorHAnsi"/>
                <w:lang w:val="es-ES_tradnl"/>
              </w:rPr>
            </w:pPr>
            <w:r w:rsidRPr="004C02D5">
              <w:rPr>
                <w:rFonts w:asciiTheme="minorHAnsi" w:hAnsiTheme="minorHAnsi"/>
                <w:lang w:val="es-ES_tradnl"/>
              </w:rPr>
              <w:t>Construcción</w:t>
            </w:r>
            <w:r w:rsidR="00C07E8E" w:rsidRPr="00C07E8E">
              <w:rPr>
                <w:rFonts w:asciiTheme="minorHAnsi" w:hAnsiTheme="minorHAnsi"/>
                <w:lang w:val="es-ES_tradnl"/>
              </w:rPr>
              <w:t xml:space="preserve">, </w:t>
            </w:r>
            <w:r w:rsidR="00164BDC" w:rsidRPr="00164BDC">
              <w:rPr>
                <w:rFonts w:asciiTheme="minorHAnsi" w:hAnsiTheme="minorHAnsi"/>
                <w:lang w:val="es-ES_tradnl"/>
              </w:rPr>
              <w:t>ampliación</w:t>
            </w:r>
            <w:r w:rsidRPr="00631AFC">
              <w:rPr>
                <w:rFonts w:asciiTheme="minorHAnsi" w:hAnsiTheme="minorHAnsi"/>
                <w:lang w:val="es-ES_tradnl"/>
              </w:rPr>
              <w:t xml:space="preserve"> y</w:t>
            </w:r>
            <w:r w:rsidRPr="004C02D5">
              <w:rPr>
                <w:rFonts w:asciiTheme="minorHAnsi" w:hAnsiTheme="minorHAnsi"/>
                <w:lang w:val="es-ES_tradnl"/>
              </w:rPr>
              <w:t xml:space="preserve"> equipamiento de establecimientos de nivel inicial.</w:t>
            </w:r>
          </w:p>
        </w:tc>
      </w:tr>
    </w:tbl>
    <w:p w:rsidR="00F7368D" w:rsidRPr="00CA1EC4" w:rsidRDefault="00F7368D" w:rsidP="007A1C00">
      <w:pPr>
        <w:pStyle w:val="Ttulo2"/>
        <w:numPr>
          <w:ilvl w:val="0"/>
          <w:numId w:val="6"/>
        </w:numPr>
        <w:spacing w:before="360" w:after="240"/>
        <w:ind w:left="357" w:hanging="357"/>
        <w:rPr>
          <w:rFonts w:asciiTheme="minorHAnsi" w:hAnsiTheme="minorHAnsi"/>
          <w:b/>
          <w:sz w:val="22"/>
          <w:lang w:val="es-AR"/>
        </w:rPr>
      </w:pPr>
      <w:bookmarkStart w:id="134" w:name="_FORMACIÓN_EN_SERVICIO"/>
      <w:bookmarkStart w:id="135" w:name="_ESTUDIOS_E_INVESTIGACIONES"/>
      <w:bookmarkStart w:id="136" w:name="_ESTUDIOS_E_INVESTIGACIONES_"/>
      <w:bookmarkStart w:id="137" w:name="_Toc202247763"/>
      <w:bookmarkStart w:id="138" w:name="_Ref181296931"/>
      <w:bookmarkStart w:id="139" w:name="_Ref180520115"/>
      <w:bookmarkStart w:id="140" w:name="_Ref145274208"/>
      <w:bookmarkStart w:id="141" w:name="_Ref145252768"/>
      <w:bookmarkStart w:id="142" w:name="_Ref144233184"/>
      <w:bookmarkStart w:id="143" w:name="_Ref142869420"/>
      <w:bookmarkStart w:id="144" w:name="_Ref142075096"/>
      <w:bookmarkStart w:id="145" w:name="_Toc134589627"/>
      <w:bookmarkStart w:id="146" w:name="_Ref134586373"/>
      <w:bookmarkStart w:id="147" w:name="_Toc110493057"/>
      <w:bookmarkStart w:id="148" w:name="_Toc277842726"/>
      <w:bookmarkStart w:id="149" w:name="_Toc275251399"/>
      <w:bookmarkStart w:id="150" w:name="_Toc456708999"/>
      <w:bookmarkStart w:id="151" w:name="_Toc47600807"/>
      <w:bookmarkEnd w:id="134"/>
      <w:bookmarkEnd w:id="135"/>
      <w:bookmarkEnd w:id="136"/>
      <w:r w:rsidRPr="00CA1EC4">
        <w:rPr>
          <w:rFonts w:asciiTheme="minorHAnsi" w:hAnsiTheme="minorHAnsi"/>
          <w:b/>
          <w:sz w:val="22"/>
          <w:lang w:val="es-AR"/>
        </w:rPr>
        <w:t>Adquisiciones</w:t>
      </w:r>
      <w:bookmarkEnd w:id="137"/>
      <w:bookmarkEnd w:id="138"/>
      <w:bookmarkEnd w:id="139"/>
      <w:bookmarkEnd w:id="140"/>
      <w:bookmarkEnd w:id="141"/>
      <w:bookmarkEnd w:id="142"/>
      <w:bookmarkEnd w:id="143"/>
      <w:bookmarkEnd w:id="144"/>
      <w:bookmarkEnd w:id="145"/>
      <w:bookmarkEnd w:id="146"/>
      <w:bookmarkEnd w:id="147"/>
      <w:r w:rsidR="00474653" w:rsidRPr="00CA1EC4">
        <w:rPr>
          <w:rFonts w:asciiTheme="minorHAnsi" w:hAnsiTheme="minorHAnsi" w:cs="Times New Roman"/>
          <w:b/>
          <w:sz w:val="22"/>
          <w:szCs w:val="22"/>
          <w:lang w:val="es-AR"/>
        </w:rPr>
        <w:t xml:space="preserve"> y Contrataciones</w:t>
      </w:r>
      <w:bookmarkEnd w:id="148"/>
      <w:bookmarkEnd w:id="149"/>
      <w:bookmarkEnd w:id="150"/>
      <w:bookmarkEnd w:id="151"/>
    </w:p>
    <w:p w:rsidR="005315BB" w:rsidRDefault="00164BDC" w:rsidP="009A154C">
      <w:pPr>
        <w:pStyle w:val="Ttulo3"/>
        <w:numPr>
          <w:ilvl w:val="2"/>
          <w:numId w:val="22"/>
        </w:numPr>
        <w:tabs>
          <w:tab w:val="num" w:pos="426"/>
        </w:tabs>
        <w:spacing w:before="120" w:after="120" w:line="276" w:lineRule="auto"/>
        <w:ind w:left="426" w:hanging="426"/>
        <w:rPr>
          <w:lang w:val="es-AR"/>
        </w:rPr>
      </w:pPr>
      <w:bookmarkStart w:id="152" w:name="_Toc47600808"/>
      <w:r w:rsidRPr="00164BDC">
        <w:rPr>
          <w:lang w:val="es-AR"/>
        </w:rPr>
        <w:t>Interpretación normativa</w:t>
      </w:r>
      <w:bookmarkEnd w:id="152"/>
    </w:p>
    <w:p w:rsidR="00F7368D" w:rsidRPr="00850C02" w:rsidRDefault="00F7368D" w:rsidP="00474653">
      <w:pPr>
        <w:pStyle w:val="Paragraph"/>
        <w:numPr>
          <w:ilvl w:val="0"/>
          <w:numId w:val="0"/>
        </w:numPr>
        <w:spacing w:after="240"/>
        <w:jc w:val="both"/>
        <w:rPr>
          <w:rFonts w:asciiTheme="minorHAnsi" w:hAnsiTheme="minorHAnsi" w:cs="Times New Roman"/>
          <w:lang w:val="es-AR"/>
        </w:rPr>
      </w:pPr>
      <w:r w:rsidRPr="00850C02">
        <w:rPr>
          <w:rFonts w:asciiTheme="minorHAnsi" w:hAnsiTheme="minorHAnsi" w:cs="Times New Roman"/>
          <w:lang w:val="es-AR"/>
        </w:rPr>
        <w:t xml:space="preserve">Las normas y procedimientos que se seguirán para las contrataciones del </w:t>
      </w:r>
      <w:r w:rsidR="00631AFC">
        <w:rPr>
          <w:rFonts w:asciiTheme="minorHAnsi" w:hAnsiTheme="minorHAnsi"/>
          <w:lang w:val="es-ES_tradnl"/>
        </w:rPr>
        <w:t>Programa</w:t>
      </w:r>
      <w:r w:rsidRPr="00850C02">
        <w:rPr>
          <w:rFonts w:asciiTheme="minorHAnsi" w:eastAsia="Times" w:hAnsiTheme="minorHAnsi" w:cs="Times New Roman"/>
          <w:lang w:val="es-AR"/>
        </w:rPr>
        <w:t xml:space="preserve">I </w:t>
      </w:r>
      <w:r w:rsidRPr="00850C02">
        <w:rPr>
          <w:rFonts w:asciiTheme="minorHAnsi" w:hAnsiTheme="minorHAnsi" w:cs="Times New Roman"/>
          <w:lang w:val="es-AR"/>
        </w:rPr>
        <w:t xml:space="preserve">durante su ejecución se deberán ajustar en un todo a lo previsto en el Contrato, en las políticas del BID y en las disposiciones complementarias a las que refiera el </w:t>
      </w:r>
      <w:r w:rsidR="00474653" w:rsidRPr="00CA1EC4">
        <w:rPr>
          <w:rFonts w:asciiTheme="minorHAnsi" w:hAnsiTheme="minorHAnsi" w:cs="Times New Roman"/>
          <w:lang w:val="es-AR"/>
        </w:rPr>
        <w:t>mismo, de acuerdo con el siguiente orden de prelación:</w:t>
      </w:r>
    </w:p>
    <w:p w:rsidR="00F7368D" w:rsidRPr="00CA1EC4" w:rsidRDefault="00F7368D" w:rsidP="007A1C00">
      <w:pPr>
        <w:numPr>
          <w:ilvl w:val="0"/>
          <w:numId w:val="13"/>
        </w:numPr>
        <w:tabs>
          <w:tab w:val="clear" w:pos="720"/>
        </w:tabs>
        <w:suppressAutoHyphens w:val="0"/>
        <w:spacing w:line="360" w:lineRule="auto"/>
        <w:ind w:left="850" w:hanging="425"/>
        <w:jc w:val="both"/>
        <w:rPr>
          <w:rFonts w:asciiTheme="minorHAnsi" w:hAnsiTheme="minorHAnsi" w:cs="Times New Roman"/>
          <w:lang w:val="es-AR"/>
        </w:rPr>
      </w:pPr>
      <w:r w:rsidRPr="00CA1EC4">
        <w:rPr>
          <w:rFonts w:asciiTheme="minorHAnsi" w:hAnsiTheme="minorHAnsi" w:cs="Times New Roman"/>
          <w:lang w:val="es-AR"/>
        </w:rPr>
        <w:t>Contrato de Préstamo</w:t>
      </w:r>
    </w:p>
    <w:p w:rsidR="00F7368D" w:rsidRPr="00CA1EC4" w:rsidRDefault="00F7368D" w:rsidP="007A1C00">
      <w:pPr>
        <w:numPr>
          <w:ilvl w:val="0"/>
          <w:numId w:val="13"/>
        </w:numPr>
        <w:tabs>
          <w:tab w:val="clear" w:pos="720"/>
        </w:tabs>
        <w:suppressAutoHyphens w:val="0"/>
        <w:spacing w:line="360" w:lineRule="auto"/>
        <w:ind w:left="850" w:hanging="425"/>
        <w:jc w:val="both"/>
        <w:rPr>
          <w:rFonts w:asciiTheme="minorHAnsi" w:hAnsiTheme="minorHAnsi" w:cs="Times New Roman"/>
          <w:lang w:val="es-AR"/>
        </w:rPr>
      </w:pPr>
      <w:r w:rsidRPr="00CA1EC4">
        <w:rPr>
          <w:rFonts w:asciiTheme="minorHAnsi" w:hAnsiTheme="minorHAnsi" w:cs="Times New Roman"/>
          <w:lang w:val="es-AR"/>
        </w:rPr>
        <w:t>Políticas del BID GN-2349-9</w:t>
      </w:r>
      <w:r w:rsidRPr="00CA1EC4">
        <w:rPr>
          <w:rFonts w:asciiTheme="minorHAnsi" w:hAnsiTheme="minorHAnsi" w:cs="Times New Roman"/>
          <w:vertAlign w:val="superscript"/>
          <w:lang w:val="es-AR"/>
        </w:rPr>
        <w:footnoteReference w:id="5"/>
      </w:r>
    </w:p>
    <w:p w:rsidR="00F7368D" w:rsidRPr="00CA1EC4" w:rsidRDefault="00F7368D" w:rsidP="007A1C00">
      <w:pPr>
        <w:numPr>
          <w:ilvl w:val="0"/>
          <w:numId w:val="13"/>
        </w:numPr>
        <w:tabs>
          <w:tab w:val="clear" w:pos="720"/>
        </w:tabs>
        <w:suppressAutoHyphens w:val="0"/>
        <w:spacing w:line="360" w:lineRule="auto"/>
        <w:ind w:left="850" w:hanging="425"/>
        <w:jc w:val="both"/>
        <w:rPr>
          <w:rFonts w:asciiTheme="minorHAnsi" w:hAnsiTheme="minorHAnsi" w:cs="Times New Roman"/>
          <w:lang w:val="es-AR"/>
        </w:rPr>
      </w:pPr>
      <w:r w:rsidRPr="00CA1EC4">
        <w:rPr>
          <w:rFonts w:asciiTheme="minorHAnsi" w:hAnsiTheme="minorHAnsi" w:cs="Times New Roman"/>
          <w:lang w:val="es-AR"/>
        </w:rPr>
        <w:t>Políticas del BID GN-2350-9</w:t>
      </w:r>
    </w:p>
    <w:p w:rsidR="00F7368D" w:rsidRPr="00CA1EC4" w:rsidRDefault="00F7368D" w:rsidP="007A1C00">
      <w:pPr>
        <w:numPr>
          <w:ilvl w:val="0"/>
          <w:numId w:val="13"/>
        </w:numPr>
        <w:tabs>
          <w:tab w:val="clear" w:pos="720"/>
        </w:tabs>
        <w:suppressAutoHyphens w:val="0"/>
        <w:spacing w:line="360" w:lineRule="auto"/>
        <w:ind w:left="850" w:hanging="425"/>
        <w:jc w:val="both"/>
        <w:rPr>
          <w:rFonts w:asciiTheme="minorHAnsi" w:hAnsiTheme="minorHAnsi" w:cs="Times New Roman"/>
          <w:lang w:val="es-AR"/>
        </w:rPr>
      </w:pPr>
      <w:r w:rsidRPr="00CA1EC4">
        <w:rPr>
          <w:rFonts w:asciiTheme="minorHAnsi" w:hAnsiTheme="minorHAnsi" w:cs="Times New Roman"/>
          <w:lang w:val="es-AR"/>
        </w:rPr>
        <w:t>Reglamento Operativo presente</w:t>
      </w:r>
    </w:p>
    <w:p w:rsidR="00F7368D" w:rsidRPr="00CA1EC4" w:rsidRDefault="00F7368D" w:rsidP="007A1C00">
      <w:pPr>
        <w:numPr>
          <w:ilvl w:val="0"/>
          <w:numId w:val="13"/>
        </w:numPr>
        <w:tabs>
          <w:tab w:val="clear" w:pos="720"/>
        </w:tabs>
        <w:suppressAutoHyphens w:val="0"/>
        <w:spacing w:line="360" w:lineRule="auto"/>
        <w:ind w:left="850" w:hanging="425"/>
        <w:jc w:val="both"/>
        <w:rPr>
          <w:rFonts w:asciiTheme="minorHAnsi" w:hAnsiTheme="minorHAnsi" w:cs="Times New Roman"/>
          <w:lang w:val="pt-BR"/>
        </w:rPr>
      </w:pPr>
      <w:r w:rsidRPr="00CA1EC4">
        <w:rPr>
          <w:rFonts w:asciiTheme="minorHAnsi" w:hAnsiTheme="minorHAnsi" w:cs="Times New Roman"/>
          <w:lang w:val="pt-BR"/>
        </w:rPr>
        <w:t>Normativa nacional (supletoria o complementaria para casos de contrapartida)</w:t>
      </w:r>
      <w:r w:rsidR="00474653" w:rsidRPr="00CA1EC4">
        <w:rPr>
          <w:rFonts w:asciiTheme="minorHAnsi" w:hAnsiTheme="minorHAnsi" w:cs="Times New Roman"/>
          <w:lang w:val="pt-BR"/>
        </w:rPr>
        <w:t>.</w:t>
      </w:r>
    </w:p>
    <w:p w:rsidR="00F7368D" w:rsidRPr="00850C02" w:rsidRDefault="00F7368D" w:rsidP="00A420D8">
      <w:pPr>
        <w:pStyle w:val="Paragraph"/>
        <w:numPr>
          <w:ilvl w:val="0"/>
          <w:numId w:val="0"/>
        </w:numPr>
        <w:spacing w:after="240"/>
        <w:jc w:val="both"/>
        <w:rPr>
          <w:rFonts w:asciiTheme="minorHAnsi" w:hAnsiTheme="minorHAnsi" w:cs="Times New Roman"/>
          <w:lang w:val="es-AR"/>
        </w:rPr>
      </w:pPr>
      <w:r w:rsidRPr="00850C02">
        <w:rPr>
          <w:rFonts w:asciiTheme="minorHAnsi" w:hAnsiTheme="minorHAnsi" w:cs="Times New Roman"/>
          <w:lang w:val="es-AR"/>
        </w:rPr>
        <w:t xml:space="preserve">En los casos </w:t>
      </w:r>
      <w:r w:rsidR="00232FD5">
        <w:rPr>
          <w:rFonts w:asciiTheme="minorHAnsi" w:hAnsiTheme="minorHAnsi" w:cs="Times New Roman"/>
          <w:lang w:val="es-AR"/>
        </w:rPr>
        <w:t xml:space="preserve">de las adquisiciones con financiamiento externo, </w:t>
      </w:r>
      <w:r w:rsidRPr="00850C02">
        <w:rPr>
          <w:rFonts w:asciiTheme="minorHAnsi" w:hAnsiTheme="minorHAnsi" w:cs="Times New Roman"/>
          <w:lang w:val="es-AR"/>
        </w:rPr>
        <w:t>la aplicación de los principios de la Política de Adquisiciones del BID</w:t>
      </w:r>
      <w:r w:rsidRPr="00850C02">
        <w:rPr>
          <w:rStyle w:val="Refdenotaalpie"/>
          <w:rFonts w:asciiTheme="minorHAnsi" w:hAnsiTheme="minorHAnsi" w:cs="Times New Roman"/>
          <w:lang w:val="es-AR"/>
        </w:rPr>
        <w:footnoteReference w:id="6"/>
      </w:r>
      <w:r w:rsidRPr="00850C02">
        <w:rPr>
          <w:rFonts w:asciiTheme="minorHAnsi" w:hAnsiTheme="minorHAnsi" w:cs="Times New Roman"/>
          <w:lang w:val="es-AR"/>
        </w:rPr>
        <w:t xml:space="preserve"> tendrá priori</w:t>
      </w:r>
      <w:r>
        <w:rPr>
          <w:rFonts w:asciiTheme="minorHAnsi" w:hAnsiTheme="minorHAnsi" w:cs="Times New Roman"/>
          <w:lang w:val="es-AR"/>
        </w:rPr>
        <w:t>dad sobre la legislación local.</w:t>
      </w:r>
    </w:p>
    <w:p w:rsidR="00F7368D" w:rsidRPr="00850C02" w:rsidRDefault="00F7368D" w:rsidP="00A420D8">
      <w:pPr>
        <w:pStyle w:val="Paragraph"/>
        <w:numPr>
          <w:ilvl w:val="0"/>
          <w:numId w:val="0"/>
        </w:numPr>
        <w:spacing w:after="240"/>
        <w:jc w:val="both"/>
        <w:rPr>
          <w:rFonts w:asciiTheme="minorHAnsi" w:hAnsiTheme="minorHAnsi" w:cs="Times New Roman"/>
          <w:lang w:val="es-AR"/>
        </w:rPr>
      </w:pPr>
      <w:r w:rsidRPr="00850C02">
        <w:rPr>
          <w:rFonts w:asciiTheme="minorHAnsi" w:hAnsiTheme="minorHAnsi" w:cs="Times New Roman"/>
          <w:lang w:val="es-AR"/>
        </w:rPr>
        <w:t xml:space="preserve">En las adquisiciones financiadas con recursos de contraparte rigen los procedimientos locales, siempre y cuando éstos no violen los principios de economía, eficiencia y transparencia u otros aspectos dispuestos en las políticas del Banco. En estos casos, los </w:t>
      </w:r>
      <w:r w:rsidRPr="00850C02">
        <w:rPr>
          <w:rStyle w:val="Refdecomentario"/>
          <w:rFonts w:asciiTheme="minorHAnsi" w:hAnsiTheme="minorHAnsi" w:cs="Times New Roman"/>
          <w:sz w:val="22"/>
          <w:szCs w:val="22"/>
          <w:lang w:val="es-AR"/>
        </w:rPr>
        <w:t xml:space="preserve">Ejecutores y Subejecutores </w:t>
      </w:r>
      <w:r w:rsidRPr="00850C02">
        <w:rPr>
          <w:rFonts w:asciiTheme="minorHAnsi" w:hAnsiTheme="minorHAnsi" w:cs="Times New Roman"/>
          <w:lang w:val="es-AR"/>
        </w:rPr>
        <w:t xml:space="preserve">verificarán: (i) el estricto cumplimiento de la legislación local aplicable; (ii) el cumplimiento con los objetivos y requisitos técnicos del </w:t>
      </w:r>
      <w:r w:rsidR="00631AFC">
        <w:rPr>
          <w:rFonts w:asciiTheme="minorHAnsi" w:hAnsiTheme="minorHAnsi"/>
          <w:lang w:val="es-ES_tradnl"/>
        </w:rPr>
        <w:t>Programa</w:t>
      </w:r>
      <w:r w:rsidRPr="00850C02">
        <w:rPr>
          <w:rFonts w:asciiTheme="minorHAnsi" w:hAnsiTheme="minorHAnsi" w:cs="Times New Roman"/>
          <w:lang w:val="es-AR"/>
        </w:rPr>
        <w:t xml:space="preserve">; (iii) que los precios sean razonables; (iv) que la </w:t>
      </w:r>
      <w:r w:rsidRPr="00850C02">
        <w:rPr>
          <w:rFonts w:asciiTheme="minorHAnsi" w:hAnsiTheme="minorHAnsi" w:cs="Times New Roman"/>
          <w:lang w:val="es-AR"/>
        </w:rPr>
        <w:lastRenderedPageBreak/>
        <w:t>calidad sea satisfactoria; (v) que las entregas sean oportunas; y (vi) que se observen l</w:t>
      </w:r>
      <w:r>
        <w:rPr>
          <w:rFonts w:asciiTheme="minorHAnsi" w:hAnsiTheme="minorHAnsi" w:cs="Times New Roman"/>
          <w:lang w:val="es-AR"/>
        </w:rPr>
        <w:t>os más altos estándares éticos.</w:t>
      </w:r>
    </w:p>
    <w:p w:rsidR="005315BB" w:rsidRDefault="00164BDC" w:rsidP="009A154C">
      <w:pPr>
        <w:pStyle w:val="Ttulo3"/>
        <w:numPr>
          <w:ilvl w:val="2"/>
          <w:numId w:val="22"/>
        </w:numPr>
        <w:tabs>
          <w:tab w:val="num" w:pos="426"/>
        </w:tabs>
        <w:spacing w:before="120" w:after="120" w:line="276" w:lineRule="auto"/>
        <w:ind w:left="426" w:hanging="426"/>
        <w:rPr>
          <w:lang w:val="es-AR"/>
        </w:rPr>
      </w:pPr>
      <w:bookmarkStart w:id="153" w:name="_Toc47600809"/>
      <w:r w:rsidRPr="00164BDC">
        <w:rPr>
          <w:lang w:val="es-AR"/>
        </w:rPr>
        <w:t>Plan de Adquisiciones -PA-</w:t>
      </w:r>
      <w:bookmarkEnd w:id="153"/>
    </w:p>
    <w:p w:rsidR="00F7368D" w:rsidRDefault="00F7368D" w:rsidP="00A420D8">
      <w:pPr>
        <w:pStyle w:val="Paragraph"/>
        <w:numPr>
          <w:ilvl w:val="0"/>
          <w:numId w:val="0"/>
        </w:numPr>
        <w:spacing w:after="240"/>
        <w:jc w:val="both"/>
        <w:rPr>
          <w:rFonts w:asciiTheme="minorHAnsi" w:hAnsiTheme="minorHAnsi" w:cs="Times New Roman"/>
          <w:lang w:val="es-AR"/>
        </w:rPr>
      </w:pPr>
      <w:r w:rsidRPr="00850C02">
        <w:rPr>
          <w:rFonts w:asciiTheme="minorHAnsi" w:hAnsiTheme="minorHAnsi" w:cs="Times New Roman"/>
          <w:lang w:val="es-AR"/>
        </w:rPr>
        <w:t xml:space="preserve">Todas las adquisiciones de obras, bienes y servicios diferentes a consultoría y servicios de consultoría realizados por el Ejecutor deberán estar incluidas en el Plan de Adquisiciones aprobado previamente por el BID y de conformidad con las estipulaciones especiales del Contrato de Préstamo. </w:t>
      </w:r>
    </w:p>
    <w:p w:rsidR="00F7368D" w:rsidRPr="00850C02" w:rsidRDefault="00F7368D" w:rsidP="00A420D8">
      <w:pPr>
        <w:pStyle w:val="Paragraph"/>
        <w:numPr>
          <w:ilvl w:val="0"/>
          <w:numId w:val="0"/>
        </w:numPr>
        <w:spacing w:after="240"/>
        <w:jc w:val="both"/>
        <w:rPr>
          <w:rFonts w:asciiTheme="minorHAnsi" w:hAnsiTheme="minorHAnsi" w:cs="Times New Roman"/>
          <w:lang w:val="es-AR"/>
        </w:rPr>
      </w:pPr>
      <w:r w:rsidRPr="00850C02">
        <w:rPr>
          <w:rFonts w:asciiTheme="minorHAnsi" w:hAnsiTheme="minorHAnsi" w:cs="Times New Roman"/>
          <w:lang w:val="es-AR"/>
        </w:rPr>
        <w:t xml:space="preserve">El Plan de Adquisiciones de cada Subcomponente comprenderá el detalle de las contrataciones individualizadas para obras, bienes, servicios diferentes de consultorías y servicios de consultoría requeridas para </w:t>
      </w:r>
      <w:r w:rsidRPr="00850C02">
        <w:rPr>
          <w:rStyle w:val="Refdecomentario"/>
          <w:rFonts w:asciiTheme="minorHAnsi" w:hAnsiTheme="minorHAnsi" w:cs="Times New Roman"/>
          <w:sz w:val="22"/>
          <w:szCs w:val="22"/>
          <w:lang w:val="es-AR"/>
        </w:rPr>
        <w:t xml:space="preserve">llevar a cabo el </w:t>
      </w:r>
      <w:r w:rsidR="00631AFC">
        <w:rPr>
          <w:rFonts w:asciiTheme="minorHAnsi" w:hAnsiTheme="minorHAnsi"/>
          <w:lang w:val="es-ES_tradnl"/>
        </w:rPr>
        <w:t>Programa</w:t>
      </w:r>
      <w:r w:rsidRPr="00850C02">
        <w:rPr>
          <w:rFonts w:asciiTheme="minorHAnsi" w:hAnsiTheme="minorHAnsi" w:cs="Times New Roman"/>
          <w:lang w:val="es-AR"/>
        </w:rPr>
        <w:t>. La información del Plan de Adquisiciones comprenderá, entre otras particularidades, lo siguiente: número de referencia, descripción de la obra, bienes o servicios requeridos, método de adquisición, costo estimado y fuente de financiamiento, tiempos estimados de publicación del aviso y de terminación del contrato, método de revisión por parte del BID (ex-ante/ex-post) y comentarios adicionales. Complementariamente, en el POA se incluirá el detalle de los plazos previstos para la preparación de los diseños detallados (pliegos y TDR), llamado/invitación, evaluación, adjudicación</w:t>
      </w:r>
      <w:r w:rsidR="00747BAA">
        <w:rPr>
          <w:rFonts w:asciiTheme="minorHAnsi" w:hAnsiTheme="minorHAnsi" w:cs="Times New Roman"/>
          <w:lang w:val="es-AR"/>
        </w:rPr>
        <w:t>, contratación y ejecución. La g</w:t>
      </w:r>
      <w:r w:rsidRPr="00850C02">
        <w:rPr>
          <w:rFonts w:asciiTheme="minorHAnsi" w:hAnsiTheme="minorHAnsi" w:cs="Times New Roman"/>
          <w:lang w:val="es-AR"/>
        </w:rPr>
        <w:t>estión del Plan de Adquisiciones será a través del sistema electrónico online denominado “Sistema de Ejecución de Planes de Adquisición (SEPA)”.</w:t>
      </w:r>
    </w:p>
    <w:p w:rsidR="00F7368D" w:rsidRPr="00850C02" w:rsidRDefault="00F7368D" w:rsidP="00A420D8">
      <w:pPr>
        <w:pStyle w:val="Paragraph"/>
        <w:numPr>
          <w:ilvl w:val="0"/>
          <w:numId w:val="0"/>
        </w:numPr>
        <w:spacing w:after="240"/>
        <w:jc w:val="both"/>
        <w:rPr>
          <w:rFonts w:asciiTheme="minorHAnsi" w:hAnsiTheme="minorHAnsi" w:cs="Times New Roman"/>
          <w:lang w:val="es-AR"/>
        </w:rPr>
      </w:pPr>
      <w:r w:rsidRPr="00850C02">
        <w:rPr>
          <w:rFonts w:asciiTheme="minorHAnsi" w:hAnsiTheme="minorHAnsi" w:cs="Times New Roman"/>
          <w:lang w:val="es-AR"/>
        </w:rPr>
        <w:t>Para el caso de consultoría</w:t>
      </w:r>
      <w:r w:rsidR="00A420D8">
        <w:rPr>
          <w:rFonts w:asciiTheme="minorHAnsi" w:hAnsiTheme="minorHAnsi" w:cs="Times New Roman"/>
          <w:lang w:val="es-AR"/>
        </w:rPr>
        <w:t xml:space="preserve"> individual, el Plan detallará c</w:t>
      </w:r>
      <w:r w:rsidRPr="00850C02">
        <w:rPr>
          <w:rFonts w:asciiTheme="minorHAnsi" w:hAnsiTheme="minorHAnsi" w:cs="Times New Roman"/>
          <w:lang w:val="es-AR"/>
        </w:rPr>
        <w:t xml:space="preserve">omponente, </w:t>
      </w:r>
      <w:r w:rsidR="00A420D8">
        <w:rPr>
          <w:rFonts w:asciiTheme="minorHAnsi" w:hAnsiTheme="minorHAnsi" w:cs="Times New Roman"/>
          <w:lang w:val="es-AR"/>
        </w:rPr>
        <w:t>s</w:t>
      </w:r>
      <w:r w:rsidRPr="00850C02">
        <w:rPr>
          <w:rFonts w:asciiTheme="minorHAnsi" w:hAnsiTheme="minorHAnsi" w:cs="Times New Roman"/>
          <w:lang w:val="es-AR"/>
        </w:rPr>
        <w:t xml:space="preserve">ubcomponente o </w:t>
      </w:r>
      <w:r w:rsidR="00A420D8">
        <w:rPr>
          <w:rFonts w:asciiTheme="minorHAnsi" w:hAnsiTheme="minorHAnsi" w:cs="Times New Roman"/>
          <w:lang w:val="es-AR"/>
        </w:rPr>
        <w:t>a</w:t>
      </w:r>
      <w:r w:rsidRPr="00850C02">
        <w:rPr>
          <w:rFonts w:asciiTheme="minorHAnsi" w:hAnsiTheme="minorHAnsi" w:cs="Times New Roman"/>
          <w:lang w:val="es-AR"/>
        </w:rPr>
        <w:t xml:space="preserve">ctividad, </w:t>
      </w:r>
      <w:r w:rsidR="00A420D8">
        <w:rPr>
          <w:rFonts w:asciiTheme="minorHAnsi" w:hAnsiTheme="minorHAnsi" w:cs="Times New Roman"/>
          <w:lang w:val="es-AR"/>
        </w:rPr>
        <w:t>e</w:t>
      </w:r>
      <w:r w:rsidRPr="00850C02">
        <w:rPr>
          <w:rFonts w:asciiTheme="minorHAnsi" w:hAnsiTheme="minorHAnsi" w:cs="Times New Roman"/>
          <w:lang w:val="es-AR"/>
        </w:rPr>
        <w:t xml:space="preserve">jecutor según corresponda, tipo (Nacional o Internacional) y método de selección y contratación. </w:t>
      </w:r>
      <w:r w:rsidR="002A7871" w:rsidRPr="00794BEE">
        <w:rPr>
          <w:rFonts w:asciiTheme="minorHAnsi" w:hAnsiTheme="minorHAnsi" w:cs="Times New Roman"/>
          <w:lang w:val="es-AR"/>
        </w:rPr>
        <w:t>La información se presentará en términos de cantidad de consultores y meses/hombre proyectados</w:t>
      </w:r>
      <w:r w:rsidR="00794BEE">
        <w:rPr>
          <w:rFonts w:asciiTheme="minorHAnsi" w:hAnsiTheme="minorHAnsi" w:cs="Times New Roman"/>
          <w:lang w:val="es-AR"/>
        </w:rPr>
        <w:t>, agrupados según funciones de los términos de referencia de los mismos.</w:t>
      </w:r>
    </w:p>
    <w:p w:rsidR="00F7368D" w:rsidRPr="00850C02" w:rsidRDefault="00F7368D" w:rsidP="00A420D8">
      <w:pPr>
        <w:pStyle w:val="Paragraph"/>
        <w:numPr>
          <w:ilvl w:val="0"/>
          <w:numId w:val="0"/>
        </w:numPr>
        <w:spacing w:after="240"/>
        <w:jc w:val="both"/>
        <w:rPr>
          <w:rFonts w:asciiTheme="minorHAnsi" w:hAnsiTheme="minorHAnsi" w:cs="Times New Roman"/>
          <w:lang w:val="es-AR"/>
        </w:rPr>
      </w:pPr>
      <w:r w:rsidRPr="00850C02">
        <w:rPr>
          <w:rFonts w:asciiTheme="minorHAnsi" w:hAnsiTheme="minorHAnsi" w:cs="Times New Roman"/>
          <w:lang w:val="es-AR"/>
        </w:rPr>
        <w:t>El Plan de Adquisiciones se ejecutará en los términos acordados con el BID y se actualizará de acuerdo con las necesidades del proyecto y mínimo una vez al año</w:t>
      </w:r>
      <w:r w:rsidRPr="00850C02">
        <w:rPr>
          <w:rStyle w:val="Refdecomentario"/>
          <w:rFonts w:asciiTheme="minorHAnsi" w:hAnsiTheme="minorHAnsi" w:cs="Times New Roman"/>
          <w:sz w:val="22"/>
          <w:szCs w:val="22"/>
          <w:lang w:val="es-AR"/>
        </w:rPr>
        <w:t xml:space="preserve">. </w:t>
      </w:r>
      <w:r w:rsidRPr="00850C02">
        <w:rPr>
          <w:rFonts w:asciiTheme="minorHAnsi" w:hAnsiTheme="minorHAnsi" w:cs="Times New Roman"/>
          <w:lang w:val="es-AR"/>
        </w:rPr>
        <w:t xml:space="preserve">Dicho Plan y el Plan Operativo Anual del </w:t>
      </w:r>
      <w:r w:rsidR="00631AFC">
        <w:rPr>
          <w:rFonts w:asciiTheme="minorHAnsi" w:hAnsiTheme="minorHAnsi"/>
          <w:lang w:val="es-ES_tradnl"/>
        </w:rPr>
        <w:t>Programa</w:t>
      </w:r>
      <w:r w:rsidRPr="00850C02">
        <w:rPr>
          <w:rFonts w:asciiTheme="minorHAnsi" w:hAnsiTheme="minorHAnsi" w:cs="Times New Roman"/>
          <w:lang w:val="es-AR"/>
        </w:rPr>
        <w:t>se presentarán a la aprobación del BID previo a su ejecución.  Las actualizaciones al Plan de Adquisiciones serán presentadas para la no objeción del Banco mediante el SEPA.</w:t>
      </w:r>
    </w:p>
    <w:p w:rsidR="00F7368D" w:rsidRPr="00850C02" w:rsidRDefault="00F7368D" w:rsidP="00A420D8">
      <w:pPr>
        <w:pStyle w:val="Paragraph"/>
        <w:numPr>
          <w:ilvl w:val="0"/>
          <w:numId w:val="0"/>
        </w:numPr>
        <w:spacing w:after="240"/>
        <w:jc w:val="both"/>
        <w:rPr>
          <w:rFonts w:asciiTheme="minorHAnsi" w:hAnsiTheme="minorHAnsi" w:cs="Times New Roman"/>
          <w:lang w:val="es-AR"/>
        </w:rPr>
      </w:pPr>
      <w:r w:rsidRPr="00850C02">
        <w:rPr>
          <w:rFonts w:asciiTheme="minorHAnsi" w:hAnsiTheme="minorHAnsi" w:cs="Times New Roman"/>
          <w:lang w:val="es-AR"/>
        </w:rPr>
        <w:t xml:space="preserve">La aprobación del Plan de Adquisiciones por parte del BID implica que las inversiones allí previstas son compatibles con el objetivo del </w:t>
      </w:r>
      <w:r w:rsidR="00631AFC">
        <w:rPr>
          <w:rFonts w:asciiTheme="minorHAnsi" w:hAnsiTheme="minorHAnsi"/>
          <w:lang w:val="es-ES_tradnl"/>
        </w:rPr>
        <w:t>Programa</w:t>
      </w:r>
      <w:r w:rsidRPr="00850C02">
        <w:rPr>
          <w:rFonts w:asciiTheme="minorHAnsi" w:hAnsiTheme="minorHAnsi" w:cs="Times New Roman"/>
          <w:lang w:val="es-AR"/>
        </w:rPr>
        <w:t>y con su criterio de focalización. Sin perjuicio</w:t>
      </w:r>
      <w:r w:rsidR="00CD1970">
        <w:rPr>
          <w:rFonts w:asciiTheme="minorHAnsi" w:hAnsiTheme="minorHAnsi" w:cs="Times New Roman"/>
          <w:lang w:val="es-AR"/>
        </w:rPr>
        <w:t xml:space="preserve"> </w:t>
      </w:r>
      <w:r w:rsidRPr="00850C02">
        <w:rPr>
          <w:rFonts w:asciiTheme="minorHAnsi" w:hAnsiTheme="minorHAnsi" w:cs="Times New Roman"/>
          <w:lang w:val="es-AR"/>
        </w:rPr>
        <w:t>de ello, el BID supervisará en forma ex-post los criterios de elegibilidad específicos, según lo dispuesto en este Reglamento Operativo.</w:t>
      </w:r>
    </w:p>
    <w:p w:rsidR="005A46BE" w:rsidRPr="005A46BE" w:rsidRDefault="00164BDC" w:rsidP="009A154C">
      <w:pPr>
        <w:pStyle w:val="Ttulo3"/>
        <w:numPr>
          <w:ilvl w:val="2"/>
          <w:numId w:val="22"/>
        </w:numPr>
        <w:tabs>
          <w:tab w:val="num" w:pos="426"/>
        </w:tabs>
        <w:spacing w:before="120" w:after="120" w:line="276" w:lineRule="auto"/>
        <w:ind w:left="426" w:hanging="426"/>
        <w:rPr>
          <w:lang w:val="es-AR"/>
        </w:rPr>
      </w:pPr>
      <w:bookmarkStart w:id="154" w:name="_Toc277842728"/>
      <w:bookmarkStart w:id="155" w:name="_Toc456709001"/>
      <w:bookmarkStart w:id="156" w:name="_Toc47600810"/>
      <w:r w:rsidRPr="00164BDC">
        <w:rPr>
          <w:lang w:val="es-AR"/>
        </w:rPr>
        <w:t>Adquisiciones de Obras, Bienes y Servicios diferentes a las consultorías - Aspectos Específicos</w:t>
      </w:r>
      <w:bookmarkEnd w:id="154"/>
      <w:bookmarkEnd w:id="155"/>
      <w:bookmarkEnd w:id="156"/>
    </w:p>
    <w:p w:rsidR="00F7368D" w:rsidRDefault="00F7368D" w:rsidP="00A420D8">
      <w:pPr>
        <w:pStyle w:val="Paragraph"/>
        <w:numPr>
          <w:ilvl w:val="0"/>
          <w:numId w:val="0"/>
        </w:numPr>
        <w:spacing w:after="240"/>
        <w:jc w:val="both"/>
        <w:rPr>
          <w:rFonts w:asciiTheme="minorHAnsi" w:hAnsiTheme="minorHAnsi" w:cs="Times New Roman"/>
          <w:lang w:val="es-AR"/>
        </w:rPr>
      </w:pPr>
      <w:bookmarkStart w:id="157" w:name="_Ref172503097"/>
      <w:r w:rsidRPr="00FE490F">
        <w:rPr>
          <w:rFonts w:asciiTheme="minorHAnsi" w:hAnsiTheme="minorHAnsi" w:cs="Times New Roman"/>
          <w:lang w:val="es-AR"/>
        </w:rPr>
        <w:t>En los procedimientos competitivos de contratación de obras, bienes y servicios diferentes a los de consultoría</w:t>
      </w:r>
      <w:r w:rsidR="00C312B4">
        <w:rPr>
          <w:rFonts w:asciiTheme="minorHAnsi" w:hAnsiTheme="minorHAnsi" w:cs="Times New Roman"/>
          <w:lang w:val="es-AR"/>
        </w:rPr>
        <w:t xml:space="preserve"> se deberán aplicar las </w:t>
      </w:r>
      <w:r w:rsidR="00C312B4" w:rsidRPr="00850C02">
        <w:rPr>
          <w:rFonts w:asciiTheme="minorHAnsi" w:hAnsiTheme="minorHAnsi" w:cs="Times New Roman"/>
          <w:lang w:val="es-AR"/>
        </w:rPr>
        <w:t>Políticas del BID GN-2349-9</w:t>
      </w:r>
      <w:r w:rsidR="00C312B4">
        <w:rPr>
          <w:rFonts w:asciiTheme="minorHAnsi" w:hAnsiTheme="minorHAnsi" w:cs="Times New Roman"/>
          <w:lang w:val="es-AR"/>
        </w:rPr>
        <w:t>. En los mismos,</w:t>
      </w:r>
      <w:r w:rsidRPr="00FE490F">
        <w:rPr>
          <w:rFonts w:asciiTheme="minorHAnsi" w:hAnsiTheme="minorHAnsi" w:cs="Times New Roman"/>
          <w:lang w:val="es-AR"/>
        </w:rPr>
        <w:t xml:space="preserve"> se examinarán todas las ofertas presentadas, </w:t>
      </w:r>
      <w:r w:rsidR="000D6CC1" w:rsidRPr="00CA1EC4">
        <w:rPr>
          <w:rFonts w:asciiTheme="minorHAnsi" w:hAnsiTheme="minorHAnsi" w:cstheme="minorHAnsi"/>
          <w:lang w:val="es-AR"/>
        </w:rPr>
        <w:t>en primer lugar,</w:t>
      </w:r>
      <w:r w:rsidRPr="00FE490F">
        <w:rPr>
          <w:rFonts w:asciiTheme="minorHAnsi" w:hAnsiTheme="minorHAnsi" w:cs="Times New Roman"/>
          <w:lang w:val="es-AR"/>
        </w:rPr>
        <w:t xml:space="preserve"> en cuanto al cumplimiento de los requisitos técnicos, financieros, legales y otros de tipo formal, que figuren en los documentos de licitación o del concurso, resultando de esa forma las ofertas calificadas, entre las que deberá determinarse cuál es la oferta evaluada como la más baja, a la que corresponderá adjudicar el respectivo contrato.</w:t>
      </w:r>
      <w:bookmarkEnd w:id="157"/>
    </w:p>
    <w:p w:rsidR="00F34CE5" w:rsidRPr="00FE490F" w:rsidRDefault="00F34CE5" w:rsidP="00A420D8">
      <w:pPr>
        <w:pStyle w:val="Paragraph"/>
        <w:numPr>
          <w:ilvl w:val="0"/>
          <w:numId w:val="0"/>
        </w:numPr>
        <w:spacing w:after="240"/>
        <w:jc w:val="both"/>
        <w:rPr>
          <w:rFonts w:asciiTheme="minorHAnsi" w:hAnsiTheme="minorHAnsi" w:cs="Times New Roman"/>
          <w:lang w:val="es-AR"/>
        </w:rPr>
      </w:pPr>
      <w:r w:rsidRPr="00C312B4">
        <w:rPr>
          <w:rFonts w:asciiTheme="minorHAnsi" w:hAnsiTheme="minorHAnsi" w:cs="Times New Roman"/>
          <w:lang w:val="es-AR"/>
        </w:rPr>
        <w:t>Todos los contratos para obras, bienes y servicios</w:t>
      </w:r>
      <w:r w:rsidR="00517BDE">
        <w:rPr>
          <w:rFonts w:asciiTheme="minorHAnsi" w:hAnsiTheme="minorHAnsi" w:cs="Times New Roman"/>
          <w:lang w:val="es-AR"/>
        </w:rPr>
        <w:t xml:space="preserve"> diferentes a Consultorías</w:t>
      </w:r>
      <w:r w:rsidR="00CD1970">
        <w:rPr>
          <w:rFonts w:asciiTheme="minorHAnsi" w:hAnsiTheme="minorHAnsi" w:cs="Times New Roman"/>
          <w:lang w:val="es-AR"/>
        </w:rPr>
        <w:t xml:space="preserve"> </w:t>
      </w:r>
      <w:r w:rsidRPr="00C312B4">
        <w:rPr>
          <w:rFonts w:asciiTheme="minorHAnsi" w:hAnsiTheme="minorHAnsi" w:cs="Times New Roman"/>
          <w:lang w:val="es-AR"/>
        </w:rPr>
        <w:t xml:space="preserve">de monto </w:t>
      </w:r>
      <w:r w:rsidR="00AF3AA1">
        <w:rPr>
          <w:rFonts w:asciiTheme="minorHAnsi" w:hAnsiTheme="minorHAnsi" w:cs="Times New Roman"/>
          <w:lang w:val="es-AR"/>
        </w:rPr>
        <w:t xml:space="preserve">igual o superior a </w:t>
      </w:r>
      <w:r w:rsidRPr="00C312B4">
        <w:rPr>
          <w:rFonts w:asciiTheme="minorHAnsi" w:hAnsiTheme="minorHAnsi" w:cs="Times New Roman"/>
          <w:lang w:val="es-AR"/>
        </w:rPr>
        <w:t>US</w:t>
      </w:r>
      <w:r w:rsidR="00687F84">
        <w:rPr>
          <w:rFonts w:asciiTheme="minorHAnsi" w:hAnsiTheme="minorHAnsi" w:cs="Times New Roman"/>
          <w:lang w:val="es-AR"/>
        </w:rPr>
        <w:t>D</w:t>
      </w:r>
      <w:r w:rsidRPr="00C312B4">
        <w:rPr>
          <w:rFonts w:asciiTheme="minorHAnsi" w:hAnsiTheme="minorHAnsi" w:cs="Times New Roman"/>
          <w:lang w:val="es-AR"/>
        </w:rPr>
        <w:t xml:space="preserve">25.000 que se hayan realizado con </w:t>
      </w:r>
      <w:r w:rsidR="00AF3AA1">
        <w:rPr>
          <w:rFonts w:asciiTheme="minorHAnsi" w:hAnsiTheme="minorHAnsi" w:cs="Times New Roman"/>
          <w:lang w:val="es-AR"/>
        </w:rPr>
        <w:t>recursos</w:t>
      </w:r>
      <w:r w:rsidRPr="00C312B4">
        <w:rPr>
          <w:rFonts w:asciiTheme="minorHAnsi" w:hAnsiTheme="minorHAnsi" w:cs="Times New Roman"/>
          <w:lang w:val="es-AR"/>
        </w:rPr>
        <w:t xml:space="preserve"> del </w:t>
      </w:r>
      <w:r w:rsidR="00AF3AA1">
        <w:rPr>
          <w:rFonts w:asciiTheme="minorHAnsi" w:hAnsiTheme="minorHAnsi" w:cs="Times New Roman"/>
          <w:lang w:val="es-AR"/>
        </w:rPr>
        <w:t>financiamiento</w:t>
      </w:r>
      <w:r w:rsidRPr="00C312B4">
        <w:rPr>
          <w:rFonts w:asciiTheme="minorHAnsi" w:hAnsiTheme="minorHAnsi" w:cs="Times New Roman"/>
          <w:lang w:val="es-AR"/>
        </w:rPr>
        <w:t xml:space="preserve"> deberán ser remitidos al Banco para su registro en el sistema PRISM</w:t>
      </w:r>
      <w:r>
        <w:rPr>
          <w:rFonts w:asciiTheme="minorHAnsi" w:hAnsiTheme="minorHAnsi" w:cs="Times New Roman"/>
          <w:lang w:val="es-AR"/>
        </w:rPr>
        <w:t>.</w:t>
      </w:r>
    </w:p>
    <w:p w:rsidR="00F7368D" w:rsidRPr="00FE490F" w:rsidRDefault="00F7368D" w:rsidP="00A420D8">
      <w:pPr>
        <w:pStyle w:val="Paragraph"/>
        <w:numPr>
          <w:ilvl w:val="0"/>
          <w:numId w:val="0"/>
        </w:numPr>
        <w:spacing w:after="240"/>
        <w:jc w:val="both"/>
        <w:rPr>
          <w:rFonts w:asciiTheme="minorHAnsi" w:hAnsiTheme="minorHAnsi" w:cs="Times New Roman"/>
          <w:lang w:val="es-AR"/>
        </w:rPr>
      </w:pPr>
      <w:r w:rsidRPr="00FE490F">
        <w:rPr>
          <w:rFonts w:asciiTheme="minorHAnsi" w:hAnsiTheme="minorHAnsi" w:cs="Times New Roman"/>
          <w:lang w:val="es-AR"/>
        </w:rPr>
        <w:lastRenderedPageBreak/>
        <w:t>Las contrataciones de obras de nivel inicial se ajustarán a las condiciones de las especificaciones generales de los documentos de licitación autorizados por el BID</w:t>
      </w:r>
      <w:r w:rsidR="00AF3AA1">
        <w:rPr>
          <w:rFonts w:asciiTheme="minorHAnsi" w:hAnsiTheme="minorHAnsi" w:cs="Times New Roman"/>
          <w:lang w:val="es-AR"/>
        </w:rPr>
        <w:t xml:space="preserve"> y realizados de conformidad al establecido y aprobado en el Plan de Adquisiciones</w:t>
      </w:r>
      <w:r w:rsidRPr="00FE490F">
        <w:rPr>
          <w:rFonts w:asciiTheme="minorHAnsi" w:hAnsiTheme="minorHAnsi" w:cs="Times New Roman"/>
          <w:lang w:val="es-AR"/>
        </w:rPr>
        <w:t>.</w:t>
      </w:r>
    </w:p>
    <w:p w:rsidR="005A46BE" w:rsidRPr="005A46BE" w:rsidRDefault="00164BDC" w:rsidP="009A154C">
      <w:pPr>
        <w:pStyle w:val="Ttulo3"/>
        <w:numPr>
          <w:ilvl w:val="2"/>
          <w:numId w:val="22"/>
        </w:numPr>
        <w:tabs>
          <w:tab w:val="num" w:pos="426"/>
        </w:tabs>
        <w:spacing w:before="120" w:after="120" w:line="276" w:lineRule="auto"/>
        <w:ind w:left="426" w:hanging="426"/>
        <w:rPr>
          <w:lang w:val="es-AR"/>
        </w:rPr>
      </w:pPr>
      <w:bookmarkStart w:id="158" w:name="_Toc277842729"/>
      <w:bookmarkStart w:id="159" w:name="_Toc456709002"/>
      <w:bookmarkStart w:id="160" w:name="_Toc47600811"/>
      <w:r w:rsidRPr="00164BDC">
        <w:rPr>
          <w:lang w:val="es-AR"/>
        </w:rPr>
        <w:t>Selección y Contratación de Consultores – Aspectos Específicos</w:t>
      </w:r>
      <w:bookmarkEnd w:id="158"/>
      <w:bookmarkEnd w:id="159"/>
      <w:bookmarkEnd w:id="160"/>
    </w:p>
    <w:p w:rsidR="00F7368D" w:rsidRPr="00850C02" w:rsidRDefault="00F7368D" w:rsidP="00F7368D">
      <w:pPr>
        <w:pStyle w:val="Ttulo8"/>
        <w:tabs>
          <w:tab w:val="clear" w:pos="360"/>
        </w:tabs>
        <w:spacing w:before="120" w:after="240"/>
        <w:rPr>
          <w:rFonts w:asciiTheme="minorHAnsi" w:hAnsiTheme="minorHAnsi" w:cs="Times New Roman"/>
          <w:lang w:val="es-AR"/>
        </w:rPr>
      </w:pPr>
      <w:r w:rsidRPr="00850C02">
        <w:rPr>
          <w:rFonts w:asciiTheme="minorHAnsi" w:hAnsiTheme="minorHAnsi" w:cs="Times New Roman"/>
          <w:bCs w:val="0"/>
          <w:u w:val="single"/>
          <w:lang w:val="es-AR"/>
        </w:rPr>
        <w:t>Firmas consultoras:</w:t>
      </w:r>
    </w:p>
    <w:p w:rsidR="00F7368D" w:rsidRPr="00850C02" w:rsidRDefault="00F7368D" w:rsidP="00A420D8">
      <w:pPr>
        <w:pStyle w:val="Paragraph"/>
        <w:numPr>
          <w:ilvl w:val="0"/>
          <w:numId w:val="0"/>
        </w:numPr>
        <w:spacing w:after="240"/>
        <w:jc w:val="both"/>
        <w:rPr>
          <w:rFonts w:asciiTheme="minorHAnsi" w:hAnsiTheme="minorHAnsi" w:cs="Times New Roman"/>
          <w:lang w:val="es-AR"/>
        </w:rPr>
      </w:pPr>
      <w:r w:rsidRPr="00850C02">
        <w:rPr>
          <w:rFonts w:asciiTheme="minorHAnsi" w:hAnsiTheme="minorHAnsi" w:cs="Times New Roman"/>
          <w:lang w:val="es-AR"/>
        </w:rPr>
        <w:t>En los procedimientos de contratación de servicios de consultoría se examinarán todas las ofertas presentadas considerando los criterios de evaluación que figuren en los documentos de licitación o del concurso, conforme el procedimiento correspondiente al tipo de proceso de selección indicado en las Solicitudes de Propuestas y de acuerdo con lo establecido en las estipulaciones especiales del Contrato de Préstamo y en el Plan de Adquisiciones aprobado.</w:t>
      </w:r>
    </w:p>
    <w:p w:rsidR="00F7368D" w:rsidRPr="00850C02" w:rsidRDefault="00F7368D" w:rsidP="00A420D8">
      <w:pPr>
        <w:pStyle w:val="Paragraph"/>
        <w:numPr>
          <w:ilvl w:val="0"/>
          <w:numId w:val="0"/>
        </w:numPr>
        <w:spacing w:after="240"/>
        <w:jc w:val="both"/>
        <w:rPr>
          <w:rFonts w:asciiTheme="minorHAnsi" w:hAnsiTheme="minorHAnsi" w:cs="Times New Roman"/>
          <w:u w:val="single"/>
          <w:lang w:val="es-AR"/>
        </w:rPr>
      </w:pPr>
      <w:r w:rsidRPr="00850C02">
        <w:rPr>
          <w:rFonts w:asciiTheme="minorHAnsi" w:hAnsiTheme="minorHAnsi" w:cs="Times New Roman"/>
          <w:lang w:val="es-AR"/>
        </w:rPr>
        <w:t xml:space="preserve">La firma contratada deberá asegurar absoluta confidencialidad acerca del uso de la información a la cual tienen acceso. Cualquier aplicación de la misma diferente de la prevista en las funciones asignadas deberá ser consultada previamente con el BID y con el Ejecutor del </w:t>
      </w:r>
      <w:r w:rsidR="00631AFC">
        <w:rPr>
          <w:rFonts w:asciiTheme="minorHAnsi" w:hAnsiTheme="minorHAnsi"/>
          <w:lang w:val="es-ES_tradnl"/>
        </w:rPr>
        <w:t>Programa</w:t>
      </w:r>
      <w:r w:rsidRPr="00850C02">
        <w:rPr>
          <w:rFonts w:asciiTheme="minorHAnsi" w:hAnsiTheme="minorHAnsi" w:cs="Times New Roman"/>
          <w:lang w:val="es-AR"/>
        </w:rPr>
        <w:t>.</w:t>
      </w:r>
    </w:p>
    <w:p w:rsidR="00F7368D" w:rsidRPr="00850C02" w:rsidRDefault="00F7368D" w:rsidP="00F7368D">
      <w:pPr>
        <w:pStyle w:val="Ttulo8"/>
        <w:tabs>
          <w:tab w:val="clear" w:pos="360"/>
        </w:tabs>
        <w:spacing w:before="120" w:after="240"/>
        <w:rPr>
          <w:rFonts w:asciiTheme="minorHAnsi" w:hAnsiTheme="minorHAnsi" w:cs="Times New Roman"/>
          <w:lang w:val="es-AR"/>
        </w:rPr>
      </w:pPr>
      <w:r w:rsidRPr="00850C02">
        <w:rPr>
          <w:rFonts w:asciiTheme="minorHAnsi" w:hAnsiTheme="minorHAnsi" w:cs="Times New Roman"/>
          <w:bCs w:val="0"/>
          <w:u w:val="single"/>
          <w:lang w:val="es-AR"/>
        </w:rPr>
        <w:t xml:space="preserve">Consultores Individuales: </w:t>
      </w:r>
    </w:p>
    <w:p w:rsidR="00F7368D" w:rsidRPr="00850C02" w:rsidRDefault="00F7368D" w:rsidP="00A420D8">
      <w:pPr>
        <w:pStyle w:val="Paragraph"/>
        <w:numPr>
          <w:ilvl w:val="0"/>
          <w:numId w:val="0"/>
        </w:numPr>
        <w:spacing w:after="240"/>
        <w:jc w:val="both"/>
        <w:rPr>
          <w:rFonts w:asciiTheme="minorHAnsi" w:hAnsiTheme="minorHAnsi" w:cs="Times New Roman"/>
          <w:lang w:val="es-AR"/>
        </w:rPr>
      </w:pPr>
      <w:r w:rsidRPr="00850C02">
        <w:rPr>
          <w:rFonts w:asciiTheme="minorHAnsi" w:hAnsiTheme="minorHAnsi" w:cs="Times New Roman"/>
          <w:lang w:val="es-AR"/>
        </w:rPr>
        <w:t>Para la selección y contratación de consultores individuales se utilizarán procedimientos competitivos conforme a las políticas del BID</w:t>
      </w:r>
      <w:r w:rsidR="00E368B3">
        <w:rPr>
          <w:rFonts w:asciiTheme="minorHAnsi" w:hAnsiTheme="minorHAnsi" w:cs="Times New Roman"/>
          <w:lang w:val="es-AR"/>
        </w:rPr>
        <w:t xml:space="preserve"> (</w:t>
      </w:r>
      <w:r w:rsidR="00E368B3" w:rsidRPr="00850C02">
        <w:rPr>
          <w:rFonts w:asciiTheme="minorHAnsi" w:hAnsiTheme="minorHAnsi" w:cs="Times New Roman"/>
          <w:lang w:val="es-AR"/>
        </w:rPr>
        <w:t>GN-2350-9</w:t>
      </w:r>
      <w:r w:rsidR="00E368B3">
        <w:rPr>
          <w:rFonts w:asciiTheme="minorHAnsi" w:hAnsiTheme="minorHAnsi" w:cs="Times New Roman"/>
          <w:lang w:val="es-AR"/>
        </w:rPr>
        <w:t>)</w:t>
      </w:r>
      <w:r w:rsidRPr="00850C02">
        <w:rPr>
          <w:rFonts w:asciiTheme="minorHAnsi" w:hAnsiTheme="minorHAnsi" w:cs="Times New Roman"/>
          <w:lang w:val="es-AR"/>
        </w:rPr>
        <w:t>. Para cada caso, se requerirá de cada uno de los participantes del concurso una comunicación escrita de su conformidad a participar en ese proceso de selección debidamente identificado. Finalizada la selección se comunicará por escrito a cada participante, en forma simultánea, el resultado.</w:t>
      </w:r>
    </w:p>
    <w:p w:rsidR="00F7368D" w:rsidRPr="00850C02" w:rsidRDefault="00F7368D" w:rsidP="00A420D8">
      <w:pPr>
        <w:pStyle w:val="Paragraph"/>
        <w:numPr>
          <w:ilvl w:val="0"/>
          <w:numId w:val="0"/>
        </w:numPr>
        <w:spacing w:after="240"/>
        <w:jc w:val="both"/>
        <w:rPr>
          <w:rFonts w:asciiTheme="minorHAnsi" w:hAnsiTheme="minorHAnsi" w:cs="Times New Roman"/>
          <w:lang w:val="es-AR"/>
        </w:rPr>
      </w:pPr>
      <w:r w:rsidRPr="00850C02">
        <w:rPr>
          <w:rFonts w:asciiTheme="minorHAnsi" w:hAnsiTheme="minorHAnsi" w:cs="Times New Roman"/>
          <w:lang w:val="es-AR"/>
        </w:rPr>
        <w:t>Todos los consultores individuales deberán firmar conjuntamente con su contrato el certificado de elegibilidad de consultores requerido por el BID.</w:t>
      </w:r>
    </w:p>
    <w:p w:rsidR="00F7368D" w:rsidRPr="00850C02" w:rsidRDefault="00F7368D" w:rsidP="00A420D8">
      <w:pPr>
        <w:pStyle w:val="Paragraph"/>
        <w:numPr>
          <w:ilvl w:val="0"/>
          <w:numId w:val="0"/>
        </w:numPr>
        <w:spacing w:after="240"/>
        <w:jc w:val="both"/>
        <w:rPr>
          <w:rFonts w:asciiTheme="minorHAnsi" w:hAnsiTheme="minorHAnsi" w:cs="Times New Roman"/>
          <w:lang w:val="es-AR"/>
        </w:rPr>
      </w:pPr>
      <w:r w:rsidRPr="00850C02">
        <w:rPr>
          <w:rFonts w:asciiTheme="minorHAnsi" w:hAnsiTheme="minorHAnsi" w:cs="Times New Roman"/>
          <w:lang w:val="es-AR"/>
        </w:rPr>
        <w:t>Los consultores contratados bajo la modalidad de locación de obra presentarán sus informes en forma individual, reflejando en ellos los productos aportados por el consultor y sus recomendaciones.</w:t>
      </w:r>
    </w:p>
    <w:p w:rsidR="00F7368D" w:rsidRPr="00850C02" w:rsidRDefault="00F7368D" w:rsidP="00A420D8">
      <w:pPr>
        <w:pStyle w:val="Paragraph"/>
        <w:numPr>
          <w:ilvl w:val="0"/>
          <w:numId w:val="0"/>
        </w:numPr>
        <w:spacing w:after="240"/>
        <w:jc w:val="both"/>
        <w:rPr>
          <w:rFonts w:asciiTheme="minorHAnsi" w:hAnsiTheme="minorHAnsi" w:cs="Times New Roman"/>
          <w:lang w:val="es-AR"/>
        </w:rPr>
      </w:pPr>
      <w:r w:rsidRPr="00850C02">
        <w:rPr>
          <w:rFonts w:asciiTheme="minorHAnsi" w:hAnsiTheme="minorHAnsi" w:cs="Times New Roman"/>
          <w:lang w:val="es-AR"/>
        </w:rPr>
        <w:t>En los casos de locación de servicio los consultores presentarán a la UEC/</w:t>
      </w:r>
      <w:r>
        <w:rPr>
          <w:rFonts w:asciiTheme="minorHAnsi" w:hAnsiTheme="minorHAnsi" w:cs="Times New Roman"/>
          <w:lang w:val="es-AR"/>
        </w:rPr>
        <w:t>DGPPSE</w:t>
      </w:r>
      <w:r w:rsidRPr="00850C02">
        <w:rPr>
          <w:rFonts w:asciiTheme="minorHAnsi" w:hAnsiTheme="minorHAnsi" w:cs="Times New Roman"/>
          <w:lang w:val="es-AR"/>
        </w:rPr>
        <w:t xml:space="preserve">, según corresponda, los informes finales que éstas requieran. </w:t>
      </w:r>
      <w:r w:rsidR="00164BDC" w:rsidRPr="00164BDC">
        <w:rPr>
          <w:rFonts w:asciiTheme="minorHAnsi" w:hAnsiTheme="minorHAnsi"/>
          <w:lang w:val="es-AR"/>
        </w:rPr>
        <w:t xml:space="preserve">A los efectos de la renovación de los contratos, </w:t>
      </w:r>
      <w:r w:rsidR="00164BDC" w:rsidRPr="00164BDC">
        <w:rPr>
          <w:rFonts w:asciiTheme="minorHAnsi" w:eastAsiaTheme="minorHAnsi" w:hAnsiTheme="minorHAnsi"/>
          <w:lang w:val="es-AR"/>
        </w:rPr>
        <w:t>se debe constatar que los TDR no hayan cambiado, así como la pertinencia técnica del contrato en el contexto en el que se encuentre el proyecto.</w:t>
      </w:r>
    </w:p>
    <w:p w:rsidR="00F7368D" w:rsidRPr="00850C02" w:rsidRDefault="00F7368D" w:rsidP="00A420D8">
      <w:pPr>
        <w:pStyle w:val="Paragraph"/>
        <w:numPr>
          <w:ilvl w:val="0"/>
          <w:numId w:val="0"/>
        </w:numPr>
        <w:spacing w:after="240"/>
        <w:jc w:val="both"/>
        <w:rPr>
          <w:rFonts w:asciiTheme="minorHAnsi" w:hAnsiTheme="minorHAnsi" w:cs="Times New Roman"/>
          <w:lang w:val="es-AR"/>
        </w:rPr>
      </w:pPr>
      <w:r w:rsidRPr="00850C02">
        <w:rPr>
          <w:rFonts w:asciiTheme="minorHAnsi" w:hAnsiTheme="minorHAnsi" w:cs="Times New Roman"/>
          <w:lang w:val="es-AR"/>
        </w:rPr>
        <w:t>Los informes finales de consultoría y las evaluaciones de desempeño</w:t>
      </w:r>
      <w:r w:rsidR="002C13C4">
        <w:rPr>
          <w:rFonts w:asciiTheme="minorHAnsi" w:hAnsiTheme="minorHAnsi" w:cs="Times New Roman"/>
          <w:lang w:val="es-AR"/>
        </w:rPr>
        <w:t>, si las hubiere,</w:t>
      </w:r>
      <w:r w:rsidRPr="00850C02">
        <w:rPr>
          <w:rFonts w:asciiTheme="minorHAnsi" w:hAnsiTheme="minorHAnsi" w:cs="Times New Roman"/>
          <w:lang w:val="es-AR"/>
        </w:rPr>
        <w:t xml:space="preserve"> se conservarán en los registros de los organismos ejecutores para su consulta por el Banco o por la auditoría del </w:t>
      </w:r>
      <w:r w:rsidR="00631AFC">
        <w:rPr>
          <w:rFonts w:asciiTheme="minorHAnsi" w:hAnsiTheme="minorHAnsi"/>
          <w:lang w:val="es-ES_tradnl"/>
        </w:rPr>
        <w:t>Programa</w:t>
      </w:r>
      <w:r w:rsidRPr="00850C02">
        <w:rPr>
          <w:rFonts w:asciiTheme="minorHAnsi" w:hAnsiTheme="minorHAnsi" w:cs="Times New Roman"/>
          <w:lang w:val="es-AR"/>
        </w:rPr>
        <w:t xml:space="preserve">cuando así lo soliciten. </w:t>
      </w:r>
    </w:p>
    <w:p w:rsidR="00F7368D" w:rsidRPr="00850C02" w:rsidRDefault="00F7368D" w:rsidP="00A420D8">
      <w:pPr>
        <w:pStyle w:val="Paragraph"/>
        <w:numPr>
          <w:ilvl w:val="0"/>
          <w:numId w:val="0"/>
        </w:numPr>
        <w:spacing w:after="240"/>
        <w:jc w:val="both"/>
        <w:rPr>
          <w:rFonts w:asciiTheme="minorHAnsi" w:hAnsiTheme="minorHAnsi" w:cs="Times New Roman"/>
          <w:lang w:val="es-AR"/>
        </w:rPr>
      </w:pPr>
      <w:r w:rsidRPr="00850C02">
        <w:rPr>
          <w:rFonts w:asciiTheme="minorHAnsi" w:hAnsiTheme="minorHAnsi" w:cs="Times New Roman"/>
          <w:lang w:val="es-AR"/>
        </w:rPr>
        <w:t xml:space="preserve">El personal de la Nación o de la </w:t>
      </w:r>
      <w:r w:rsidR="00912BE8" w:rsidRPr="00850C02">
        <w:rPr>
          <w:rFonts w:asciiTheme="minorHAnsi" w:hAnsiTheme="minorHAnsi" w:cs="Times New Roman"/>
          <w:lang w:val="es-AR"/>
        </w:rPr>
        <w:t>jurisdicci</w:t>
      </w:r>
      <w:r w:rsidR="00912BE8">
        <w:rPr>
          <w:rFonts w:asciiTheme="minorHAnsi" w:hAnsiTheme="minorHAnsi" w:cs="Times New Roman"/>
          <w:lang w:val="es-AR"/>
        </w:rPr>
        <w:t>ón</w:t>
      </w:r>
      <w:r w:rsidR="00CD1970">
        <w:rPr>
          <w:rFonts w:asciiTheme="minorHAnsi" w:hAnsiTheme="minorHAnsi" w:cs="Times New Roman"/>
          <w:lang w:val="es-AR"/>
        </w:rPr>
        <w:t xml:space="preserve"> </w:t>
      </w:r>
      <w:r w:rsidRPr="00850C02">
        <w:rPr>
          <w:rFonts w:asciiTheme="minorHAnsi" w:hAnsiTheme="minorHAnsi" w:cs="Times New Roman"/>
          <w:lang w:val="es-AR"/>
        </w:rPr>
        <w:t xml:space="preserve">afectado al </w:t>
      </w:r>
      <w:r w:rsidR="00631AFC">
        <w:rPr>
          <w:rFonts w:asciiTheme="minorHAnsi" w:hAnsiTheme="minorHAnsi"/>
          <w:lang w:val="es-ES_tradnl"/>
        </w:rPr>
        <w:t>Programa</w:t>
      </w:r>
      <w:r w:rsidRPr="00850C02">
        <w:rPr>
          <w:rFonts w:asciiTheme="minorHAnsi" w:hAnsiTheme="minorHAnsi" w:cs="Times New Roman"/>
          <w:lang w:val="es-AR"/>
        </w:rPr>
        <w:t xml:space="preserve">y los consultores contratados deberán asegurar absoluta confidencialidad acerca del uso de la información a la cual tienen acceso. Cualquier aplicación de la misma diferente de la prevista en las funciones asignadas a dicho personal o consultor, deberá ser consultada previamente con el BID y con el Ejecutor del </w:t>
      </w:r>
      <w:r w:rsidR="00631AFC">
        <w:rPr>
          <w:rFonts w:asciiTheme="minorHAnsi" w:hAnsiTheme="minorHAnsi"/>
          <w:lang w:val="es-ES_tradnl"/>
        </w:rPr>
        <w:t>Programa</w:t>
      </w:r>
      <w:r w:rsidRPr="00850C02">
        <w:rPr>
          <w:rFonts w:asciiTheme="minorHAnsi" w:hAnsiTheme="minorHAnsi" w:cs="Times New Roman"/>
          <w:lang w:val="es-AR"/>
        </w:rPr>
        <w:t>.</w:t>
      </w:r>
    </w:p>
    <w:p w:rsidR="00F7368D" w:rsidRPr="00850C02" w:rsidRDefault="00F7368D" w:rsidP="00A420D8">
      <w:pPr>
        <w:pStyle w:val="Paragraph"/>
        <w:numPr>
          <w:ilvl w:val="0"/>
          <w:numId w:val="0"/>
        </w:numPr>
        <w:spacing w:after="240"/>
        <w:jc w:val="both"/>
        <w:rPr>
          <w:rFonts w:asciiTheme="minorHAnsi" w:hAnsiTheme="minorHAnsi" w:cs="Times New Roman"/>
          <w:lang w:val="es-AR"/>
        </w:rPr>
      </w:pPr>
      <w:r w:rsidRPr="00850C02">
        <w:rPr>
          <w:rFonts w:asciiTheme="minorHAnsi" w:hAnsiTheme="minorHAnsi" w:cs="Times New Roman"/>
          <w:lang w:val="es-AR"/>
        </w:rPr>
        <w:t>Para la contratación del equipo técnico de la UEC/</w:t>
      </w:r>
      <w:r>
        <w:rPr>
          <w:rFonts w:asciiTheme="minorHAnsi" w:hAnsiTheme="minorHAnsi" w:cs="Times New Roman"/>
          <w:lang w:val="es-AR"/>
        </w:rPr>
        <w:t>DGPPSE</w:t>
      </w:r>
      <w:r w:rsidRPr="00850C02">
        <w:rPr>
          <w:rFonts w:asciiTheme="minorHAnsi" w:hAnsiTheme="minorHAnsi" w:cs="Times New Roman"/>
          <w:lang w:val="es-AR"/>
        </w:rPr>
        <w:t>, y de otras líneas de acción se podrá aplicar el procedimiento de selección directa, de conformidad a lo previsto en la Sección V punto 5.4 de las Políticas para la Selección y Contratación de Consultores Financiados por el Banco Interamericano de Desarrollo (GN-2350-9).</w:t>
      </w:r>
    </w:p>
    <w:p w:rsidR="00F7368D" w:rsidRDefault="00F7368D" w:rsidP="00A420D8">
      <w:pPr>
        <w:pStyle w:val="Paragraph"/>
        <w:numPr>
          <w:ilvl w:val="0"/>
          <w:numId w:val="0"/>
        </w:numPr>
        <w:spacing w:after="240"/>
        <w:jc w:val="both"/>
        <w:rPr>
          <w:rFonts w:asciiTheme="minorHAnsi" w:hAnsiTheme="minorHAnsi" w:cs="Times New Roman"/>
          <w:lang w:val="es-AR"/>
        </w:rPr>
      </w:pPr>
      <w:r w:rsidRPr="00850C02">
        <w:rPr>
          <w:rFonts w:asciiTheme="minorHAnsi" w:hAnsiTheme="minorHAnsi" w:cs="Times New Roman"/>
          <w:lang w:val="es-AR"/>
        </w:rPr>
        <w:lastRenderedPageBreak/>
        <w:t>En el caso de consultores de la UEC/</w:t>
      </w:r>
      <w:r>
        <w:rPr>
          <w:rFonts w:asciiTheme="minorHAnsi" w:hAnsiTheme="minorHAnsi" w:cs="Times New Roman"/>
          <w:lang w:val="es-AR"/>
        </w:rPr>
        <w:t>DGPPSE</w:t>
      </w:r>
      <w:r w:rsidRPr="00850C02">
        <w:rPr>
          <w:rFonts w:asciiTheme="minorHAnsi" w:hAnsiTheme="minorHAnsi" w:cs="Times New Roman"/>
          <w:lang w:val="es-AR"/>
        </w:rPr>
        <w:t xml:space="preserve">, contratados como locación de servicio, se deberá acordar con el Banco: la estructura organizativa, los TDR y el número de personas para cada área de las unidades. Luego, en los Informes de Ejecución Anual se informará acerca de eventuales ajustes a la estructura organizativa, así como las altas y bajas con relación al año anterior y el personal adicional que se propone contratar, asegurando que no se afecte la disponibilidad de recursos prevista para la Auditoría Externa del </w:t>
      </w:r>
      <w:r w:rsidR="00631AFC">
        <w:rPr>
          <w:rFonts w:asciiTheme="minorHAnsi" w:hAnsiTheme="minorHAnsi"/>
          <w:lang w:val="es-ES_tradnl"/>
        </w:rPr>
        <w:t>Programa</w:t>
      </w:r>
      <w:r w:rsidRPr="00850C02">
        <w:rPr>
          <w:rFonts w:asciiTheme="minorHAnsi" w:hAnsiTheme="minorHAnsi" w:cs="Times New Roman"/>
          <w:lang w:val="es-AR"/>
        </w:rPr>
        <w:t>. Para el resto de las contrataciones de servicios de consultoría y otros servicios la UEC/</w:t>
      </w:r>
      <w:r>
        <w:rPr>
          <w:rFonts w:asciiTheme="minorHAnsi" w:hAnsiTheme="minorHAnsi" w:cs="Times New Roman"/>
          <w:lang w:val="es-AR"/>
        </w:rPr>
        <w:t>DGPPSE</w:t>
      </w:r>
      <w:r w:rsidRPr="00850C02">
        <w:rPr>
          <w:rFonts w:asciiTheme="minorHAnsi" w:hAnsiTheme="minorHAnsi" w:cs="Times New Roman"/>
          <w:lang w:val="es-AR"/>
        </w:rPr>
        <w:t xml:space="preserve"> contará con TDR estándares y costos orientativos que estarán a disposición del ejecutor y del BID. La retribución de los consultores y del personal aplicado al </w:t>
      </w:r>
      <w:r w:rsidR="00631AFC">
        <w:rPr>
          <w:rFonts w:asciiTheme="minorHAnsi" w:hAnsiTheme="minorHAnsi"/>
          <w:lang w:val="es-ES_tradnl"/>
        </w:rPr>
        <w:t>Programa</w:t>
      </w:r>
      <w:r w:rsidRPr="00850C02">
        <w:rPr>
          <w:rFonts w:asciiTheme="minorHAnsi" w:hAnsiTheme="minorHAnsi" w:cs="Times New Roman"/>
          <w:lang w:val="es-AR"/>
        </w:rPr>
        <w:t xml:space="preserve"> deberá ser competitiva y garantizar su permanencia, excepto si no tiene un desempeño adecuado, evitando situaciones de alta rotación de personal.</w:t>
      </w:r>
    </w:p>
    <w:p w:rsidR="00B82246" w:rsidRPr="00850C02" w:rsidRDefault="00B82246" w:rsidP="00A420D8">
      <w:pPr>
        <w:pStyle w:val="Paragraph"/>
        <w:numPr>
          <w:ilvl w:val="0"/>
          <w:numId w:val="0"/>
        </w:numPr>
        <w:spacing w:after="240"/>
        <w:jc w:val="both"/>
        <w:rPr>
          <w:rFonts w:asciiTheme="minorHAnsi" w:hAnsiTheme="minorHAnsi" w:cs="Times New Roman"/>
          <w:lang w:val="es-AR"/>
        </w:rPr>
      </w:pPr>
      <w:r>
        <w:rPr>
          <w:rFonts w:asciiTheme="minorHAnsi" w:hAnsiTheme="minorHAnsi" w:cs="Times New Roman"/>
          <w:lang w:val="es-AR"/>
        </w:rPr>
        <w:t>T</w:t>
      </w:r>
      <w:r w:rsidRPr="00B82246">
        <w:rPr>
          <w:rFonts w:asciiTheme="minorHAnsi" w:hAnsiTheme="minorHAnsi" w:cs="Times New Roman"/>
          <w:lang w:val="es-AR"/>
        </w:rPr>
        <w:t>odos los contratos de consultoría, ya sean firmas consultoras o individuos, independientemente del monto que se hayan realizado con revisión ex</w:t>
      </w:r>
      <w:r>
        <w:rPr>
          <w:rFonts w:asciiTheme="minorHAnsi" w:hAnsiTheme="minorHAnsi" w:cs="Times New Roman"/>
          <w:lang w:val="es-AR"/>
        </w:rPr>
        <w:t>-</w:t>
      </w:r>
      <w:r w:rsidRPr="00B82246">
        <w:rPr>
          <w:rFonts w:asciiTheme="minorHAnsi" w:hAnsiTheme="minorHAnsi" w:cs="Times New Roman"/>
          <w:lang w:val="es-AR"/>
        </w:rPr>
        <w:t>ante por parte del Banco deben ser remitidos al Banco para su registro en el sistema PRISM.</w:t>
      </w:r>
    </w:p>
    <w:p w:rsidR="00D37B2A" w:rsidRPr="00CA1EC4" w:rsidRDefault="00D37B2A" w:rsidP="009A154C">
      <w:pPr>
        <w:pStyle w:val="Ttulo3"/>
        <w:numPr>
          <w:ilvl w:val="2"/>
          <w:numId w:val="22"/>
        </w:numPr>
        <w:tabs>
          <w:tab w:val="num" w:pos="0"/>
          <w:tab w:val="num" w:pos="360"/>
        </w:tabs>
        <w:spacing w:before="120" w:after="120" w:line="276" w:lineRule="auto"/>
        <w:ind w:left="0"/>
        <w:rPr>
          <w:rFonts w:cstheme="minorHAnsi"/>
          <w:lang w:val="es-AR"/>
        </w:rPr>
      </w:pPr>
      <w:bookmarkStart w:id="161" w:name="_Toc277842730"/>
      <w:bookmarkStart w:id="162" w:name="_Ref145252781"/>
      <w:bookmarkStart w:id="163" w:name="_Toc456709003"/>
      <w:bookmarkStart w:id="164" w:name="_Toc47600812"/>
      <w:r w:rsidRPr="00CA1EC4">
        <w:rPr>
          <w:rFonts w:cstheme="minorHAnsi"/>
          <w:lang w:val="es-AR"/>
        </w:rPr>
        <w:t>Elegibilidad técnica. Supervisión de Adquisiciones</w:t>
      </w:r>
      <w:bookmarkEnd w:id="164"/>
    </w:p>
    <w:p w:rsidR="00CA504E" w:rsidRPr="00766DBC" w:rsidRDefault="00D37B2A" w:rsidP="00A420D8">
      <w:pPr>
        <w:spacing w:before="120" w:after="240"/>
        <w:jc w:val="both"/>
        <w:rPr>
          <w:rFonts w:asciiTheme="minorHAnsi" w:hAnsiTheme="minorHAnsi"/>
        </w:rPr>
      </w:pPr>
      <w:r w:rsidRPr="00CA1EC4">
        <w:rPr>
          <w:rFonts w:asciiTheme="minorHAnsi" w:hAnsiTheme="minorHAnsi" w:cstheme="minorHAnsi"/>
        </w:rPr>
        <w:t>El cumplimiento de los criterios de elegibilidad específicos de las inversiones será supervisado por el Banco</w:t>
      </w:r>
      <w:r w:rsidR="00AF3AA1">
        <w:rPr>
          <w:rFonts w:asciiTheme="minorHAnsi" w:hAnsiTheme="minorHAnsi" w:cstheme="minorHAnsi"/>
        </w:rPr>
        <w:t>, en principio,</w:t>
      </w:r>
      <w:r w:rsidR="00DA2ACC">
        <w:rPr>
          <w:rFonts w:asciiTheme="minorHAnsi" w:hAnsiTheme="minorHAnsi" w:cstheme="minorHAnsi"/>
        </w:rPr>
        <w:t xml:space="preserve"> </w:t>
      </w:r>
      <w:r w:rsidRPr="00CA1EC4">
        <w:rPr>
          <w:rFonts w:asciiTheme="minorHAnsi" w:hAnsiTheme="minorHAnsi" w:cstheme="minorHAnsi"/>
        </w:rPr>
        <w:t>en forma ex-post</w:t>
      </w:r>
      <w:r w:rsidR="00AF3AA1">
        <w:rPr>
          <w:rFonts w:asciiTheme="minorHAnsi" w:hAnsiTheme="minorHAnsi" w:cstheme="minorHAnsi"/>
        </w:rPr>
        <w:t>.</w:t>
      </w:r>
      <w:r w:rsidR="00CA504E" w:rsidRPr="00766DBC">
        <w:rPr>
          <w:rFonts w:asciiTheme="minorHAnsi" w:hAnsiTheme="minorHAnsi"/>
        </w:rPr>
        <w:t xml:space="preserve"> Para esto se deberá contar con toda la información disponible.</w:t>
      </w:r>
    </w:p>
    <w:p w:rsidR="00CA504E" w:rsidRPr="00766DBC" w:rsidRDefault="00AF3AA1" w:rsidP="00A420D8">
      <w:pPr>
        <w:spacing w:before="120" w:after="240"/>
        <w:jc w:val="both"/>
        <w:rPr>
          <w:rFonts w:asciiTheme="minorHAnsi" w:hAnsiTheme="minorHAnsi"/>
        </w:rPr>
      </w:pPr>
      <w:r>
        <w:rPr>
          <w:rFonts w:asciiTheme="minorHAnsi" w:hAnsiTheme="minorHAnsi"/>
        </w:rPr>
        <w:t xml:space="preserve">La revisión de los procesos de adquisición estará indicada y acordada en el Plan de Adquisiciones vigente. </w:t>
      </w:r>
    </w:p>
    <w:p w:rsidR="00F7368D" w:rsidRPr="00766DBC" w:rsidRDefault="00F7368D" w:rsidP="00A420D8">
      <w:pPr>
        <w:spacing w:before="120" w:after="240"/>
        <w:jc w:val="both"/>
        <w:rPr>
          <w:rFonts w:asciiTheme="minorHAnsi" w:hAnsiTheme="minorHAnsi"/>
        </w:rPr>
      </w:pPr>
      <w:r w:rsidRPr="00766DBC">
        <w:rPr>
          <w:rFonts w:asciiTheme="minorHAnsi" w:hAnsiTheme="minorHAnsi"/>
        </w:rPr>
        <w:t xml:space="preserve">No obstante, la realización de una inversión cuya naturaleza sea diferente a los criterios expuestos deberá ser consultada en forma ex-ante al Banco, quien podrá autorizarla en la medida que contribuya con los objetivos del </w:t>
      </w:r>
      <w:r w:rsidR="00631AFC">
        <w:rPr>
          <w:rFonts w:asciiTheme="minorHAnsi" w:hAnsiTheme="minorHAnsi"/>
          <w:lang w:val="es-ES_tradnl"/>
        </w:rPr>
        <w:t>Programa</w:t>
      </w:r>
      <w:r w:rsidRPr="00766DBC">
        <w:rPr>
          <w:rFonts w:asciiTheme="minorHAnsi" w:hAnsiTheme="minorHAnsi"/>
        </w:rPr>
        <w:t>.</w:t>
      </w:r>
    </w:p>
    <w:p w:rsidR="00D37B2A" w:rsidRPr="00CA1EC4" w:rsidRDefault="00D37B2A" w:rsidP="00A420D8">
      <w:pPr>
        <w:spacing w:before="120" w:after="240"/>
        <w:jc w:val="both"/>
        <w:rPr>
          <w:rFonts w:asciiTheme="minorHAnsi" w:hAnsiTheme="minorHAnsi" w:cstheme="minorHAnsi"/>
        </w:rPr>
      </w:pPr>
      <w:r w:rsidRPr="00CA1EC4">
        <w:rPr>
          <w:rFonts w:asciiTheme="minorHAnsi" w:hAnsiTheme="minorHAnsi" w:cstheme="minorHAnsi"/>
        </w:rPr>
        <w:t>Si de las revisiones ex-post, el Banco verificará que, algún gasto no era elegible para su financiamiento con el préstamo e incluso con el aporte local, por su naturaleza o por el proceso seguido para su realización, podrá excluirlo del mismo.</w:t>
      </w:r>
    </w:p>
    <w:p w:rsidR="00F7368D" w:rsidRPr="00766DBC" w:rsidRDefault="00F7368D" w:rsidP="00A420D8">
      <w:pPr>
        <w:spacing w:before="120" w:after="240"/>
        <w:jc w:val="both"/>
        <w:rPr>
          <w:rFonts w:asciiTheme="minorHAnsi" w:hAnsiTheme="minorHAnsi"/>
        </w:rPr>
      </w:pPr>
      <w:r w:rsidRPr="00766DBC">
        <w:rPr>
          <w:rFonts w:asciiTheme="minorHAnsi" w:hAnsiTheme="minorHAnsi"/>
        </w:rPr>
        <w:t>La DGI registrará la info</w:t>
      </w:r>
      <w:r w:rsidR="00FF0343">
        <w:rPr>
          <w:rFonts w:asciiTheme="minorHAnsi" w:hAnsiTheme="minorHAnsi"/>
        </w:rPr>
        <w:t>rmación de la ejecución de las o</w:t>
      </w:r>
      <w:r w:rsidRPr="00766DBC">
        <w:rPr>
          <w:rFonts w:asciiTheme="minorHAnsi" w:hAnsiTheme="minorHAnsi"/>
        </w:rPr>
        <w:t>bras a través del</w:t>
      </w:r>
      <w:r>
        <w:rPr>
          <w:rFonts w:asciiTheme="minorHAnsi" w:hAnsiTheme="minorHAnsi"/>
        </w:rPr>
        <w:t xml:space="preserve"> sistema correspondiente, </w:t>
      </w:r>
      <w:r w:rsidRPr="00766DBC">
        <w:rPr>
          <w:rFonts w:asciiTheme="minorHAnsi" w:hAnsiTheme="minorHAnsi"/>
          <w:lang w:val="es-AR"/>
        </w:rPr>
        <w:t xml:space="preserve">el cual será monitoreado por la </w:t>
      </w:r>
      <w:r w:rsidRPr="00766DBC">
        <w:rPr>
          <w:rFonts w:asciiTheme="minorHAnsi" w:hAnsiTheme="minorHAnsi"/>
        </w:rPr>
        <w:t xml:space="preserve">UEC. A su vez la UEC será la encargada de registrar y controlar la ejecución financiera de las mismas, a través del </w:t>
      </w:r>
      <w:r w:rsidRPr="00766DBC">
        <w:rPr>
          <w:rFonts w:asciiTheme="minorHAnsi" w:hAnsiTheme="minorHAnsi"/>
          <w:i/>
        </w:rPr>
        <w:t>"</w:t>
      </w:r>
      <w:r w:rsidRPr="00766DBC">
        <w:rPr>
          <w:rFonts w:asciiTheme="minorHAnsi" w:hAnsiTheme="minorHAnsi"/>
          <w:i/>
          <w:lang w:val="es-AR"/>
        </w:rPr>
        <w:t>Sistema de Administración y Control Presupuestario" (UEPEX)</w:t>
      </w:r>
      <w:r w:rsidRPr="00766DBC">
        <w:rPr>
          <w:rFonts w:asciiTheme="minorHAnsi" w:hAnsiTheme="minorHAnsi"/>
        </w:rPr>
        <w:t xml:space="preserve">; de esta forma, cada uno de estos Sistemas identificará los niveles de inversión y ejecución de cada una de las </w:t>
      </w:r>
      <w:r w:rsidR="00FF0343">
        <w:rPr>
          <w:rFonts w:asciiTheme="minorHAnsi" w:hAnsiTheme="minorHAnsi"/>
        </w:rPr>
        <w:t>o</w:t>
      </w:r>
      <w:r w:rsidRPr="00766DBC">
        <w:rPr>
          <w:rFonts w:asciiTheme="minorHAnsi" w:hAnsiTheme="minorHAnsi"/>
        </w:rPr>
        <w:t>bras.</w:t>
      </w:r>
    </w:p>
    <w:p w:rsidR="00F7368D" w:rsidRPr="00766DBC" w:rsidRDefault="00F7368D" w:rsidP="00A420D8">
      <w:pPr>
        <w:spacing w:before="120" w:after="240"/>
        <w:jc w:val="both"/>
        <w:rPr>
          <w:rFonts w:asciiTheme="minorHAnsi" w:hAnsiTheme="minorHAnsi"/>
        </w:rPr>
      </w:pPr>
      <w:r w:rsidRPr="00AF6434">
        <w:rPr>
          <w:rFonts w:asciiTheme="minorHAnsi" w:hAnsiTheme="minorHAnsi"/>
        </w:rPr>
        <w:t xml:space="preserve">El ME a partir de los instructivos vigentes deberá asegurar que los </w:t>
      </w:r>
      <w:r w:rsidR="00A015F6">
        <w:rPr>
          <w:rFonts w:asciiTheme="minorHAnsi" w:hAnsiTheme="minorHAnsi"/>
        </w:rPr>
        <w:t>Legajos</w:t>
      </w:r>
      <w:r w:rsidRPr="00AF6434">
        <w:rPr>
          <w:rFonts w:asciiTheme="minorHAnsi" w:hAnsiTheme="minorHAnsi"/>
        </w:rPr>
        <w:t xml:space="preserve"> de elegibilidad de las escuelas consignen de manera explícita si se trata de sustitución o creación de nueva institución, e incluyan el Código Único de Establecimiento (CUE) de la institución que se sustituye de ser el caso. Se deberá consignar si la sustitución prevista implica ampliación de espacios en relación a la edificación anterior.</w:t>
      </w:r>
      <w:r w:rsidRPr="00766DBC">
        <w:rPr>
          <w:rFonts w:asciiTheme="minorHAnsi" w:hAnsiTheme="minorHAnsi"/>
        </w:rPr>
        <w:t xml:space="preserve"> La DGI llevará los registros correspondientes surgidos de las elegibilidades incluyendo información sobre NBI, localización de la escuela, tamaño y nivel educativo.</w:t>
      </w:r>
    </w:p>
    <w:p w:rsidR="005315BB" w:rsidRDefault="003061EB" w:rsidP="00A420D8">
      <w:pPr>
        <w:tabs>
          <w:tab w:val="left" w:pos="567"/>
        </w:tabs>
        <w:spacing w:before="120" w:after="240"/>
        <w:jc w:val="both"/>
        <w:rPr>
          <w:rFonts w:asciiTheme="minorHAnsi" w:hAnsiTheme="minorHAnsi"/>
        </w:rPr>
      </w:pPr>
      <w:r>
        <w:rPr>
          <w:rFonts w:asciiTheme="minorHAnsi" w:hAnsiTheme="minorHAnsi"/>
        </w:rPr>
        <w:t xml:space="preserve">Para todos los casos, </w:t>
      </w:r>
      <w:r w:rsidRPr="00AF6434">
        <w:rPr>
          <w:rFonts w:asciiTheme="minorHAnsi" w:hAnsiTheme="minorHAnsi"/>
        </w:rPr>
        <w:t>sustitución o creación</w:t>
      </w:r>
      <w:r>
        <w:rPr>
          <w:rFonts w:asciiTheme="minorHAnsi" w:hAnsiTheme="minorHAnsi"/>
        </w:rPr>
        <w:t xml:space="preserve">, </w:t>
      </w:r>
      <w:r w:rsidR="005F2C1A">
        <w:rPr>
          <w:rFonts w:asciiTheme="minorHAnsi" w:hAnsiTheme="minorHAnsi"/>
        </w:rPr>
        <w:t xml:space="preserve">los </w:t>
      </w:r>
      <w:r w:rsidR="006C3DEA">
        <w:rPr>
          <w:rFonts w:asciiTheme="minorHAnsi" w:hAnsiTheme="minorHAnsi"/>
        </w:rPr>
        <w:t>M</w:t>
      </w:r>
      <w:r w:rsidR="005F2C1A">
        <w:rPr>
          <w:rFonts w:asciiTheme="minorHAnsi" w:hAnsiTheme="minorHAnsi"/>
        </w:rPr>
        <w:t xml:space="preserve">inisterios de </w:t>
      </w:r>
      <w:r w:rsidR="006C3DEA">
        <w:rPr>
          <w:rFonts w:asciiTheme="minorHAnsi" w:hAnsiTheme="minorHAnsi"/>
        </w:rPr>
        <w:t>E</w:t>
      </w:r>
      <w:r w:rsidR="005F2C1A">
        <w:rPr>
          <w:rFonts w:asciiTheme="minorHAnsi" w:hAnsiTheme="minorHAnsi"/>
        </w:rPr>
        <w:t xml:space="preserve">ducación </w:t>
      </w:r>
      <w:r w:rsidR="00DE730C">
        <w:rPr>
          <w:rFonts w:asciiTheme="minorHAnsi" w:hAnsiTheme="minorHAnsi"/>
        </w:rPr>
        <w:t>Jurisdiccionales</w:t>
      </w:r>
      <w:r w:rsidR="009743BC">
        <w:rPr>
          <w:rFonts w:asciiTheme="minorHAnsi" w:hAnsiTheme="minorHAnsi"/>
        </w:rPr>
        <w:t xml:space="preserve"> </w:t>
      </w:r>
      <w:r w:rsidR="00DE730C" w:rsidRPr="00766DBC">
        <w:rPr>
          <w:rFonts w:asciiTheme="minorHAnsi" w:hAnsiTheme="minorHAnsi"/>
        </w:rPr>
        <w:t>deber</w:t>
      </w:r>
      <w:r w:rsidR="00DE730C">
        <w:rPr>
          <w:rFonts w:asciiTheme="minorHAnsi" w:hAnsiTheme="minorHAnsi"/>
        </w:rPr>
        <w:t>án</w:t>
      </w:r>
      <w:r w:rsidR="005F2C1A" w:rsidRPr="00766DBC">
        <w:rPr>
          <w:rFonts w:asciiTheme="minorHAnsi" w:hAnsiTheme="minorHAnsi"/>
        </w:rPr>
        <w:t xml:space="preserve"> informar </w:t>
      </w:r>
      <w:r w:rsidR="005F2C1A">
        <w:rPr>
          <w:rFonts w:asciiTheme="minorHAnsi" w:hAnsiTheme="minorHAnsi"/>
        </w:rPr>
        <w:t>los</w:t>
      </w:r>
      <w:r w:rsidR="005F2C1A" w:rsidRPr="00766DBC">
        <w:rPr>
          <w:rFonts w:asciiTheme="minorHAnsi" w:hAnsiTheme="minorHAnsi"/>
        </w:rPr>
        <w:t xml:space="preserve"> número</w:t>
      </w:r>
      <w:r w:rsidR="005F2C1A">
        <w:rPr>
          <w:rFonts w:asciiTheme="minorHAnsi" w:hAnsiTheme="minorHAnsi"/>
        </w:rPr>
        <w:t>s</w:t>
      </w:r>
      <w:r w:rsidR="005F2C1A" w:rsidRPr="00766DBC">
        <w:rPr>
          <w:rFonts w:asciiTheme="minorHAnsi" w:hAnsiTheme="minorHAnsi"/>
        </w:rPr>
        <w:t xml:space="preserve"> de CUE </w:t>
      </w:r>
      <w:r w:rsidR="005F2C1A">
        <w:rPr>
          <w:rFonts w:asciiTheme="minorHAnsi" w:hAnsiTheme="minorHAnsi"/>
        </w:rPr>
        <w:t xml:space="preserve">de los Jardines finalizados </w:t>
      </w:r>
      <w:r w:rsidR="005F2C1A" w:rsidRPr="00766DBC">
        <w:rPr>
          <w:rFonts w:asciiTheme="minorHAnsi" w:hAnsiTheme="minorHAnsi"/>
        </w:rPr>
        <w:t>a la DGI, una vez que se produzca</w:t>
      </w:r>
      <w:r w:rsidR="005F2C1A">
        <w:rPr>
          <w:rFonts w:asciiTheme="minorHAnsi" w:hAnsiTheme="minorHAnsi"/>
        </w:rPr>
        <w:t>n</w:t>
      </w:r>
      <w:r w:rsidR="009743BC">
        <w:rPr>
          <w:rFonts w:asciiTheme="minorHAnsi" w:hAnsiTheme="minorHAnsi"/>
        </w:rPr>
        <w:t xml:space="preserve"> </w:t>
      </w:r>
      <w:r w:rsidR="005F2C1A">
        <w:rPr>
          <w:rFonts w:asciiTheme="minorHAnsi" w:hAnsiTheme="minorHAnsi"/>
        </w:rPr>
        <w:t>las</w:t>
      </w:r>
      <w:r w:rsidR="005F2C1A" w:rsidRPr="00766DBC">
        <w:rPr>
          <w:rFonts w:asciiTheme="minorHAnsi" w:hAnsiTheme="minorHAnsi"/>
        </w:rPr>
        <w:t xml:space="preserve"> alta</w:t>
      </w:r>
      <w:r w:rsidR="005F2C1A">
        <w:rPr>
          <w:rFonts w:asciiTheme="minorHAnsi" w:hAnsiTheme="minorHAnsi"/>
        </w:rPr>
        <w:t>s</w:t>
      </w:r>
      <w:r w:rsidR="005F2C1A" w:rsidRPr="00766DBC">
        <w:rPr>
          <w:rFonts w:asciiTheme="minorHAnsi" w:hAnsiTheme="minorHAnsi"/>
        </w:rPr>
        <w:t xml:space="preserve"> de</w:t>
      </w:r>
      <w:r w:rsidR="009743BC">
        <w:rPr>
          <w:rFonts w:asciiTheme="minorHAnsi" w:hAnsiTheme="minorHAnsi"/>
        </w:rPr>
        <w:t xml:space="preserve"> </w:t>
      </w:r>
      <w:r w:rsidR="005F2C1A" w:rsidRPr="00766DBC">
        <w:rPr>
          <w:rFonts w:asciiTheme="minorHAnsi" w:hAnsiTheme="minorHAnsi"/>
        </w:rPr>
        <w:t>l</w:t>
      </w:r>
      <w:r w:rsidR="005F2C1A">
        <w:rPr>
          <w:rFonts w:asciiTheme="minorHAnsi" w:hAnsiTheme="minorHAnsi"/>
        </w:rPr>
        <w:t>os</w:t>
      </w:r>
      <w:r w:rsidR="005F2C1A" w:rsidRPr="00766DBC">
        <w:rPr>
          <w:rFonts w:asciiTheme="minorHAnsi" w:hAnsiTheme="minorHAnsi"/>
        </w:rPr>
        <w:t xml:space="preserve"> mismo</w:t>
      </w:r>
      <w:r w:rsidR="005F2C1A">
        <w:rPr>
          <w:rFonts w:asciiTheme="minorHAnsi" w:hAnsiTheme="minorHAnsi"/>
        </w:rPr>
        <w:t>s</w:t>
      </w:r>
      <w:r w:rsidR="00DE730C">
        <w:rPr>
          <w:rFonts w:asciiTheme="minorHAnsi" w:hAnsiTheme="minorHAnsi"/>
        </w:rPr>
        <w:t>.</w:t>
      </w:r>
    </w:p>
    <w:p w:rsidR="00F7368D" w:rsidRDefault="00164BDC" w:rsidP="009A154C">
      <w:pPr>
        <w:pStyle w:val="Ttulo3"/>
        <w:numPr>
          <w:ilvl w:val="2"/>
          <w:numId w:val="22"/>
        </w:numPr>
        <w:tabs>
          <w:tab w:val="num" w:pos="0"/>
          <w:tab w:val="num" w:pos="360"/>
        </w:tabs>
        <w:spacing w:before="120" w:after="120" w:line="276" w:lineRule="auto"/>
        <w:ind w:left="0"/>
        <w:rPr>
          <w:lang w:val="es-AR"/>
        </w:rPr>
      </w:pPr>
      <w:bookmarkStart w:id="165" w:name="_Toc47600813"/>
      <w:r w:rsidRPr="00164BDC">
        <w:rPr>
          <w:rFonts w:cstheme="minorHAnsi"/>
          <w:lang w:val="es-AR"/>
        </w:rPr>
        <w:lastRenderedPageBreak/>
        <w:t xml:space="preserve">Montos límites para determinar los procedimientos de adquisición y </w:t>
      </w:r>
      <w:r w:rsidR="00B333C5">
        <w:rPr>
          <w:rFonts w:cstheme="minorHAnsi"/>
          <w:lang w:val="es-AR"/>
        </w:rPr>
        <w:t>Revisión</w:t>
      </w:r>
      <w:r w:rsidRPr="00164BDC">
        <w:rPr>
          <w:rFonts w:cstheme="minorHAnsi"/>
          <w:lang w:val="es-AR"/>
        </w:rPr>
        <w:t xml:space="preserve"> de </w:t>
      </w:r>
      <w:r w:rsidR="00B333C5">
        <w:rPr>
          <w:rFonts w:cstheme="minorHAnsi"/>
          <w:lang w:val="es-AR"/>
        </w:rPr>
        <w:t xml:space="preserve">los procesos </w:t>
      </w:r>
      <w:bookmarkStart w:id="166" w:name="_Ref179287408"/>
      <w:bookmarkEnd w:id="161"/>
      <w:bookmarkEnd w:id="162"/>
      <w:bookmarkEnd w:id="163"/>
      <w:r w:rsidR="00F7368D">
        <w:rPr>
          <w:lang w:val="es-AR"/>
        </w:rPr>
        <w:t>por parte del Banco</w:t>
      </w:r>
      <w:bookmarkEnd w:id="165"/>
      <w:bookmarkEnd w:id="166"/>
    </w:p>
    <w:p w:rsidR="009042B3" w:rsidRPr="009042B3" w:rsidRDefault="002C2776" w:rsidP="00ED5EDC">
      <w:pPr>
        <w:tabs>
          <w:tab w:val="left" w:pos="567"/>
        </w:tabs>
        <w:spacing w:before="120" w:after="240"/>
        <w:jc w:val="both"/>
        <w:rPr>
          <w:rFonts w:asciiTheme="minorHAnsi" w:hAnsiTheme="minorHAnsi"/>
        </w:rPr>
      </w:pPr>
      <w:r w:rsidRPr="009042B3">
        <w:rPr>
          <w:rFonts w:asciiTheme="minorHAnsi" w:hAnsiTheme="minorHAnsi"/>
        </w:rPr>
        <w:t>Las adquisiciones y contrataciones financiadas total o parcialmente</w:t>
      </w:r>
      <w:r w:rsidR="009743BC">
        <w:rPr>
          <w:rFonts w:asciiTheme="minorHAnsi" w:hAnsiTheme="minorHAnsi"/>
        </w:rPr>
        <w:t xml:space="preserve"> </w:t>
      </w:r>
      <w:r w:rsidRPr="009042B3">
        <w:rPr>
          <w:rFonts w:asciiTheme="minorHAnsi" w:hAnsiTheme="minorHAnsi"/>
        </w:rPr>
        <w:t>por el BID están sujetas a</w:t>
      </w:r>
      <w:r w:rsidR="009743BC">
        <w:rPr>
          <w:rFonts w:asciiTheme="minorHAnsi" w:hAnsiTheme="minorHAnsi"/>
        </w:rPr>
        <w:t xml:space="preserve"> </w:t>
      </w:r>
      <w:r w:rsidRPr="009042B3">
        <w:rPr>
          <w:rFonts w:asciiTheme="minorHAnsi" w:hAnsiTheme="minorHAnsi"/>
        </w:rPr>
        <w:t>revisión por parte del Ba</w:t>
      </w:r>
      <w:r w:rsidR="00DF159A" w:rsidRPr="009042B3">
        <w:rPr>
          <w:rFonts w:asciiTheme="minorHAnsi" w:hAnsiTheme="minorHAnsi"/>
        </w:rPr>
        <w:t>n</w:t>
      </w:r>
      <w:r w:rsidRPr="009042B3">
        <w:rPr>
          <w:rFonts w:asciiTheme="minorHAnsi" w:hAnsiTheme="minorHAnsi"/>
        </w:rPr>
        <w:t>co de</w:t>
      </w:r>
      <w:r w:rsidR="009743BC">
        <w:rPr>
          <w:rFonts w:asciiTheme="minorHAnsi" w:hAnsiTheme="minorHAnsi"/>
        </w:rPr>
        <w:t xml:space="preserve"> </w:t>
      </w:r>
      <w:r w:rsidRPr="009042B3">
        <w:rPr>
          <w:rFonts w:asciiTheme="minorHAnsi" w:hAnsiTheme="minorHAnsi"/>
        </w:rPr>
        <w:t>los procedimientos, documentos,</w:t>
      </w:r>
      <w:r w:rsidR="009743BC">
        <w:rPr>
          <w:rFonts w:asciiTheme="minorHAnsi" w:hAnsiTheme="minorHAnsi"/>
        </w:rPr>
        <w:t xml:space="preserve"> </w:t>
      </w:r>
      <w:r w:rsidRPr="009042B3">
        <w:rPr>
          <w:rFonts w:asciiTheme="minorHAnsi" w:hAnsiTheme="minorHAnsi"/>
        </w:rPr>
        <w:t>evaluaciones de ofertas, recomendaciones</w:t>
      </w:r>
      <w:r w:rsidR="009743BC">
        <w:rPr>
          <w:rFonts w:asciiTheme="minorHAnsi" w:hAnsiTheme="minorHAnsi"/>
        </w:rPr>
        <w:t xml:space="preserve"> </w:t>
      </w:r>
      <w:r w:rsidRPr="009042B3">
        <w:rPr>
          <w:rFonts w:asciiTheme="minorHAnsi" w:hAnsiTheme="minorHAnsi"/>
        </w:rPr>
        <w:t>y adjudicaciones</w:t>
      </w:r>
      <w:r w:rsidR="009743BC">
        <w:rPr>
          <w:rFonts w:asciiTheme="minorHAnsi" w:hAnsiTheme="minorHAnsi"/>
        </w:rPr>
        <w:t xml:space="preserve"> </w:t>
      </w:r>
      <w:r w:rsidRPr="009042B3">
        <w:rPr>
          <w:rFonts w:asciiTheme="minorHAnsi" w:hAnsiTheme="minorHAnsi"/>
        </w:rPr>
        <w:t>de contratos para asegurar</w:t>
      </w:r>
      <w:r w:rsidR="009743BC">
        <w:rPr>
          <w:rFonts w:asciiTheme="minorHAnsi" w:hAnsiTheme="minorHAnsi"/>
        </w:rPr>
        <w:t xml:space="preserve"> </w:t>
      </w:r>
      <w:r w:rsidRPr="009042B3">
        <w:rPr>
          <w:rFonts w:asciiTheme="minorHAnsi" w:hAnsiTheme="minorHAnsi"/>
        </w:rPr>
        <w:t>que el proceso de contratación</w:t>
      </w:r>
      <w:r w:rsidR="009743BC">
        <w:rPr>
          <w:rFonts w:asciiTheme="minorHAnsi" w:hAnsiTheme="minorHAnsi"/>
        </w:rPr>
        <w:t xml:space="preserve"> </w:t>
      </w:r>
      <w:r w:rsidRPr="009042B3">
        <w:rPr>
          <w:rFonts w:asciiTheme="minorHAnsi" w:hAnsiTheme="minorHAnsi"/>
        </w:rPr>
        <w:t>se lleve a cabo de conformidad</w:t>
      </w:r>
      <w:r w:rsidR="009743BC">
        <w:rPr>
          <w:rFonts w:asciiTheme="minorHAnsi" w:hAnsiTheme="minorHAnsi"/>
        </w:rPr>
        <w:t xml:space="preserve"> </w:t>
      </w:r>
      <w:r w:rsidRPr="009042B3">
        <w:rPr>
          <w:rFonts w:asciiTheme="minorHAnsi" w:hAnsiTheme="minorHAnsi"/>
        </w:rPr>
        <w:t>con sus políticas.</w:t>
      </w:r>
    </w:p>
    <w:p w:rsidR="00B333C5" w:rsidRDefault="009042B3" w:rsidP="00ED5EDC">
      <w:pPr>
        <w:pStyle w:val="Paragraph"/>
        <w:numPr>
          <w:ilvl w:val="0"/>
          <w:numId w:val="0"/>
        </w:numPr>
        <w:spacing w:after="240"/>
        <w:jc w:val="both"/>
        <w:rPr>
          <w:rFonts w:asciiTheme="minorHAnsi" w:hAnsiTheme="minorHAnsi" w:cs="Times New Roman"/>
          <w:lang w:val="es-AR"/>
        </w:rPr>
      </w:pPr>
      <w:r>
        <w:rPr>
          <w:noProof/>
          <w:lang w:val="es-AR" w:eastAsia="es-AR"/>
        </w:rPr>
        <w:drawing>
          <wp:inline distT="0" distB="0" distL="0" distR="0">
            <wp:extent cx="5400675" cy="1092200"/>
            <wp:effectExtent l="0" t="0" r="9525"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400675" cy="1092200"/>
                    </a:xfrm>
                    <a:prstGeom prst="rect">
                      <a:avLst/>
                    </a:prstGeom>
                  </pic:spPr>
                </pic:pic>
              </a:graphicData>
            </a:graphic>
          </wp:inline>
        </w:drawing>
      </w:r>
    </w:p>
    <w:p w:rsidR="009042B3" w:rsidRPr="00ED5EDC" w:rsidRDefault="00DF159A" w:rsidP="00ED5EDC">
      <w:pPr>
        <w:tabs>
          <w:tab w:val="left" w:pos="567"/>
        </w:tabs>
        <w:spacing w:before="120" w:after="240"/>
        <w:jc w:val="both"/>
        <w:rPr>
          <w:rFonts w:asciiTheme="minorHAnsi" w:hAnsiTheme="minorHAnsi"/>
        </w:rPr>
      </w:pPr>
      <w:r w:rsidRPr="00ED5EDC">
        <w:rPr>
          <w:rFonts w:asciiTheme="minorHAnsi" w:hAnsiTheme="minorHAnsi"/>
        </w:rPr>
        <w:t xml:space="preserve">La modalidad de </w:t>
      </w:r>
      <w:r w:rsidR="002C2776" w:rsidRPr="00ED5EDC">
        <w:rPr>
          <w:rFonts w:asciiTheme="minorHAnsi" w:hAnsiTheme="minorHAnsi"/>
          <w:b/>
        </w:rPr>
        <w:t>Revisión Exante</w:t>
      </w:r>
      <w:r w:rsidR="00DA2ACC">
        <w:rPr>
          <w:rFonts w:asciiTheme="minorHAnsi" w:hAnsiTheme="minorHAnsi"/>
          <w:b/>
        </w:rPr>
        <w:t xml:space="preserve"> </w:t>
      </w:r>
      <w:r w:rsidRPr="00ED5EDC">
        <w:rPr>
          <w:rFonts w:asciiTheme="minorHAnsi" w:hAnsiTheme="minorHAnsi"/>
        </w:rPr>
        <w:t xml:space="preserve">es </w:t>
      </w:r>
      <w:r w:rsidR="002C2776" w:rsidRPr="00ED5EDC">
        <w:rPr>
          <w:rFonts w:asciiTheme="minorHAnsi" w:hAnsiTheme="minorHAnsi"/>
        </w:rPr>
        <w:t>obligatoria para:</w:t>
      </w:r>
    </w:p>
    <w:p w:rsidR="009042B3" w:rsidRPr="00ED5EDC" w:rsidRDefault="002C2776" w:rsidP="009A154C">
      <w:pPr>
        <w:pStyle w:val="Prrafodelista"/>
        <w:numPr>
          <w:ilvl w:val="3"/>
          <w:numId w:val="31"/>
        </w:numPr>
        <w:tabs>
          <w:tab w:val="left" w:pos="284"/>
        </w:tabs>
        <w:spacing w:before="120" w:after="240"/>
        <w:ind w:left="284" w:hanging="218"/>
        <w:rPr>
          <w:rFonts w:asciiTheme="minorHAnsi" w:hAnsiTheme="minorHAnsi"/>
          <w:kern w:val="1"/>
        </w:rPr>
      </w:pPr>
      <w:r w:rsidRPr="00ED5EDC">
        <w:rPr>
          <w:rFonts w:asciiTheme="minorHAnsi" w:hAnsiTheme="minorHAnsi"/>
          <w:kern w:val="1"/>
        </w:rPr>
        <w:t>Licitación Pública Internacional (LPI): método</w:t>
      </w:r>
      <w:r w:rsidR="009743BC">
        <w:rPr>
          <w:rFonts w:asciiTheme="minorHAnsi" w:hAnsiTheme="minorHAnsi"/>
          <w:kern w:val="1"/>
        </w:rPr>
        <w:t xml:space="preserve"> </w:t>
      </w:r>
      <w:r w:rsidRPr="00ED5EDC">
        <w:rPr>
          <w:rFonts w:asciiTheme="minorHAnsi" w:hAnsiTheme="minorHAnsi"/>
          <w:kern w:val="1"/>
        </w:rPr>
        <w:t>obligatorio en procesos de monto mayor o igual</w:t>
      </w:r>
      <w:r w:rsidR="009743BC">
        <w:rPr>
          <w:rFonts w:asciiTheme="minorHAnsi" w:hAnsiTheme="minorHAnsi"/>
          <w:kern w:val="1"/>
        </w:rPr>
        <w:t xml:space="preserve"> </w:t>
      </w:r>
      <w:r w:rsidRPr="00ED5EDC">
        <w:rPr>
          <w:rFonts w:asciiTheme="minorHAnsi" w:hAnsiTheme="minorHAnsi"/>
          <w:kern w:val="1"/>
        </w:rPr>
        <w:t>al límite establecido para el país.</w:t>
      </w:r>
    </w:p>
    <w:p w:rsidR="00ED5EDC" w:rsidRPr="00ED5EDC" w:rsidRDefault="002C2776" w:rsidP="009A154C">
      <w:pPr>
        <w:pStyle w:val="Prrafodelista"/>
        <w:numPr>
          <w:ilvl w:val="3"/>
          <w:numId w:val="31"/>
        </w:numPr>
        <w:tabs>
          <w:tab w:val="left" w:pos="284"/>
        </w:tabs>
        <w:spacing w:before="120" w:after="240"/>
        <w:ind w:left="284" w:hanging="218"/>
        <w:rPr>
          <w:rFonts w:asciiTheme="minorHAnsi" w:hAnsiTheme="minorHAnsi"/>
        </w:rPr>
      </w:pPr>
      <w:r w:rsidRPr="00ED5EDC">
        <w:rPr>
          <w:rFonts w:asciiTheme="minorHAnsi" w:hAnsiTheme="minorHAnsi"/>
          <w:kern w:val="1"/>
        </w:rPr>
        <w:t>Selección y Contratación de Consultoría:</w:t>
      </w:r>
      <w:r w:rsidR="009743BC">
        <w:rPr>
          <w:rFonts w:asciiTheme="minorHAnsi" w:hAnsiTheme="minorHAnsi"/>
          <w:kern w:val="1"/>
        </w:rPr>
        <w:t xml:space="preserve"> </w:t>
      </w:r>
      <w:r w:rsidRPr="00ED5EDC">
        <w:rPr>
          <w:rFonts w:asciiTheme="minorHAnsi" w:hAnsiTheme="minorHAnsi"/>
          <w:kern w:val="1"/>
        </w:rPr>
        <w:t>monto mayor o igual al límite establecido para</w:t>
      </w:r>
      <w:r w:rsidR="009743BC">
        <w:rPr>
          <w:rFonts w:asciiTheme="minorHAnsi" w:hAnsiTheme="minorHAnsi"/>
          <w:kern w:val="1"/>
        </w:rPr>
        <w:t xml:space="preserve"> </w:t>
      </w:r>
      <w:r w:rsidRPr="00ED5EDC">
        <w:rPr>
          <w:rFonts w:asciiTheme="minorHAnsi" w:hAnsiTheme="minorHAnsi"/>
          <w:kern w:val="1"/>
        </w:rPr>
        <w:t>el país.</w:t>
      </w:r>
    </w:p>
    <w:p w:rsidR="00B333C5" w:rsidRPr="00ED5EDC" w:rsidRDefault="002C2776" w:rsidP="009A154C">
      <w:pPr>
        <w:pStyle w:val="Prrafodelista"/>
        <w:numPr>
          <w:ilvl w:val="3"/>
          <w:numId w:val="31"/>
        </w:numPr>
        <w:tabs>
          <w:tab w:val="left" w:pos="284"/>
        </w:tabs>
        <w:spacing w:before="120" w:after="240"/>
        <w:ind w:left="284" w:hanging="218"/>
        <w:rPr>
          <w:rFonts w:asciiTheme="minorHAnsi" w:hAnsiTheme="minorHAnsi"/>
        </w:rPr>
      </w:pPr>
      <w:r w:rsidRPr="00ED5EDC">
        <w:rPr>
          <w:rFonts w:asciiTheme="minorHAnsi" w:hAnsiTheme="minorHAnsi"/>
          <w:kern w:val="1"/>
        </w:rPr>
        <w:t>Selecciones o Contrataciones Directas.</w:t>
      </w:r>
    </w:p>
    <w:p w:rsidR="003E6E1A" w:rsidRDefault="003E6E1A" w:rsidP="00DF159A">
      <w:pPr>
        <w:pStyle w:val="Paragraph"/>
        <w:numPr>
          <w:ilvl w:val="0"/>
          <w:numId w:val="0"/>
        </w:numPr>
        <w:spacing w:after="240"/>
        <w:jc w:val="both"/>
        <w:rPr>
          <w:rFonts w:asciiTheme="minorHAnsi" w:hAnsiTheme="minorHAnsi" w:cs="Times New Roman"/>
          <w:lang w:val="es-AR"/>
        </w:rPr>
      </w:pPr>
      <w:r>
        <w:rPr>
          <w:rFonts w:asciiTheme="minorHAnsi" w:hAnsiTheme="minorHAnsi" w:cs="Times New Roman"/>
          <w:lang w:val="es-AR"/>
        </w:rPr>
        <w:t xml:space="preserve">La </w:t>
      </w:r>
      <w:r w:rsidR="00AB4F7D">
        <w:rPr>
          <w:rFonts w:asciiTheme="minorHAnsi" w:hAnsiTheme="minorHAnsi" w:cs="Times New Roman"/>
          <w:lang w:val="es-AR"/>
        </w:rPr>
        <w:t xml:space="preserve">revisión de los </w:t>
      </w:r>
      <w:r>
        <w:rPr>
          <w:rFonts w:asciiTheme="minorHAnsi" w:hAnsiTheme="minorHAnsi" w:cs="Times New Roman"/>
          <w:lang w:val="es-AR"/>
        </w:rPr>
        <w:t>demás procesos, que no estén bajo la revisión exante</w:t>
      </w:r>
      <w:r w:rsidR="00AB4F7D">
        <w:rPr>
          <w:rFonts w:asciiTheme="minorHAnsi" w:hAnsiTheme="minorHAnsi" w:cs="Times New Roman"/>
          <w:lang w:val="es-AR"/>
        </w:rPr>
        <w:t xml:space="preserve"> obligatoria</w:t>
      </w:r>
      <w:r>
        <w:rPr>
          <w:rFonts w:asciiTheme="minorHAnsi" w:hAnsiTheme="minorHAnsi" w:cs="Times New Roman"/>
          <w:lang w:val="es-AR"/>
        </w:rPr>
        <w:t xml:space="preserve">, </w:t>
      </w:r>
      <w:r w:rsidR="00AB4F7D">
        <w:rPr>
          <w:rFonts w:asciiTheme="minorHAnsi" w:hAnsiTheme="minorHAnsi" w:cs="Times New Roman"/>
          <w:lang w:val="es-AR"/>
        </w:rPr>
        <w:t>se establecerá en el Plan de Adquisiciones</w:t>
      </w:r>
      <w:r w:rsidR="002C1AF1">
        <w:rPr>
          <w:rFonts w:asciiTheme="minorHAnsi" w:hAnsiTheme="minorHAnsi" w:cs="Times New Roman"/>
          <w:lang w:val="es-AR"/>
        </w:rPr>
        <w:t>.</w:t>
      </w:r>
    </w:p>
    <w:p w:rsidR="009042B3" w:rsidRDefault="002C2776" w:rsidP="00ED5EDC">
      <w:pPr>
        <w:pStyle w:val="Paragraph"/>
        <w:numPr>
          <w:ilvl w:val="0"/>
          <w:numId w:val="0"/>
        </w:numPr>
        <w:spacing w:after="240"/>
        <w:jc w:val="both"/>
        <w:rPr>
          <w:rFonts w:asciiTheme="minorHAnsi" w:hAnsiTheme="minorHAnsi" w:cs="Times New Roman"/>
          <w:lang w:val="es-AR"/>
        </w:rPr>
      </w:pPr>
      <w:r w:rsidRPr="00ED5EDC">
        <w:rPr>
          <w:rFonts w:asciiTheme="minorHAnsi" w:hAnsiTheme="minorHAnsi" w:cs="Times New Roman"/>
          <w:lang w:val="es-AR"/>
        </w:rPr>
        <w:t xml:space="preserve">Bajo </w:t>
      </w:r>
      <w:r w:rsidR="00F51B8C" w:rsidRPr="00ED5EDC">
        <w:rPr>
          <w:rFonts w:asciiTheme="minorHAnsi" w:hAnsiTheme="minorHAnsi" w:cs="Times New Roman"/>
          <w:lang w:val="es-AR"/>
        </w:rPr>
        <w:t>la m</w:t>
      </w:r>
      <w:r w:rsidRPr="00ED5EDC">
        <w:rPr>
          <w:rFonts w:asciiTheme="minorHAnsi" w:hAnsiTheme="minorHAnsi" w:cs="Times New Roman"/>
          <w:lang w:val="es-AR"/>
        </w:rPr>
        <w:t xml:space="preserve">odalidad </w:t>
      </w:r>
      <w:r w:rsidR="00F51B8C" w:rsidRPr="00ED5EDC">
        <w:rPr>
          <w:rFonts w:asciiTheme="minorHAnsi" w:hAnsiTheme="minorHAnsi" w:cs="Times New Roman"/>
          <w:lang w:val="es-AR"/>
        </w:rPr>
        <w:t xml:space="preserve">de </w:t>
      </w:r>
      <w:r w:rsidRPr="00ED5EDC">
        <w:rPr>
          <w:rFonts w:asciiTheme="minorHAnsi" w:hAnsiTheme="minorHAnsi" w:cs="Times New Roman"/>
          <w:lang w:val="es-AR"/>
        </w:rPr>
        <w:t>Revisión Expost</w:t>
      </w:r>
      <w:r w:rsidR="00DA2ACC">
        <w:rPr>
          <w:rFonts w:asciiTheme="minorHAnsi" w:hAnsiTheme="minorHAnsi" w:cs="Times New Roman"/>
          <w:lang w:val="es-AR"/>
        </w:rPr>
        <w:t xml:space="preserve"> </w:t>
      </w:r>
      <w:r w:rsidRPr="00ED5EDC">
        <w:rPr>
          <w:rFonts w:asciiTheme="minorHAnsi" w:hAnsiTheme="minorHAnsi" w:cs="Times New Roman"/>
          <w:lang w:val="es-AR"/>
        </w:rPr>
        <w:t>el Banco</w:t>
      </w:r>
      <w:r w:rsidR="00DA2ACC">
        <w:rPr>
          <w:rFonts w:asciiTheme="minorHAnsi" w:hAnsiTheme="minorHAnsi" w:cs="Times New Roman"/>
          <w:lang w:val="es-AR"/>
        </w:rPr>
        <w:t xml:space="preserve"> </w:t>
      </w:r>
      <w:r w:rsidRPr="00ED5EDC">
        <w:rPr>
          <w:rFonts w:asciiTheme="minorHAnsi" w:hAnsiTheme="minorHAnsi" w:cs="Times New Roman"/>
          <w:lang w:val="es-AR"/>
        </w:rPr>
        <w:t>revisará la documentación</w:t>
      </w:r>
      <w:r w:rsidR="00DA2ACC">
        <w:rPr>
          <w:rFonts w:asciiTheme="minorHAnsi" w:hAnsiTheme="minorHAnsi" w:cs="Times New Roman"/>
          <w:lang w:val="es-AR"/>
        </w:rPr>
        <w:t xml:space="preserve"> </w:t>
      </w:r>
      <w:r w:rsidRPr="00ED5EDC">
        <w:rPr>
          <w:rFonts w:asciiTheme="minorHAnsi" w:hAnsiTheme="minorHAnsi" w:cs="Times New Roman"/>
          <w:lang w:val="es-AR"/>
        </w:rPr>
        <w:t>después de la adquisición o</w:t>
      </w:r>
      <w:r w:rsidR="009743BC">
        <w:rPr>
          <w:rFonts w:asciiTheme="minorHAnsi" w:hAnsiTheme="minorHAnsi" w:cs="Times New Roman"/>
          <w:lang w:val="es-AR"/>
        </w:rPr>
        <w:t xml:space="preserve"> </w:t>
      </w:r>
      <w:r w:rsidRPr="00ED5EDC">
        <w:rPr>
          <w:rFonts w:asciiTheme="minorHAnsi" w:hAnsiTheme="minorHAnsi" w:cs="Times New Roman"/>
          <w:lang w:val="es-AR"/>
        </w:rPr>
        <w:t>contratación. Toda la documentación</w:t>
      </w:r>
      <w:r w:rsidR="009743BC">
        <w:rPr>
          <w:rFonts w:asciiTheme="minorHAnsi" w:hAnsiTheme="minorHAnsi" w:cs="Times New Roman"/>
          <w:lang w:val="es-AR"/>
        </w:rPr>
        <w:t xml:space="preserve"> </w:t>
      </w:r>
      <w:r w:rsidRPr="00ED5EDC">
        <w:rPr>
          <w:rFonts w:asciiTheme="minorHAnsi" w:hAnsiTheme="minorHAnsi" w:cs="Times New Roman"/>
          <w:lang w:val="es-AR"/>
        </w:rPr>
        <w:t>de los contratos</w:t>
      </w:r>
      <w:r w:rsidR="009743BC">
        <w:rPr>
          <w:rFonts w:asciiTheme="minorHAnsi" w:hAnsiTheme="minorHAnsi" w:cs="Times New Roman"/>
          <w:lang w:val="es-AR"/>
        </w:rPr>
        <w:t xml:space="preserve"> </w:t>
      </w:r>
      <w:r w:rsidRPr="00ED5EDC">
        <w:rPr>
          <w:rFonts w:asciiTheme="minorHAnsi" w:hAnsiTheme="minorHAnsi" w:cs="Times New Roman"/>
          <w:lang w:val="es-AR"/>
        </w:rPr>
        <w:t>que no estén sujetos a revisión</w:t>
      </w:r>
      <w:r w:rsidR="00DA2ACC">
        <w:rPr>
          <w:rFonts w:asciiTheme="minorHAnsi" w:hAnsiTheme="minorHAnsi" w:cs="Times New Roman"/>
          <w:lang w:val="es-AR"/>
        </w:rPr>
        <w:t xml:space="preserve"> ex-</w:t>
      </w:r>
      <w:r w:rsidRPr="00ED5EDC">
        <w:rPr>
          <w:rFonts w:asciiTheme="minorHAnsi" w:hAnsiTheme="minorHAnsi" w:cs="Times New Roman"/>
          <w:lang w:val="es-AR"/>
        </w:rPr>
        <w:t>ante</w:t>
      </w:r>
      <w:r w:rsidR="00DA2ACC">
        <w:rPr>
          <w:rFonts w:asciiTheme="minorHAnsi" w:hAnsiTheme="minorHAnsi" w:cs="Times New Roman"/>
          <w:lang w:val="es-AR"/>
        </w:rPr>
        <w:t xml:space="preserve"> </w:t>
      </w:r>
      <w:r w:rsidRPr="00ED5EDC">
        <w:rPr>
          <w:rFonts w:asciiTheme="minorHAnsi" w:hAnsiTheme="minorHAnsi" w:cs="Times New Roman"/>
          <w:lang w:val="es-AR"/>
        </w:rPr>
        <w:t>durante el período de</w:t>
      </w:r>
      <w:r w:rsidR="00DA2ACC">
        <w:rPr>
          <w:rFonts w:asciiTheme="minorHAnsi" w:hAnsiTheme="minorHAnsi" w:cs="Times New Roman"/>
          <w:lang w:val="es-AR"/>
        </w:rPr>
        <w:t xml:space="preserve"> </w:t>
      </w:r>
      <w:r w:rsidRPr="00ED5EDC">
        <w:rPr>
          <w:rFonts w:asciiTheme="minorHAnsi" w:hAnsiTheme="minorHAnsi" w:cs="Times New Roman"/>
          <w:lang w:val="es-AR"/>
        </w:rPr>
        <w:t>ejecución del proyecto deberá</w:t>
      </w:r>
      <w:r w:rsidR="00DA2ACC">
        <w:rPr>
          <w:rFonts w:asciiTheme="minorHAnsi" w:hAnsiTheme="minorHAnsi" w:cs="Times New Roman"/>
          <w:lang w:val="es-AR"/>
        </w:rPr>
        <w:t xml:space="preserve"> </w:t>
      </w:r>
      <w:r w:rsidRPr="00ED5EDC">
        <w:rPr>
          <w:rFonts w:asciiTheme="minorHAnsi" w:hAnsiTheme="minorHAnsi" w:cs="Times New Roman"/>
          <w:lang w:val="es-AR"/>
        </w:rPr>
        <w:t>estar organizada</w:t>
      </w:r>
      <w:r w:rsidR="002C1AF1" w:rsidRPr="00ED5EDC">
        <w:rPr>
          <w:rFonts w:asciiTheme="minorHAnsi" w:hAnsiTheme="minorHAnsi" w:cs="Times New Roman"/>
          <w:lang w:val="es-AR"/>
        </w:rPr>
        <w:t xml:space="preserve"> por la </w:t>
      </w:r>
      <w:r w:rsidR="002C1AF1" w:rsidRPr="00850C02">
        <w:rPr>
          <w:rFonts w:asciiTheme="minorHAnsi" w:hAnsiTheme="minorHAnsi" w:cs="Times New Roman"/>
          <w:lang w:val="es-AR"/>
        </w:rPr>
        <w:t>UEC/</w:t>
      </w:r>
      <w:r w:rsidR="002C1AF1">
        <w:rPr>
          <w:rFonts w:asciiTheme="minorHAnsi" w:hAnsiTheme="minorHAnsi" w:cs="Times New Roman"/>
          <w:lang w:val="es-AR"/>
        </w:rPr>
        <w:t>DGPPSE</w:t>
      </w:r>
      <w:r w:rsidRPr="00ED5EDC">
        <w:rPr>
          <w:rFonts w:asciiTheme="minorHAnsi" w:hAnsiTheme="minorHAnsi" w:cs="Times New Roman"/>
          <w:lang w:val="es-AR"/>
        </w:rPr>
        <w:t>,</w:t>
      </w:r>
      <w:r w:rsidR="003E6E1A" w:rsidRPr="00ED5EDC">
        <w:rPr>
          <w:rFonts w:asciiTheme="minorHAnsi" w:hAnsiTheme="minorHAnsi" w:cs="Times New Roman"/>
          <w:lang w:val="es-AR"/>
        </w:rPr>
        <w:t xml:space="preserve"> f</w:t>
      </w:r>
      <w:r w:rsidRPr="00ED5EDC">
        <w:rPr>
          <w:rFonts w:asciiTheme="minorHAnsi" w:hAnsiTheme="minorHAnsi" w:cs="Times New Roman"/>
          <w:lang w:val="es-AR"/>
        </w:rPr>
        <w:t>ácilmente</w:t>
      </w:r>
      <w:r w:rsidR="009743BC">
        <w:rPr>
          <w:rFonts w:asciiTheme="minorHAnsi" w:hAnsiTheme="minorHAnsi" w:cs="Times New Roman"/>
          <w:lang w:val="es-AR"/>
        </w:rPr>
        <w:t xml:space="preserve"> </w:t>
      </w:r>
      <w:r w:rsidRPr="00ED5EDC">
        <w:rPr>
          <w:rFonts w:asciiTheme="minorHAnsi" w:hAnsiTheme="minorHAnsi" w:cs="Times New Roman"/>
          <w:lang w:val="es-AR"/>
        </w:rPr>
        <w:t>accesible y disponible para las</w:t>
      </w:r>
      <w:r w:rsidR="00DA2ACC">
        <w:rPr>
          <w:rFonts w:asciiTheme="minorHAnsi" w:hAnsiTheme="minorHAnsi" w:cs="Times New Roman"/>
          <w:lang w:val="es-AR"/>
        </w:rPr>
        <w:t xml:space="preserve"> </w:t>
      </w:r>
      <w:r w:rsidRPr="00ED5EDC">
        <w:rPr>
          <w:rFonts w:asciiTheme="minorHAnsi" w:hAnsiTheme="minorHAnsi" w:cs="Times New Roman"/>
          <w:lang w:val="es-AR"/>
        </w:rPr>
        <w:t>misiones de revisiones ex-post</w:t>
      </w:r>
      <w:r w:rsidR="00DA2ACC">
        <w:rPr>
          <w:rFonts w:asciiTheme="minorHAnsi" w:hAnsiTheme="minorHAnsi" w:cs="Times New Roman"/>
          <w:lang w:val="es-AR"/>
        </w:rPr>
        <w:t xml:space="preserve"> </w:t>
      </w:r>
      <w:r w:rsidRPr="00ED5EDC">
        <w:rPr>
          <w:rFonts w:asciiTheme="minorHAnsi" w:hAnsiTheme="minorHAnsi" w:cs="Times New Roman"/>
          <w:lang w:val="es-AR"/>
        </w:rPr>
        <w:t>durante los tres (3) años posteriores</w:t>
      </w:r>
      <w:r w:rsidR="009743BC">
        <w:rPr>
          <w:rFonts w:asciiTheme="minorHAnsi" w:hAnsiTheme="minorHAnsi" w:cs="Times New Roman"/>
          <w:lang w:val="es-AR"/>
        </w:rPr>
        <w:t xml:space="preserve"> </w:t>
      </w:r>
      <w:r w:rsidRPr="00ED5EDC">
        <w:rPr>
          <w:rFonts w:asciiTheme="minorHAnsi" w:hAnsiTheme="minorHAnsi" w:cs="Times New Roman"/>
          <w:lang w:val="es-AR"/>
        </w:rPr>
        <w:t>al último desembolso</w:t>
      </w:r>
      <w:r w:rsidR="009743BC">
        <w:rPr>
          <w:rFonts w:asciiTheme="minorHAnsi" w:hAnsiTheme="minorHAnsi" w:cs="Times New Roman"/>
          <w:lang w:val="es-AR"/>
        </w:rPr>
        <w:t xml:space="preserve"> </w:t>
      </w:r>
      <w:r w:rsidRPr="00ED5EDC">
        <w:rPr>
          <w:rFonts w:asciiTheme="minorHAnsi" w:hAnsiTheme="minorHAnsi" w:cs="Times New Roman"/>
          <w:lang w:val="es-AR"/>
        </w:rPr>
        <w:t>del préstamo.</w:t>
      </w:r>
    </w:p>
    <w:p w:rsidR="00CA504E" w:rsidRPr="00765B6B" w:rsidRDefault="00CA504E" w:rsidP="00ED5EDC">
      <w:pPr>
        <w:spacing w:before="120" w:after="240"/>
        <w:jc w:val="both"/>
        <w:rPr>
          <w:rFonts w:asciiTheme="minorHAnsi" w:hAnsiTheme="minorHAnsi"/>
        </w:rPr>
      </w:pPr>
      <w:r w:rsidRPr="00765B6B">
        <w:rPr>
          <w:rFonts w:asciiTheme="minorHAnsi" w:hAnsiTheme="minorHAnsi"/>
        </w:rPr>
        <w:t>Las revisiones ex-post serán cada 12 meses de acuerdo con el Plan de supervisión del proyecto sobre una muestra extraída de la totalidad de los procesos realizados desde el comienzo del programa en la primera revisión y desde la anterior revisión realizada, para las siguientes. Los reportes de revisión ex-post incluirán al menos una visita de inspección física</w:t>
      </w:r>
      <w:r w:rsidRPr="00CD1970">
        <w:rPr>
          <w:rFonts w:asciiTheme="minorHAnsi" w:hAnsiTheme="minorHAnsi"/>
          <w:vertAlign w:val="superscript"/>
        </w:rPr>
        <w:footnoteReference w:id="7"/>
      </w:r>
      <w:r w:rsidRPr="00765B6B">
        <w:rPr>
          <w:rFonts w:asciiTheme="minorHAnsi" w:hAnsiTheme="minorHAnsi"/>
        </w:rPr>
        <w:t>, escogida de los procesos sujetos a la revisión ex-post.</w:t>
      </w:r>
    </w:p>
    <w:p w:rsidR="00F7368D" w:rsidRPr="008F5D42" w:rsidRDefault="00F7368D" w:rsidP="00ED5EDC">
      <w:pPr>
        <w:pStyle w:val="Paragraph"/>
        <w:numPr>
          <w:ilvl w:val="0"/>
          <w:numId w:val="0"/>
        </w:numPr>
        <w:spacing w:after="240"/>
        <w:jc w:val="both"/>
        <w:rPr>
          <w:rFonts w:asciiTheme="minorHAnsi" w:hAnsiTheme="minorHAnsi" w:cs="Times New Roman"/>
          <w:lang w:val="es-AR"/>
        </w:rPr>
      </w:pPr>
      <w:r w:rsidRPr="008F5D42">
        <w:rPr>
          <w:rFonts w:asciiTheme="minorHAnsi" w:hAnsiTheme="minorHAnsi" w:cs="Times New Roman"/>
          <w:lang w:val="es-AR"/>
        </w:rPr>
        <w:t xml:space="preserve">Durante la ejecución de cualquier contrato de obra, adquisición de un bien o prestación de un servicio, el BID podrá realizar las inspecciones y revisiones ex-post que sean necesarias en beneficio del buen funcionamiento del </w:t>
      </w:r>
      <w:r w:rsidR="00631AFC">
        <w:rPr>
          <w:rFonts w:asciiTheme="minorHAnsi" w:hAnsiTheme="minorHAnsi"/>
          <w:lang w:val="es-ES_tradnl"/>
        </w:rPr>
        <w:t>Programa</w:t>
      </w:r>
      <w:r w:rsidRPr="008F5D42">
        <w:rPr>
          <w:rFonts w:asciiTheme="minorHAnsi" w:hAnsiTheme="minorHAnsi" w:cs="Times New Roman"/>
          <w:lang w:val="es-AR"/>
        </w:rPr>
        <w:t>. Previo a cada visita a la UEC/</w:t>
      </w:r>
      <w:r>
        <w:rPr>
          <w:rFonts w:asciiTheme="minorHAnsi" w:hAnsiTheme="minorHAnsi" w:cs="Times New Roman"/>
          <w:lang w:val="es-AR"/>
        </w:rPr>
        <w:t>DGPPSE</w:t>
      </w:r>
      <w:r w:rsidRPr="008F5D42">
        <w:rPr>
          <w:rFonts w:asciiTheme="minorHAnsi" w:hAnsiTheme="minorHAnsi" w:cs="Times New Roman"/>
          <w:lang w:val="es-AR"/>
        </w:rPr>
        <w:t>, y con la finalidad de facilitar su realización, el Ejecutor deberá entregar al Banco la documentación que éste le solicite</w:t>
      </w:r>
      <w:bookmarkStart w:id="167" w:name="_Ref181540461"/>
      <w:bookmarkStart w:id="168" w:name="_Ref170586096"/>
      <w:r w:rsidRPr="008F5D42">
        <w:rPr>
          <w:rFonts w:asciiTheme="minorHAnsi" w:hAnsiTheme="minorHAnsi" w:cs="Times New Roman"/>
          <w:lang w:val="es-AR"/>
        </w:rPr>
        <w:t xml:space="preserve">. En la revisión ex-post de procesos de adquisiciones realizados por el Ejecutor, dentro de su margen de autonomía, el BID verificará, sobre cada uno de los procesos que integren la muestra o el lote en su totalidad (dependiendo del nivel de riesgo detectado en las operaciones), como mínimo lo siguiente: (i) la elegibilidad del gasto; (ii) los procesos de licitación o contratación acorde en todos sus términos al Plan de Adquisiciones; (iii) la ejecución del contrato, incluyendo eventuales modificaciones al mismo (las que abarcan redeterminaciones de precios); (iv) el cierre del mismo (informes finales, recepción provisoria y definitiva de obras, etc.) Asimismo, se podrá evaluar aspectos institucionales y realizar visitas a </w:t>
      </w:r>
      <w:r w:rsidRPr="008F5D42">
        <w:rPr>
          <w:rFonts w:asciiTheme="minorHAnsi" w:hAnsiTheme="minorHAnsi" w:cs="Times New Roman"/>
          <w:lang w:val="es-AR"/>
        </w:rPr>
        <w:lastRenderedPageBreak/>
        <w:t>los proyectos.</w:t>
      </w:r>
      <w:bookmarkEnd w:id="167"/>
      <w:bookmarkEnd w:id="168"/>
      <w:r w:rsidRPr="008F5D42">
        <w:rPr>
          <w:rFonts w:asciiTheme="minorHAnsi" w:hAnsiTheme="minorHAnsi" w:cs="Times New Roman"/>
          <w:lang w:val="es-AR"/>
        </w:rPr>
        <w:t xml:space="preserve"> Las visitas ex-post de adquisiciones podrían incluir la inspección en terreno de un porcentaje de la muestra seleccionada.</w:t>
      </w:r>
    </w:p>
    <w:p w:rsidR="00172864" w:rsidRPr="008F5D42" w:rsidRDefault="00F7368D" w:rsidP="00ED5EDC">
      <w:pPr>
        <w:pStyle w:val="Paragraph"/>
        <w:numPr>
          <w:ilvl w:val="0"/>
          <w:numId w:val="0"/>
        </w:numPr>
        <w:spacing w:after="240"/>
        <w:jc w:val="both"/>
        <w:rPr>
          <w:rFonts w:asciiTheme="minorHAnsi" w:hAnsiTheme="minorHAnsi" w:cs="Times New Roman"/>
          <w:lang w:val="es-AR"/>
        </w:rPr>
      </w:pPr>
      <w:bookmarkStart w:id="169" w:name="_Ref174417861"/>
      <w:r w:rsidRPr="008F5D42">
        <w:rPr>
          <w:rFonts w:asciiTheme="minorHAnsi" w:hAnsiTheme="minorHAnsi" w:cs="Times New Roman"/>
          <w:lang w:val="es-AR"/>
        </w:rPr>
        <w:t xml:space="preserve">Si al realizar las revisiones ex-post, el BID determina que las obras, bienes y servicios de consultoría o diferentes de consultoría: (i) no son pertinentes y elegibles acorde a las actividades y objetivos del </w:t>
      </w:r>
      <w:r w:rsidR="00631AFC">
        <w:rPr>
          <w:rFonts w:asciiTheme="minorHAnsi" w:hAnsiTheme="minorHAnsi"/>
          <w:lang w:val="es-ES_tradnl"/>
        </w:rPr>
        <w:t>Programa</w:t>
      </w:r>
      <w:r w:rsidRPr="008F5D42">
        <w:rPr>
          <w:rFonts w:asciiTheme="minorHAnsi" w:hAnsiTheme="minorHAnsi" w:cs="Times New Roman"/>
          <w:lang w:val="es-AR"/>
        </w:rPr>
        <w:t xml:space="preserve">; (ii) no fueron adquiridos de acuerdo a los procedimientos acordados en el Contrato y detallados en el Plan de Adquisiciones aprobado por el BID o el contrato no es consistente con dichos métodos; o (iii) que un contrato ha sufrido modificaciones (redeterminaciones, ampliaciones, etc.) no consistentes con su objetivo o con la evolución de las variables de ajuste de referencia, el Banco puede: (a) optar por pasar del sistema de revisión ex-post a la revisión ex-ante, comunicándolo de inmediato a los Ejecutores, al </w:t>
      </w:r>
      <w:r w:rsidR="00631AFC">
        <w:rPr>
          <w:rFonts w:asciiTheme="minorHAnsi" w:hAnsiTheme="minorHAnsi"/>
          <w:lang w:val="es-ES_tradnl"/>
        </w:rPr>
        <w:t>Programa</w:t>
      </w:r>
      <w:r w:rsidRPr="008F5D42">
        <w:rPr>
          <w:rFonts w:asciiTheme="minorHAnsi" w:hAnsiTheme="minorHAnsi" w:cs="Times New Roman"/>
          <w:lang w:val="es-AR"/>
        </w:rPr>
        <w:t>o a las actividades de uno o más ejecutores o subejecutores; y (b) declarar la contratación no elegible para financiamiento del BID, siendo en tal caso política del BID cancelar la porción del préstamo asignada a bienes y obras y servicios de consultores que se hayan adquirido o contratado sin observar dichos procedimientos.</w:t>
      </w:r>
      <w:bookmarkEnd w:id="169"/>
    </w:p>
    <w:p w:rsidR="009042B3" w:rsidRDefault="002C2776" w:rsidP="009A154C">
      <w:pPr>
        <w:pStyle w:val="Ttulo3"/>
        <w:numPr>
          <w:ilvl w:val="2"/>
          <w:numId w:val="22"/>
        </w:numPr>
        <w:tabs>
          <w:tab w:val="clear" w:pos="1800"/>
          <w:tab w:val="num" w:pos="0"/>
          <w:tab w:val="num" w:pos="360"/>
          <w:tab w:val="num" w:pos="1080"/>
        </w:tabs>
        <w:spacing w:before="120" w:after="120" w:line="276" w:lineRule="auto"/>
        <w:ind w:left="0"/>
        <w:rPr>
          <w:rFonts w:cstheme="minorHAnsi"/>
          <w:lang w:val="es-AR"/>
        </w:rPr>
      </w:pPr>
      <w:bookmarkStart w:id="170" w:name="_Hlk45103455"/>
      <w:bookmarkStart w:id="171" w:name="_Toc277842734"/>
      <w:bookmarkStart w:id="172" w:name="_Toc456709007"/>
      <w:bookmarkStart w:id="173" w:name="_Toc47600814"/>
      <w:r w:rsidRPr="002C2776">
        <w:rPr>
          <w:rFonts w:cstheme="minorHAnsi"/>
          <w:lang w:val="es-AR"/>
        </w:rPr>
        <w:t>Ejecución de las adquisiciones</w:t>
      </w:r>
      <w:r w:rsidR="00DD50DB">
        <w:rPr>
          <w:rFonts w:cstheme="minorHAnsi"/>
          <w:lang w:val="es-AR"/>
        </w:rPr>
        <w:t xml:space="preserve"> y contrataciones</w:t>
      </w:r>
      <w:bookmarkEnd w:id="173"/>
    </w:p>
    <w:p w:rsidR="009042B3" w:rsidRDefault="00290000">
      <w:pPr>
        <w:pStyle w:val="Paragraph"/>
        <w:numPr>
          <w:ilvl w:val="0"/>
          <w:numId w:val="0"/>
        </w:numPr>
        <w:spacing w:after="240"/>
        <w:jc w:val="both"/>
        <w:rPr>
          <w:rFonts w:asciiTheme="minorHAnsi" w:hAnsiTheme="minorHAnsi" w:cs="Times New Roman"/>
          <w:lang w:val="es-AR"/>
        </w:rPr>
      </w:pPr>
      <w:r>
        <w:rPr>
          <w:rFonts w:asciiTheme="minorHAnsi" w:hAnsiTheme="minorHAnsi" w:cs="Times New Roman"/>
          <w:lang w:val="es-AR"/>
        </w:rPr>
        <w:t>La ejecución de las adquisiciones y</w:t>
      </w:r>
      <w:r w:rsidR="00ED5EDC">
        <w:rPr>
          <w:rFonts w:asciiTheme="minorHAnsi" w:hAnsiTheme="minorHAnsi" w:cs="Times New Roman"/>
          <w:lang w:val="es-AR"/>
        </w:rPr>
        <w:t xml:space="preserve"> contrataciones deberán seguir </w:t>
      </w:r>
      <w:r>
        <w:rPr>
          <w:rFonts w:asciiTheme="minorHAnsi" w:hAnsiTheme="minorHAnsi" w:cs="Times New Roman"/>
          <w:lang w:val="es-AR"/>
        </w:rPr>
        <w:t>l</w:t>
      </w:r>
      <w:r w:rsidR="00ED5EDC">
        <w:rPr>
          <w:rFonts w:asciiTheme="minorHAnsi" w:hAnsiTheme="minorHAnsi" w:cs="Times New Roman"/>
          <w:lang w:val="es-AR"/>
        </w:rPr>
        <w:t>o</w:t>
      </w:r>
      <w:r>
        <w:rPr>
          <w:rFonts w:asciiTheme="minorHAnsi" w:hAnsiTheme="minorHAnsi" w:cs="Times New Roman"/>
          <w:lang w:val="es-AR"/>
        </w:rPr>
        <w:t xml:space="preserve"> establecido en el Manual de Adquisiciones del Ejecutor disponible en el canal</w:t>
      </w:r>
      <w:r w:rsidR="0016173D">
        <w:rPr>
          <w:rFonts w:asciiTheme="minorHAnsi" w:hAnsiTheme="minorHAnsi" w:cs="Times New Roman"/>
          <w:lang w:val="es-AR"/>
        </w:rPr>
        <w:t>/sitio</w:t>
      </w:r>
      <w:r w:rsidR="00DA2ACC">
        <w:rPr>
          <w:rFonts w:asciiTheme="minorHAnsi" w:hAnsiTheme="minorHAnsi" w:cs="Times New Roman"/>
          <w:lang w:val="es-AR"/>
        </w:rPr>
        <w:t xml:space="preserve"> </w:t>
      </w:r>
      <w:r>
        <w:rPr>
          <w:rFonts w:asciiTheme="minorHAnsi" w:hAnsiTheme="minorHAnsi" w:cs="Times New Roman"/>
          <w:lang w:val="es-AR"/>
        </w:rPr>
        <w:t>TeamsColabo</w:t>
      </w:r>
      <w:r w:rsidR="00ED5EDC">
        <w:rPr>
          <w:rFonts w:asciiTheme="minorHAnsi" w:hAnsiTheme="minorHAnsi" w:cs="Times New Roman"/>
          <w:lang w:val="es-AR"/>
        </w:rPr>
        <w:t>r</w:t>
      </w:r>
      <w:r>
        <w:rPr>
          <w:rFonts w:asciiTheme="minorHAnsi" w:hAnsiTheme="minorHAnsi" w:cs="Times New Roman"/>
          <w:lang w:val="es-AR"/>
        </w:rPr>
        <w:t>Ar y deberán cumplir con las siguientes normas generales:</w:t>
      </w:r>
    </w:p>
    <w:p w:rsidR="009042B3" w:rsidRPr="00ED5EDC" w:rsidRDefault="0088258D" w:rsidP="00ED5EDC">
      <w:pPr>
        <w:pStyle w:val="Paragraph"/>
        <w:numPr>
          <w:ilvl w:val="0"/>
          <w:numId w:val="0"/>
        </w:numPr>
        <w:spacing w:after="240"/>
        <w:jc w:val="both"/>
        <w:rPr>
          <w:rFonts w:asciiTheme="minorHAnsi" w:hAnsiTheme="minorHAnsi" w:cs="Times New Roman"/>
          <w:lang w:val="es-AR"/>
        </w:rPr>
      </w:pPr>
      <w:r w:rsidRPr="00ED5EDC">
        <w:rPr>
          <w:rFonts w:asciiTheme="minorHAnsi" w:hAnsiTheme="minorHAnsi" w:cs="Times New Roman"/>
          <w:lang w:val="es-AR"/>
        </w:rPr>
        <w:t xml:space="preserve">i) </w:t>
      </w:r>
      <w:r w:rsidR="002C2776" w:rsidRPr="00ED5EDC">
        <w:rPr>
          <w:rFonts w:asciiTheme="minorHAnsi" w:hAnsiTheme="minorHAnsi" w:cs="Times New Roman"/>
          <w:lang w:val="es-AR"/>
        </w:rPr>
        <w:t>Todo y cualquier proceso, con la indicación del método correspondiente, deberá estar incluido en</w:t>
      </w:r>
      <w:r w:rsidR="009743BC">
        <w:rPr>
          <w:rFonts w:asciiTheme="minorHAnsi" w:hAnsiTheme="minorHAnsi" w:cs="Times New Roman"/>
          <w:lang w:val="es-AR"/>
        </w:rPr>
        <w:t xml:space="preserve"> </w:t>
      </w:r>
      <w:r w:rsidR="002C2776" w:rsidRPr="00ED5EDC">
        <w:rPr>
          <w:rFonts w:asciiTheme="minorHAnsi" w:hAnsiTheme="minorHAnsi" w:cs="Times New Roman"/>
          <w:lang w:val="es-AR"/>
        </w:rPr>
        <w:t>el Plan de Adquisiciones vigente y debe actualizarse y publicarse anualmente, o de</w:t>
      </w:r>
      <w:r w:rsidR="009743BC">
        <w:rPr>
          <w:rFonts w:asciiTheme="minorHAnsi" w:hAnsiTheme="minorHAnsi" w:cs="Times New Roman"/>
          <w:lang w:val="es-AR"/>
        </w:rPr>
        <w:t xml:space="preserve"> </w:t>
      </w:r>
      <w:r w:rsidR="002C2776" w:rsidRPr="00ED5EDC">
        <w:rPr>
          <w:rFonts w:asciiTheme="minorHAnsi" w:hAnsiTheme="minorHAnsi" w:cs="Times New Roman"/>
          <w:lang w:val="es-AR"/>
        </w:rPr>
        <w:t>acuerdo con lo que sea necesario, durante todo el periodo de ejecución del proyecto.</w:t>
      </w:r>
    </w:p>
    <w:p w:rsidR="009042B3" w:rsidRPr="00ED5EDC" w:rsidRDefault="00F73298" w:rsidP="00ED5EDC">
      <w:pPr>
        <w:pStyle w:val="Paragraph"/>
        <w:numPr>
          <w:ilvl w:val="0"/>
          <w:numId w:val="0"/>
        </w:numPr>
        <w:spacing w:after="240"/>
        <w:jc w:val="both"/>
        <w:rPr>
          <w:rFonts w:asciiTheme="minorHAnsi" w:hAnsiTheme="minorHAnsi" w:cs="Times New Roman"/>
          <w:lang w:val="es-AR"/>
        </w:rPr>
      </w:pPr>
      <w:r w:rsidRPr="00ED5EDC">
        <w:rPr>
          <w:rFonts w:asciiTheme="minorHAnsi" w:hAnsiTheme="minorHAnsi" w:cs="Times New Roman"/>
          <w:lang w:val="es-AR"/>
        </w:rPr>
        <w:t xml:space="preserve">ii) </w:t>
      </w:r>
      <w:r w:rsidR="002C2776" w:rsidRPr="00ED5EDC">
        <w:rPr>
          <w:rFonts w:asciiTheme="minorHAnsi" w:hAnsiTheme="minorHAnsi" w:cs="Times New Roman"/>
          <w:lang w:val="es-AR"/>
        </w:rPr>
        <w:t xml:space="preserve">Para cada LPI </w:t>
      </w:r>
      <w:r w:rsidRPr="00ED5EDC">
        <w:rPr>
          <w:rFonts w:asciiTheme="minorHAnsi" w:hAnsiTheme="minorHAnsi" w:cs="Times New Roman"/>
          <w:lang w:val="es-AR"/>
        </w:rPr>
        <w:t xml:space="preserve">o proceso de selección y contratación de consultoría de costo estimado igual </w:t>
      </w:r>
      <w:r w:rsidR="00414210" w:rsidRPr="00ED5EDC">
        <w:rPr>
          <w:rFonts w:asciiTheme="minorHAnsi" w:hAnsiTheme="minorHAnsi" w:cs="Times New Roman"/>
          <w:lang w:val="es-AR"/>
        </w:rPr>
        <w:t>o</w:t>
      </w:r>
      <w:r w:rsidR="009743BC">
        <w:rPr>
          <w:rFonts w:asciiTheme="minorHAnsi" w:hAnsiTheme="minorHAnsi" w:cs="Times New Roman"/>
          <w:lang w:val="es-AR"/>
        </w:rPr>
        <w:t xml:space="preserve"> </w:t>
      </w:r>
      <w:r w:rsidR="00414210" w:rsidRPr="00ED5EDC">
        <w:rPr>
          <w:rFonts w:asciiTheme="minorHAnsi" w:hAnsiTheme="minorHAnsi" w:cs="Times New Roman"/>
          <w:lang w:val="es-AR"/>
        </w:rPr>
        <w:t>superior</w:t>
      </w:r>
      <w:r w:rsidRPr="00ED5EDC">
        <w:rPr>
          <w:rFonts w:asciiTheme="minorHAnsi" w:hAnsiTheme="minorHAnsi" w:cs="Times New Roman"/>
          <w:lang w:val="es-AR"/>
        </w:rPr>
        <w:t xml:space="preserve"> a US</w:t>
      </w:r>
      <w:r w:rsidR="00ED5EDC">
        <w:rPr>
          <w:rFonts w:asciiTheme="minorHAnsi" w:hAnsiTheme="minorHAnsi" w:cs="Times New Roman"/>
          <w:lang w:val="es-AR"/>
        </w:rPr>
        <w:t>D</w:t>
      </w:r>
      <w:r w:rsidRPr="00ED5EDC">
        <w:rPr>
          <w:rFonts w:asciiTheme="minorHAnsi" w:hAnsiTheme="minorHAnsi" w:cs="Times New Roman"/>
          <w:lang w:val="es-AR"/>
        </w:rPr>
        <w:t xml:space="preserve">200.000 </w:t>
      </w:r>
      <w:r w:rsidR="002C2776" w:rsidRPr="00ED5EDC">
        <w:rPr>
          <w:rFonts w:asciiTheme="minorHAnsi" w:hAnsiTheme="minorHAnsi" w:cs="Times New Roman"/>
          <w:lang w:val="es-AR"/>
        </w:rPr>
        <w:t xml:space="preserve">debe publicarse un Aviso Específico de Licitación </w:t>
      </w:r>
      <w:r w:rsidR="00AB1A53">
        <w:rPr>
          <w:rFonts w:asciiTheme="minorHAnsi" w:hAnsiTheme="minorHAnsi" w:cs="Times New Roman"/>
          <w:lang w:val="es-AR"/>
        </w:rPr>
        <w:t>o</w:t>
      </w:r>
      <w:r w:rsidRPr="00ED5EDC">
        <w:rPr>
          <w:rFonts w:asciiTheme="minorHAnsi" w:hAnsiTheme="minorHAnsi" w:cs="Times New Roman"/>
          <w:lang w:val="es-AR"/>
        </w:rPr>
        <w:t xml:space="preserve"> de manifestación de intereses </w:t>
      </w:r>
      <w:r w:rsidR="002C2776" w:rsidRPr="00ED5EDC">
        <w:rPr>
          <w:rFonts w:asciiTheme="minorHAnsi" w:hAnsiTheme="minorHAnsi" w:cs="Times New Roman"/>
          <w:lang w:val="es-AR"/>
        </w:rPr>
        <w:t xml:space="preserve">en UNDB </w:t>
      </w:r>
      <w:r w:rsidR="002C2776" w:rsidRPr="00A420D8">
        <w:rPr>
          <w:rFonts w:asciiTheme="minorHAnsi" w:hAnsiTheme="minorHAnsi" w:cs="Times New Roman"/>
          <w:lang w:val="es-AR"/>
        </w:rPr>
        <w:t>on line,</w:t>
      </w:r>
      <w:r w:rsidR="00DA2ACC">
        <w:rPr>
          <w:rFonts w:asciiTheme="minorHAnsi" w:hAnsiTheme="minorHAnsi" w:cs="Times New Roman"/>
          <w:lang w:val="es-AR"/>
        </w:rPr>
        <w:t xml:space="preserve"> </w:t>
      </w:r>
      <w:r w:rsidR="002C2776" w:rsidRPr="00ED5EDC">
        <w:rPr>
          <w:rFonts w:asciiTheme="minorHAnsi" w:hAnsiTheme="minorHAnsi" w:cs="Times New Roman"/>
          <w:lang w:val="es-AR"/>
        </w:rPr>
        <w:t>y en al menos un diario de circulación nacional</w:t>
      </w:r>
      <w:r w:rsidRPr="00ED5EDC">
        <w:rPr>
          <w:rFonts w:asciiTheme="minorHAnsi" w:hAnsiTheme="minorHAnsi" w:cs="Times New Roman"/>
          <w:lang w:val="es-AR"/>
        </w:rPr>
        <w:t>.</w:t>
      </w:r>
    </w:p>
    <w:p w:rsidR="00F73298" w:rsidRPr="00ED5EDC" w:rsidRDefault="00414210" w:rsidP="00ED5EDC">
      <w:pPr>
        <w:pStyle w:val="Paragraph"/>
        <w:numPr>
          <w:ilvl w:val="0"/>
          <w:numId w:val="0"/>
        </w:numPr>
        <w:spacing w:after="240"/>
        <w:jc w:val="both"/>
        <w:rPr>
          <w:rFonts w:asciiTheme="minorHAnsi" w:hAnsiTheme="minorHAnsi" w:cs="Times New Roman"/>
          <w:lang w:val="es-AR"/>
        </w:rPr>
      </w:pPr>
      <w:r w:rsidRPr="00ED5EDC">
        <w:rPr>
          <w:rFonts w:asciiTheme="minorHAnsi" w:hAnsiTheme="minorHAnsi" w:cs="Times New Roman"/>
          <w:lang w:val="es-AR"/>
        </w:rPr>
        <w:t xml:space="preserve">iii) </w:t>
      </w:r>
      <w:r w:rsidR="002C2776" w:rsidRPr="00ED5EDC">
        <w:rPr>
          <w:rFonts w:asciiTheme="minorHAnsi" w:hAnsiTheme="minorHAnsi" w:cs="Times New Roman"/>
          <w:lang w:val="es-AR"/>
        </w:rPr>
        <w:t xml:space="preserve">A todos los procesos financiados, total o parcialmente, con recursos </w:t>
      </w:r>
      <w:r w:rsidRPr="00ED5EDC">
        <w:rPr>
          <w:rFonts w:asciiTheme="minorHAnsi" w:hAnsiTheme="minorHAnsi" w:cs="Times New Roman"/>
          <w:lang w:val="es-AR"/>
        </w:rPr>
        <w:t xml:space="preserve">del </w:t>
      </w:r>
      <w:r w:rsidR="002C2776" w:rsidRPr="00ED5EDC">
        <w:rPr>
          <w:rFonts w:asciiTheme="minorHAnsi" w:hAnsiTheme="minorHAnsi" w:cs="Times New Roman"/>
          <w:lang w:val="es-AR"/>
        </w:rPr>
        <w:t>préstamo</w:t>
      </w:r>
      <w:r w:rsidR="009743BC">
        <w:rPr>
          <w:rFonts w:asciiTheme="minorHAnsi" w:hAnsiTheme="minorHAnsi" w:cs="Times New Roman"/>
          <w:lang w:val="es-AR"/>
        </w:rPr>
        <w:t xml:space="preserve"> </w:t>
      </w:r>
      <w:r w:rsidR="002C2776" w:rsidRPr="00ED5EDC">
        <w:rPr>
          <w:rFonts w:asciiTheme="minorHAnsi" w:hAnsiTheme="minorHAnsi" w:cs="Times New Roman"/>
          <w:lang w:val="es-AR"/>
        </w:rPr>
        <w:t>del Banco se les aplica el criterio de Confidencialidad</w:t>
      </w:r>
      <w:r w:rsidR="00AB1A53">
        <w:rPr>
          <w:rFonts w:asciiTheme="minorHAnsi" w:hAnsiTheme="minorHAnsi" w:cs="Times New Roman"/>
          <w:lang w:val="es-AR"/>
        </w:rPr>
        <w:t>, previsto en el p</w:t>
      </w:r>
      <w:r w:rsidR="002C2776" w:rsidRPr="00ED5EDC">
        <w:rPr>
          <w:rFonts w:asciiTheme="minorHAnsi" w:hAnsiTheme="minorHAnsi" w:cs="Times New Roman"/>
          <w:lang w:val="es-AR"/>
        </w:rPr>
        <w:t>á</w:t>
      </w:r>
      <w:r w:rsidR="00AB1A53">
        <w:rPr>
          <w:rFonts w:asciiTheme="minorHAnsi" w:hAnsiTheme="minorHAnsi" w:cs="Times New Roman"/>
          <w:lang w:val="es-AR"/>
        </w:rPr>
        <w:t>rra</w:t>
      </w:r>
      <w:r w:rsidR="002C2776" w:rsidRPr="00ED5EDC">
        <w:rPr>
          <w:rFonts w:asciiTheme="minorHAnsi" w:hAnsiTheme="minorHAnsi" w:cs="Times New Roman"/>
          <w:lang w:val="es-AR"/>
        </w:rPr>
        <w:t>fo</w:t>
      </w:r>
      <w:r w:rsidR="00DA2ACC">
        <w:rPr>
          <w:rFonts w:asciiTheme="minorHAnsi" w:hAnsiTheme="minorHAnsi" w:cs="Times New Roman"/>
          <w:lang w:val="es-AR"/>
        </w:rPr>
        <w:t xml:space="preserve"> </w:t>
      </w:r>
      <w:r w:rsidR="002C2776" w:rsidRPr="00ED5EDC">
        <w:rPr>
          <w:rFonts w:asciiTheme="minorHAnsi" w:hAnsiTheme="minorHAnsi" w:cs="Times New Roman"/>
          <w:lang w:val="es-AR"/>
        </w:rPr>
        <w:t>2.47 de la GN 2349</w:t>
      </w:r>
      <w:r w:rsidRPr="00ED5EDC">
        <w:rPr>
          <w:rFonts w:asciiTheme="minorHAnsi" w:hAnsiTheme="minorHAnsi" w:cs="Times New Roman"/>
          <w:lang w:val="es-AR"/>
        </w:rPr>
        <w:t xml:space="preserve"> y </w:t>
      </w:r>
      <w:r w:rsidR="002C2776" w:rsidRPr="00ED5EDC">
        <w:rPr>
          <w:rFonts w:asciiTheme="minorHAnsi" w:hAnsiTheme="minorHAnsi" w:cs="Times New Roman"/>
          <w:lang w:val="es-AR"/>
        </w:rPr>
        <w:t>2.31 de la GN 2350</w:t>
      </w:r>
      <w:r w:rsidRPr="00ED5EDC">
        <w:rPr>
          <w:rFonts w:asciiTheme="minorHAnsi" w:hAnsiTheme="minorHAnsi" w:cs="Times New Roman"/>
          <w:lang w:val="es-AR"/>
        </w:rPr>
        <w:t>.</w:t>
      </w:r>
    </w:p>
    <w:p w:rsidR="00DD50DB" w:rsidRPr="00ED5EDC" w:rsidRDefault="00DD50DB" w:rsidP="00ED5EDC">
      <w:pPr>
        <w:pStyle w:val="Paragraph"/>
        <w:numPr>
          <w:ilvl w:val="0"/>
          <w:numId w:val="0"/>
        </w:numPr>
        <w:spacing w:after="240"/>
        <w:jc w:val="both"/>
        <w:rPr>
          <w:rFonts w:asciiTheme="minorHAnsi" w:hAnsiTheme="minorHAnsi" w:cs="Times New Roman"/>
          <w:lang w:val="es-AR"/>
        </w:rPr>
      </w:pPr>
      <w:r w:rsidRPr="00ED5EDC">
        <w:rPr>
          <w:rFonts w:asciiTheme="minorHAnsi" w:hAnsiTheme="minorHAnsi" w:cs="Times New Roman"/>
          <w:lang w:val="es-AR"/>
        </w:rPr>
        <w:t xml:space="preserve">iv) </w:t>
      </w:r>
      <w:r w:rsidR="0088258D" w:rsidRPr="00ED5EDC">
        <w:rPr>
          <w:rFonts w:asciiTheme="minorHAnsi" w:hAnsiTheme="minorHAnsi" w:cs="Times New Roman"/>
          <w:lang w:val="es-AR"/>
        </w:rPr>
        <w:t>Todos los contratos</w:t>
      </w:r>
      <w:r w:rsidR="00CA679A" w:rsidRPr="00ED5EDC">
        <w:rPr>
          <w:rFonts w:asciiTheme="minorHAnsi" w:hAnsiTheme="minorHAnsi" w:cs="Times New Roman"/>
          <w:lang w:val="es-AR"/>
        </w:rPr>
        <w:t xml:space="preserve"> u </w:t>
      </w:r>
      <w:r w:rsidR="00ED5EDC" w:rsidRPr="00ED5EDC">
        <w:rPr>
          <w:rFonts w:asciiTheme="minorHAnsi" w:hAnsiTheme="minorHAnsi" w:cs="Times New Roman"/>
          <w:lang w:val="es-AR"/>
        </w:rPr>
        <w:t>órdenes</w:t>
      </w:r>
      <w:r w:rsidR="00CA679A" w:rsidRPr="00ED5EDC">
        <w:rPr>
          <w:rFonts w:asciiTheme="minorHAnsi" w:hAnsiTheme="minorHAnsi" w:cs="Times New Roman"/>
          <w:lang w:val="es-AR"/>
        </w:rPr>
        <w:t xml:space="preserve"> de servicios de</w:t>
      </w:r>
      <w:r w:rsidR="009743BC">
        <w:rPr>
          <w:rFonts w:asciiTheme="minorHAnsi" w:hAnsiTheme="minorHAnsi" w:cs="Times New Roman"/>
          <w:lang w:val="es-AR"/>
        </w:rPr>
        <w:t xml:space="preserve"> </w:t>
      </w:r>
      <w:r w:rsidR="00AB1A53">
        <w:rPr>
          <w:rFonts w:asciiTheme="minorHAnsi" w:hAnsiTheme="minorHAnsi" w:cs="Times New Roman"/>
          <w:lang w:val="es-AR"/>
        </w:rPr>
        <w:t>adquisiciones o</w:t>
      </w:r>
      <w:r w:rsidR="009743BC">
        <w:rPr>
          <w:rFonts w:asciiTheme="minorHAnsi" w:hAnsiTheme="minorHAnsi" w:cs="Times New Roman"/>
          <w:lang w:val="es-AR"/>
        </w:rPr>
        <w:t xml:space="preserve"> </w:t>
      </w:r>
      <w:r w:rsidR="002C2776" w:rsidRPr="00ED5EDC">
        <w:rPr>
          <w:rFonts w:asciiTheme="minorHAnsi" w:hAnsiTheme="minorHAnsi" w:cs="Times New Roman"/>
          <w:lang w:val="es-AR"/>
        </w:rPr>
        <w:t>contrataciones financiadas en parte o totalmente por el Banco</w:t>
      </w:r>
      <w:r w:rsidR="00CA679A" w:rsidRPr="00ED5EDC">
        <w:rPr>
          <w:rFonts w:asciiTheme="minorHAnsi" w:hAnsiTheme="minorHAnsi" w:cs="Times New Roman"/>
          <w:lang w:val="es-AR"/>
        </w:rPr>
        <w:t>, de monto superior a US</w:t>
      </w:r>
      <w:r w:rsidR="00AB1A53">
        <w:rPr>
          <w:rFonts w:asciiTheme="minorHAnsi" w:hAnsiTheme="minorHAnsi" w:cs="Times New Roman"/>
          <w:lang w:val="es-AR"/>
        </w:rPr>
        <w:t>D</w:t>
      </w:r>
      <w:r w:rsidR="00CA679A" w:rsidRPr="00ED5EDC">
        <w:rPr>
          <w:rFonts w:asciiTheme="minorHAnsi" w:hAnsiTheme="minorHAnsi" w:cs="Times New Roman"/>
          <w:lang w:val="es-AR"/>
        </w:rPr>
        <w:t xml:space="preserve"> 25.000, deberán ser presentados para registro en </w:t>
      </w:r>
      <w:r w:rsidR="0016173D" w:rsidRPr="00ED5EDC">
        <w:rPr>
          <w:rFonts w:asciiTheme="minorHAnsi" w:hAnsiTheme="minorHAnsi" w:cs="Times New Roman"/>
          <w:lang w:val="es-AR"/>
        </w:rPr>
        <w:t>el sistema</w:t>
      </w:r>
      <w:r w:rsidR="00CA679A" w:rsidRPr="00ED5EDC">
        <w:rPr>
          <w:rFonts w:asciiTheme="minorHAnsi" w:hAnsiTheme="minorHAnsi" w:cs="Times New Roman"/>
          <w:lang w:val="es-AR"/>
        </w:rPr>
        <w:t xml:space="preserve"> PRISM del Banco.</w:t>
      </w:r>
    </w:p>
    <w:p w:rsidR="009042B3" w:rsidRDefault="00414210" w:rsidP="00ED5EDC">
      <w:pPr>
        <w:pStyle w:val="Paragraph"/>
        <w:numPr>
          <w:ilvl w:val="0"/>
          <w:numId w:val="0"/>
        </w:numPr>
        <w:spacing w:after="240"/>
        <w:jc w:val="both"/>
        <w:rPr>
          <w:rFonts w:asciiTheme="minorHAnsi" w:hAnsiTheme="minorHAnsi" w:cs="Times New Roman"/>
          <w:lang w:val="es-AR"/>
        </w:rPr>
      </w:pPr>
      <w:r>
        <w:rPr>
          <w:rFonts w:asciiTheme="minorHAnsi" w:hAnsiTheme="minorHAnsi" w:cs="Times New Roman"/>
          <w:lang w:val="es-AR"/>
        </w:rPr>
        <w:t xml:space="preserve">Considerando </w:t>
      </w:r>
      <w:r w:rsidR="00FC1E48">
        <w:rPr>
          <w:rFonts w:asciiTheme="minorHAnsi" w:hAnsiTheme="minorHAnsi" w:cs="Times New Roman"/>
          <w:lang w:val="es-AR"/>
        </w:rPr>
        <w:t xml:space="preserve">la complejidad y </w:t>
      </w:r>
      <w:r>
        <w:rPr>
          <w:rFonts w:asciiTheme="minorHAnsi" w:hAnsiTheme="minorHAnsi" w:cs="Times New Roman"/>
          <w:lang w:val="es-AR"/>
        </w:rPr>
        <w:t xml:space="preserve">el monto estimado de los </w:t>
      </w:r>
      <w:r w:rsidR="002C2776" w:rsidRPr="00ED5EDC">
        <w:rPr>
          <w:rFonts w:asciiTheme="minorHAnsi" w:hAnsiTheme="minorHAnsi" w:cs="Times New Roman"/>
          <w:lang w:val="es-AR"/>
        </w:rPr>
        <w:t>procesos de contratación de obras</w:t>
      </w:r>
      <w:r>
        <w:rPr>
          <w:rFonts w:asciiTheme="minorHAnsi" w:hAnsiTheme="minorHAnsi" w:cs="Times New Roman"/>
          <w:lang w:val="es-AR"/>
        </w:rPr>
        <w:t xml:space="preserve"> previstas</w:t>
      </w:r>
      <w:r w:rsidR="00FC1E48">
        <w:rPr>
          <w:rFonts w:asciiTheme="minorHAnsi" w:hAnsiTheme="minorHAnsi" w:cs="Times New Roman"/>
          <w:lang w:val="es-AR"/>
        </w:rPr>
        <w:t>,</w:t>
      </w:r>
      <w:r w:rsidR="00DA2ACC">
        <w:rPr>
          <w:rFonts w:asciiTheme="minorHAnsi" w:hAnsiTheme="minorHAnsi" w:cs="Times New Roman"/>
          <w:lang w:val="es-AR"/>
        </w:rPr>
        <w:t xml:space="preserve"> </w:t>
      </w:r>
      <w:r>
        <w:rPr>
          <w:rFonts w:asciiTheme="minorHAnsi" w:hAnsiTheme="minorHAnsi" w:cs="Times New Roman"/>
          <w:lang w:val="es-AR"/>
        </w:rPr>
        <w:t>el Banco</w:t>
      </w:r>
      <w:r w:rsidR="002C2776" w:rsidRPr="002C2776">
        <w:rPr>
          <w:rFonts w:asciiTheme="minorHAnsi" w:hAnsiTheme="minorHAnsi" w:cs="Times New Roman"/>
          <w:lang w:val="es-AR"/>
        </w:rPr>
        <w:t xml:space="preserve"> podrá</w:t>
      </w:r>
      <w:r w:rsidR="00DA2ACC">
        <w:rPr>
          <w:rFonts w:asciiTheme="minorHAnsi" w:hAnsiTheme="minorHAnsi" w:cs="Times New Roman"/>
          <w:lang w:val="es-AR"/>
        </w:rPr>
        <w:t xml:space="preserve"> </w:t>
      </w:r>
      <w:r w:rsidR="002C2776" w:rsidRPr="00ED5EDC">
        <w:rPr>
          <w:rFonts w:asciiTheme="minorHAnsi" w:hAnsiTheme="minorHAnsi" w:cs="Times New Roman"/>
          <w:lang w:val="es-AR"/>
        </w:rPr>
        <w:t>aceptar el uso del método de Comparación de Precios hasta el</w:t>
      </w:r>
      <w:r w:rsidR="00DA2ACC">
        <w:rPr>
          <w:rFonts w:asciiTheme="minorHAnsi" w:hAnsiTheme="minorHAnsi" w:cs="Times New Roman"/>
          <w:lang w:val="es-AR"/>
        </w:rPr>
        <w:t xml:space="preserve"> </w:t>
      </w:r>
      <w:r w:rsidR="002C2776" w:rsidRPr="00ED5EDC">
        <w:rPr>
          <w:rFonts w:asciiTheme="minorHAnsi" w:hAnsiTheme="minorHAnsi" w:cs="Times New Roman"/>
          <w:lang w:val="es-AR"/>
        </w:rPr>
        <w:t>monto límite establecido para LPN</w:t>
      </w:r>
      <w:r w:rsidR="002C2776" w:rsidRPr="002C2776">
        <w:rPr>
          <w:rFonts w:asciiTheme="minorHAnsi" w:hAnsiTheme="minorHAnsi" w:cs="Times New Roman"/>
          <w:lang w:val="es-AR"/>
        </w:rPr>
        <w:t xml:space="preserve">, siempre que </w:t>
      </w:r>
      <w:r w:rsidR="00AB1A53">
        <w:rPr>
          <w:rFonts w:asciiTheme="minorHAnsi" w:hAnsiTheme="minorHAnsi" w:cs="Times New Roman"/>
          <w:lang w:val="es-AR"/>
        </w:rPr>
        <w:t xml:space="preserve">esté </w:t>
      </w:r>
      <w:r w:rsidR="002C2776" w:rsidRPr="002C2776">
        <w:rPr>
          <w:rFonts w:asciiTheme="minorHAnsi" w:hAnsiTheme="minorHAnsi" w:cs="Times New Roman"/>
          <w:lang w:val="es-AR"/>
        </w:rPr>
        <w:t>previamente acordado</w:t>
      </w:r>
      <w:r w:rsidR="00CD1970">
        <w:rPr>
          <w:rFonts w:asciiTheme="minorHAnsi" w:hAnsiTheme="minorHAnsi" w:cs="Times New Roman"/>
          <w:lang w:val="es-AR"/>
        </w:rPr>
        <w:t xml:space="preserve"> </w:t>
      </w:r>
      <w:r w:rsidR="002C2776" w:rsidRPr="002C2776">
        <w:rPr>
          <w:rFonts w:asciiTheme="minorHAnsi" w:hAnsiTheme="minorHAnsi" w:cs="Times New Roman"/>
          <w:lang w:val="es-AR"/>
        </w:rPr>
        <w:t>y previsto en el Plan de</w:t>
      </w:r>
      <w:r w:rsidR="00DA2ACC">
        <w:rPr>
          <w:rFonts w:asciiTheme="minorHAnsi" w:hAnsiTheme="minorHAnsi" w:cs="Times New Roman"/>
          <w:lang w:val="es-AR"/>
        </w:rPr>
        <w:t xml:space="preserve"> </w:t>
      </w:r>
      <w:r w:rsidR="002C2776" w:rsidRPr="002C2776">
        <w:rPr>
          <w:rFonts w:asciiTheme="minorHAnsi" w:hAnsiTheme="minorHAnsi" w:cs="Times New Roman"/>
          <w:lang w:val="es-AR"/>
        </w:rPr>
        <w:t>Adquisiciones vigente.</w:t>
      </w:r>
      <w:r w:rsidR="00FC1E48">
        <w:rPr>
          <w:rFonts w:asciiTheme="minorHAnsi" w:hAnsiTheme="minorHAnsi" w:cs="Times New Roman"/>
          <w:lang w:val="es-AR"/>
        </w:rPr>
        <w:t xml:space="preserve"> Lo mismo se aplica a las adquisiciones de bienes y servicios que no sean de consultorías considerados padrones, sencillos y de fácil acceso en el mercado.</w:t>
      </w:r>
    </w:p>
    <w:p w:rsidR="005315BB" w:rsidRDefault="00164BDC" w:rsidP="009A154C">
      <w:pPr>
        <w:pStyle w:val="Ttulo3"/>
        <w:numPr>
          <w:ilvl w:val="2"/>
          <w:numId w:val="22"/>
        </w:numPr>
        <w:tabs>
          <w:tab w:val="num" w:pos="0"/>
          <w:tab w:val="num" w:pos="360"/>
        </w:tabs>
        <w:spacing w:before="120" w:after="120" w:line="276" w:lineRule="auto"/>
        <w:ind w:left="0"/>
        <w:rPr>
          <w:rFonts w:cstheme="minorHAnsi"/>
          <w:lang w:val="es-AR"/>
        </w:rPr>
      </w:pPr>
      <w:bookmarkStart w:id="174" w:name="_Toc47600815"/>
      <w:bookmarkEnd w:id="170"/>
      <w:r w:rsidRPr="00164BDC">
        <w:rPr>
          <w:rFonts w:cstheme="minorHAnsi"/>
          <w:lang w:val="es-AR"/>
        </w:rPr>
        <w:t>Mantenimiento y operación de las inversiones</w:t>
      </w:r>
      <w:bookmarkEnd w:id="171"/>
      <w:bookmarkEnd w:id="172"/>
      <w:bookmarkEnd w:id="174"/>
    </w:p>
    <w:p w:rsidR="00F7368D" w:rsidRPr="00847EBC" w:rsidRDefault="00F7368D" w:rsidP="00A420D8">
      <w:pPr>
        <w:pStyle w:val="Paragraph"/>
        <w:numPr>
          <w:ilvl w:val="0"/>
          <w:numId w:val="0"/>
        </w:numPr>
        <w:spacing w:after="240"/>
        <w:jc w:val="both"/>
        <w:rPr>
          <w:rFonts w:asciiTheme="minorHAnsi" w:hAnsiTheme="minorHAnsi" w:cs="Times New Roman"/>
          <w:lang w:val="es-AR"/>
        </w:rPr>
      </w:pPr>
      <w:r w:rsidRPr="00847EBC">
        <w:rPr>
          <w:rFonts w:asciiTheme="minorHAnsi" w:hAnsiTheme="minorHAnsi" w:cs="Times New Roman"/>
          <w:lang w:val="es-AR"/>
        </w:rPr>
        <w:t xml:space="preserve">El Ejecutor se compromete, dentro del ámbito de su competencia, a tomar todas las medidas necesarias para que las obras y equipos comprendidos en el </w:t>
      </w:r>
      <w:r w:rsidR="00631AFC">
        <w:rPr>
          <w:rFonts w:asciiTheme="minorHAnsi" w:hAnsiTheme="minorHAnsi"/>
          <w:lang w:val="es-ES_tradnl"/>
        </w:rPr>
        <w:t>Programa</w:t>
      </w:r>
      <w:r w:rsidRPr="00847EBC">
        <w:rPr>
          <w:rFonts w:asciiTheme="minorHAnsi" w:hAnsiTheme="minorHAnsi" w:cs="Times New Roman"/>
          <w:lang w:val="es-AR"/>
        </w:rPr>
        <w:t xml:space="preserve">sean mantenidos en las condiciones de operación en que se encontraban al momento de su recepción, dentro de un nivel compatible con los servicios que deban prestar y de acuerdo con normas técnicas generalmente aceptadas. A tal efecto, cuando los establecimientos sean operados por la </w:t>
      </w:r>
      <w:r w:rsidR="005B2B81" w:rsidRPr="00847EBC">
        <w:rPr>
          <w:rFonts w:asciiTheme="minorHAnsi" w:hAnsiTheme="minorHAnsi" w:cs="Times New Roman"/>
          <w:lang w:val="es-AR"/>
        </w:rPr>
        <w:t>jurisdicci</w:t>
      </w:r>
      <w:r w:rsidR="005B2B81">
        <w:rPr>
          <w:rFonts w:asciiTheme="minorHAnsi" w:hAnsiTheme="minorHAnsi" w:cs="Times New Roman"/>
          <w:lang w:val="es-AR"/>
        </w:rPr>
        <w:t>ó</w:t>
      </w:r>
      <w:r w:rsidR="005B2B81" w:rsidRPr="00847EBC">
        <w:rPr>
          <w:rFonts w:asciiTheme="minorHAnsi" w:hAnsiTheme="minorHAnsi" w:cs="Times New Roman"/>
          <w:lang w:val="es-AR"/>
        </w:rPr>
        <w:t>n</w:t>
      </w:r>
      <w:r w:rsidRPr="00847EBC">
        <w:rPr>
          <w:rFonts w:asciiTheme="minorHAnsi" w:hAnsiTheme="minorHAnsi" w:cs="Times New Roman"/>
          <w:lang w:val="es-AR"/>
        </w:rPr>
        <w:t xml:space="preserve">, </w:t>
      </w:r>
      <w:r w:rsidR="005B2B81">
        <w:rPr>
          <w:rFonts w:asciiTheme="minorHAnsi" w:hAnsiTheme="minorHAnsi" w:cs="Times New Roman"/>
          <w:lang w:val="es-AR"/>
        </w:rPr>
        <w:t xml:space="preserve">el </w:t>
      </w:r>
      <w:r w:rsidRPr="00847EBC">
        <w:rPr>
          <w:rFonts w:asciiTheme="minorHAnsi" w:hAnsiTheme="minorHAnsi" w:cs="Times New Roman"/>
          <w:lang w:val="es-AR"/>
        </w:rPr>
        <w:t xml:space="preserve">Convenio de Adhesión incluirá las responsabilidades en materia de operación y mantenimiento de las obras. </w:t>
      </w:r>
      <w:r w:rsidR="00AC513C" w:rsidRPr="00172864">
        <w:rPr>
          <w:rFonts w:asciiTheme="minorHAnsi" w:hAnsiTheme="minorHAnsi" w:cs="Times New Roman"/>
          <w:lang w:val="es-AR"/>
        </w:rPr>
        <w:t xml:space="preserve">Los Pliegos Técnicos exigirán a las Empresas Contratistas la entrega de los Programas de Mantenimiento Preventivo junto con la recepción provisoria de </w:t>
      </w:r>
      <w:r w:rsidR="00AC513C" w:rsidRPr="00172864">
        <w:rPr>
          <w:rFonts w:asciiTheme="minorHAnsi" w:hAnsiTheme="minorHAnsi" w:cs="Times New Roman"/>
          <w:lang w:val="es-AR"/>
        </w:rPr>
        <w:lastRenderedPageBreak/>
        <w:t>las obras</w:t>
      </w:r>
      <w:r w:rsidRPr="00172864">
        <w:rPr>
          <w:rFonts w:asciiTheme="minorHAnsi" w:hAnsiTheme="minorHAnsi" w:cs="Times New Roman"/>
          <w:lang w:val="es-AR"/>
        </w:rPr>
        <w:t>. Adicionalmente,</w:t>
      </w:r>
      <w:r w:rsidR="00164BDC" w:rsidRPr="00164BDC">
        <w:rPr>
          <w:rFonts w:asciiTheme="minorHAnsi" w:hAnsiTheme="minorHAnsi" w:cs="Times New Roman"/>
          <w:lang w:val="es-AR"/>
        </w:rPr>
        <w:t xml:space="preserve"> las Jurisdicciones deberán garantizar las acciones correspondientes, durante el transcurso de la ejecución de la obra, para designar y completar la </w:t>
      </w:r>
      <w:r w:rsidR="00164BDC" w:rsidRPr="003B562D">
        <w:rPr>
          <w:rFonts w:asciiTheme="minorHAnsi" w:hAnsiTheme="minorHAnsi" w:cs="Times New Roman"/>
          <w:b/>
          <w:lang w:val="es-AR"/>
        </w:rPr>
        <w:t xml:space="preserve">Planta </w:t>
      </w:r>
      <w:r w:rsidR="00164BDC" w:rsidRPr="00164BDC">
        <w:rPr>
          <w:rFonts w:asciiTheme="minorHAnsi" w:hAnsiTheme="minorHAnsi" w:cs="Times New Roman"/>
          <w:b/>
          <w:lang w:val="es-AR"/>
        </w:rPr>
        <w:t>Orgánico Funcional Docente y No Docente</w:t>
      </w:r>
      <w:r w:rsidR="00164BDC" w:rsidRPr="00164BDC">
        <w:rPr>
          <w:rFonts w:asciiTheme="minorHAnsi" w:hAnsiTheme="minorHAnsi" w:cs="Times New Roman"/>
          <w:lang w:val="es-AR"/>
        </w:rPr>
        <w:t xml:space="preserve"> y los trámites administrativos necesarios con el fin de asegurar el financiamiento de la operación del establecimiento a partir de la finalización y recepción provisoria de la </w:t>
      </w:r>
      <w:r w:rsidR="00700FC4" w:rsidRPr="00700FC4">
        <w:rPr>
          <w:rFonts w:asciiTheme="minorHAnsi" w:hAnsiTheme="minorHAnsi" w:cs="Times New Roman"/>
          <w:lang w:val="es-AR"/>
        </w:rPr>
        <w:t>obra</w:t>
      </w:r>
      <w:r w:rsidR="00026A48">
        <w:rPr>
          <w:rFonts w:asciiTheme="minorHAnsi" w:hAnsiTheme="minorHAnsi" w:cs="Times New Roman"/>
          <w:lang w:val="es-AR"/>
        </w:rPr>
        <w:t>.</w:t>
      </w:r>
      <w:r w:rsidR="00CD1970">
        <w:rPr>
          <w:rFonts w:asciiTheme="minorHAnsi" w:hAnsiTheme="minorHAnsi" w:cs="Times New Roman"/>
          <w:lang w:val="es-AR"/>
        </w:rPr>
        <w:t xml:space="preserve"> </w:t>
      </w:r>
      <w:r w:rsidRPr="00847EBC">
        <w:rPr>
          <w:rFonts w:asciiTheme="minorHAnsi" w:hAnsiTheme="minorHAnsi" w:cs="Times New Roman"/>
          <w:lang w:val="es-AR"/>
        </w:rPr>
        <w:t xml:space="preserve">Asimismo, las obras y equipos del </w:t>
      </w:r>
      <w:r w:rsidR="00631AFC">
        <w:rPr>
          <w:rFonts w:asciiTheme="minorHAnsi" w:hAnsiTheme="minorHAnsi"/>
          <w:lang w:val="es-ES_tradnl"/>
        </w:rPr>
        <w:t>Programa</w:t>
      </w:r>
      <w:r w:rsidRPr="00847EBC">
        <w:rPr>
          <w:rFonts w:asciiTheme="minorHAnsi" w:hAnsiTheme="minorHAnsi" w:cs="Times New Roman"/>
          <w:lang w:val="es-AR"/>
        </w:rPr>
        <w:t xml:space="preserve">podrán ser objeto de inspecciones periódicas por parte del BID y de los organismos ejecutores del mismo. Si de las inspecciones que realice el ejecutor o el BID, o de los informes que reciba, se determina que el mantenimiento se efectúa por debajo de los niveles convenidos o no se garantiza una prestación adecuada de los servicios, los subejecutores deberán adoptar medidas que corrijan totalmente las deficiencias identificadas. Según la gravedad del caso planteado, el ME y/o el Banco podrán recomendar </w:t>
      </w:r>
      <w:r w:rsidR="00AC513C" w:rsidRPr="00AC513C">
        <w:rPr>
          <w:rFonts w:asciiTheme="minorHAnsi" w:hAnsiTheme="minorHAnsi" w:cs="Times New Roman"/>
          <w:lang w:val="es-AR"/>
        </w:rPr>
        <w:t xml:space="preserve">la exclusión de la jurisdicción </w:t>
      </w:r>
      <w:r w:rsidRPr="00847EBC">
        <w:rPr>
          <w:rFonts w:asciiTheme="minorHAnsi" w:hAnsiTheme="minorHAnsi" w:cs="Times New Roman"/>
          <w:lang w:val="es-AR"/>
        </w:rPr>
        <w:t xml:space="preserve">del financiamiento de futuras obras del </w:t>
      </w:r>
      <w:r w:rsidR="00EC7D4E">
        <w:rPr>
          <w:rFonts w:asciiTheme="minorHAnsi" w:hAnsiTheme="minorHAnsi"/>
          <w:lang w:val="es-ES_tradnl"/>
        </w:rPr>
        <w:t>Programa</w:t>
      </w:r>
      <w:r w:rsidRPr="00847EBC">
        <w:rPr>
          <w:rFonts w:asciiTheme="minorHAnsi" w:hAnsiTheme="minorHAnsi" w:cs="Times New Roman"/>
          <w:lang w:val="es-AR"/>
        </w:rPr>
        <w:t xml:space="preserve">. La evaluación final de la gestión del </w:t>
      </w:r>
      <w:r w:rsidR="00EC7D4E">
        <w:rPr>
          <w:rFonts w:asciiTheme="minorHAnsi" w:hAnsiTheme="minorHAnsi"/>
          <w:lang w:val="es-ES_tradnl"/>
        </w:rPr>
        <w:t>Programa</w:t>
      </w:r>
      <w:r w:rsidRPr="00847EBC">
        <w:rPr>
          <w:rFonts w:asciiTheme="minorHAnsi" w:hAnsiTheme="minorHAnsi" w:cs="Times New Roman"/>
          <w:lang w:val="es-AR"/>
        </w:rPr>
        <w:t xml:space="preserve"> incluirá expresamente la revisión del mantenimiento adecuado de las obras.</w:t>
      </w:r>
    </w:p>
    <w:p w:rsidR="00F7368D" w:rsidRDefault="00F7368D" w:rsidP="00A420D8">
      <w:pPr>
        <w:pStyle w:val="Paragraph"/>
        <w:numPr>
          <w:ilvl w:val="0"/>
          <w:numId w:val="0"/>
        </w:numPr>
        <w:spacing w:after="240"/>
        <w:jc w:val="both"/>
        <w:rPr>
          <w:rFonts w:asciiTheme="minorHAnsi" w:hAnsiTheme="minorHAnsi" w:cs="Times New Roman"/>
          <w:lang w:val="es-AR"/>
        </w:rPr>
      </w:pPr>
      <w:r w:rsidRPr="00847EBC">
        <w:rPr>
          <w:rFonts w:asciiTheme="minorHAnsi" w:hAnsiTheme="minorHAnsi" w:cs="Times New Roman"/>
          <w:lang w:val="es-AR"/>
        </w:rPr>
        <w:t xml:space="preserve">En apoyo al objetivo de mejora de los procesos de construcción y mantenimiento, el </w:t>
      </w:r>
      <w:r w:rsidR="00EC7D4E">
        <w:rPr>
          <w:rFonts w:asciiTheme="minorHAnsi" w:hAnsiTheme="minorHAnsi"/>
          <w:lang w:val="es-ES_tradnl"/>
        </w:rPr>
        <w:t>Programa</w:t>
      </w:r>
      <w:r w:rsidRPr="00847EBC">
        <w:rPr>
          <w:rFonts w:asciiTheme="minorHAnsi" w:hAnsiTheme="minorHAnsi" w:cs="Times New Roman"/>
          <w:lang w:val="es-AR"/>
        </w:rPr>
        <w:t>realizará talleres de capacitación para formular planes estratégicos de infraestructura escolar y su mantenimiento, a nivel de jurisdicción.</w:t>
      </w:r>
    </w:p>
    <w:p w:rsidR="00B75F78" w:rsidRPr="00DA2ACC" w:rsidRDefault="00FE26B5" w:rsidP="00DA2ACC">
      <w:pPr>
        <w:pStyle w:val="Paragraph"/>
        <w:numPr>
          <w:ilvl w:val="0"/>
          <w:numId w:val="0"/>
        </w:numPr>
        <w:spacing w:after="240"/>
        <w:jc w:val="both"/>
        <w:rPr>
          <w:rFonts w:asciiTheme="minorHAnsi" w:hAnsiTheme="minorHAnsi" w:cs="Times New Roman"/>
          <w:lang w:val="es-AR"/>
        </w:rPr>
      </w:pPr>
      <w:bookmarkStart w:id="175" w:name="_Hlk46570220"/>
      <w:r w:rsidRPr="00DA2ACC">
        <w:rPr>
          <w:rFonts w:asciiTheme="minorHAnsi" w:hAnsiTheme="minorHAnsi" w:cs="Times New Roman"/>
          <w:lang w:val="es-AR"/>
        </w:rPr>
        <w:t xml:space="preserve">Asimismo, para la construcción y dotación de nuevos edificios educativos en educación inicial, se tendrán en cuenta las previsiones pertinentes sobre aspectos ambientales y sociales que están consideradas en el </w:t>
      </w:r>
      <w:r w:rsidRPr="00D43209">
        <w:rPr>
          <w:rFonts w:asciiTheme="minorHAnsi" w:hAnsiTheme="minorHAnsi" w:cs="Times New Roman"/>
          <w:b/>
          <w:lang w:val="es-AR"/>
        </w:rPr>
        <w:t>Anexo I</w:t>
      </w:r>
      <w:r w:rsidRPr="00DA2ACC">
        <w:rPr>
          <w:rFonts w:asciiTheme="minorHAnsi" w:hAnsiTheme="minorHAnsi" w:cs="Times New Roman"/>
          <w:lang w:val="es-AR"/>
        </w:rPr>
        <w:t xml:space="preserve"> de este ROP y en su</w:t>
      </w:r>
      <w:r w:rsidR="00DA2ACC" w:rsidRPr="00DA2ACC">
        <w:rPr>
          <w:rFonts w:asciiTheme="minorHAnsi" w:hAnsiTheme="minorHAnsi" w:cs="Times New Roman"/>
          <w:lang w:val="es-AR"/>
        </w:rPr>
        <w:t xml:space="preserve"> </w:t>
      </w:r>
      <w:r w:rsidRPr="00D43209">
        <w:rPr>
          <w:rFonts w:asciiTheme="minorHAnsi" w:hAnsiTheme="minorHAnsi" w:cs="Times New Roman"/>
          <w:b/>
          <w:lang w:val="es-AR"/>
        </w:rPr>
        <w:t>Apéndice I</w:t>
      </w:r>
      <w:r w:rsidRPr="00DA2ACC">
        <w:rPr>
          <w:rFonts w:asciiTheme="minorHAnsi" w:hAnsiTheme="minorHAnsi" w:cs="Times New Roman"/>
          <w:lang w:val="es-AR"/>
        </w:rPr>
        <w:t xml:space="preserve"> "Gestión Ambiental y Social" y las leyes o regulaciones que al respecto tenga el gobierno argentino.</w:t>
      </w:r>
      <w:r w:rsidR="00CD1970">
        <w:rPr>
          <w:rFonts w:asciiTheme="minorHAnsi" w:hAnsiTheme="minorHAnsi" w:cs="Times New Roman"/>
          <w:lang w:val="es-AR"/>
        </w:rPr>
        <w:t xml:space="preserve"> </w:t>
      </w:r>
      <w:r w:rsidRPr="00DA2ACC">
        <w:rPr>
          <w:rFonts w:asciiTheme="minorHAnsi" w:hAnsiTheme="minorHAnsi" w:cs="Times New Roman"/>
          <w:lang w:val="es-AR"/>
        </w:rPr>
        <w:t>Los Convenios de Adhesión a firmar entre el ME y las Jurisdicciones establecerán las responsabilidades específicas de las partes, sin perjuicio de la función del ME de garantizar ante el Banco el cumplimiento adecuado de lo dispuesto en el contrato de préstamo, en las políticas del Banco sobre Gestión Ambiental y Social y en el presente ROP.</w:t>
      </w:r>
    </w:p>
    <w:p w:rsidR="00883F73" w:rsidRPr="00883F73" w:rsidRDefault="00883F73" w:rsidP="00A420D8">
      <w:pPr>
        <w:pStyle w:val="Paragraph"/>
        <w:numPr>
          <w:ilvl w:val="0"/>
          <w:numId w:val="0"/>
        </w:numPr>
        <w:spacing w:after="240"/>
        <w:jc w:val="both"/>
        <w:rPr>
          <w:rFonts w:asciiTheme="minorHAnsi" w:hAnsiTheme="minorHAnsi" w:cs="Times New Roman"/>
        </w:rPr>
      </w:pPr>
    </w:p>
    <w:p w:rsidR="005D5E8F" w:rsidRDefault="005D5E8F">
      <w:pPr>
        <w:suppressAutoHyphens w:val="0"/>
        <w:rPr>
          <w:rFonts w:asciiTheme="minorHAnsi" w:hAnsiTheme="minorHAnsi" w:cs="Times New Roman"/>
          <w:b/>
          <w:bCs/>
          <w:color w:val="31849B" w:themeColor="accent5" w:themeShade="BF"/>
          <w:sz w:val="36"/>
          <w:szCs w:val="36"/>
          <w:lang w:val="es-AR"/>
        </w:rPr>
      </w:pPr>
      <w:bookmarkStart w:id="176" w:name="_Toc106996915"/>
      <w:bookmarkStart w:id="177" w:name="_Toc108506437"/>
      <w:bookmarkStart w:id="178" w:name="_Toc110493061"/>
      <w:bookmarkStart w:id="179" w:name="_Toc134589630"/>
      <w:bookmarkStart w:id="180" w:name="_Ref141790145"/>
      <w:bookmarkStart w:id="181" w:name="_Ref142080628"/>
      <w:bookmarkStart w:id="182" w:name="_Ref143411405"/>
      <w:bookmarkStart w:id="183" w:name="_Ref144221111"/>
      <w:bookmarkStart w:id="184" w:name="_Ref145272713"/>
      <w:bookmarkStart w:id="185" w:name="_Toc202247765"/>
      <w:bookmarkStart w:id="186" w:name="_Toc275251401"/>
      <w:bookmarkStart w:id="187" w:name="_Toc277842735"/>
      <w:bookmarkStart w:id="188" w:name="_Toc456709008"/>
      <w:bookmarkEnd w:id="175"/>
      <w:r>
        <w:rPr>
          <w:rFonts w:asciiTheme="minorHAnsi" w:hAnsiTheme="minorHAnsi" w:cs="Times New Roman"/>
          <w:color w:val="31849B" w:themeColor="accent5" w:themeShade="BF"/>
          <w:sz w:val="36"/>
          <w:szCs w:val="36"/>
          <w:lang w:val="es-AR"/>
        </w:rPr>
        <w:br w:type="page"/>
      </w:r>
    </w:p>
    <w:p w:rsidR="00F7368D" w:rsidRPr="004C02D5" w:rsidRDefault="00F7368D" w:rsidP="009A154C">
      <w:pPr>
        <w:pStyle w:val="Ttulo1"/>
        <w:numPr>
          <w:ilvl w:val="0"/>
          <w:numId w:val="27"/>
        </w:numPr>
        <w:spacing w:before="120" w:line="288" w:lineRule="auto"/>
        <w:rPr>
          <w:rFonts w:asciiTheme="minorHAnsi" w:hAnsiTheme="minorHAnsi" w:cs="Times New Roman"/>
          <w:color w:val="31849B" w:themeColor="accent5" w:themeShade="BF"/>
          <w:sz w:val="36"/>
          <w:szCs w:val="36"/>
          <w:lang w:val="es-AR"/>
        </w:rPr>
      </w:pPr>
      <w:bookmarkStart w:id="189" w:name="_Toc47600816"/>
      <w:r w:rsidRPr="004C02D5">
        <w:rPr>
          <w:rFonts w:asciiTheme="minorHAnsi" w:hAnsiTheme="minorHAnsi" w:cs="Times New Roman"/>
          <w:color w:val="31849B" w:themeColor="accent5" w:themeShade="BF"/>
          <w:sz w:val="36"/>
          <w:szCs w:val="36"/>
          <w:lang w:val="es-AR"/>
        </w:rPr>
        <w:lastRenderedPageBreak/>
        <w:t xml:space="preserve">PROGRAMACIÓN, SEGUIMIENTO Y </w:t>
      </w:r>
      <w:bookmarkEnd w:id="176"/>
      <w:bookmarkEnd w:id="177"/>
      <w:bookmarkEnd w:id="178"/>
      <w:bookmarkEnd w:id="179"/>
      <w:bookmarkEnd w:id="180"/>
      <w:bookmarkEnd w:id="181"/>
      <w:bookmarkEnd w:id="182"/>
      <w:bookmarkEnd w:id="183"/>
      <w:bookmarkEnd w:id="184"/>
      <w:r w:rsidRPr="004C02D5">
        <w:rPr>
          <w:rFonts w:asciiTheme="minorHAnsi" w:hAnsiTheme="minorHAnsi" w:cs="Times New Roman"/>
          <w:color w:val="31849B" w:themeColor="accent5" w:themeShade="BF"/>
          <w:sz w:val="36"/>
          <w:szCs w:val="36"/>
          <w:lang w:val="es-AR"/>
        </w:rPr>
        <w:t>EVALUACIÓN</w:t>
      </w:r>
      <w:bookmarkEnd w:id="185"/>
      <w:bookmarkEnd w:id="186"/>
      <w:bookmarkEnd w:id="187"/>
      <w:bookmarkEnd w:id="188"/>
      <w:bookmarkEnd w:id="189"/>
    </w:p>
    <w:p w:rsidR="00F7368D" w:rsidRPr="004C02D5" w:rsidRDefault="00F7368D" w:rsidP="007A1C00">
      <w:pPr>
        <w:pStyle w:val="Ttulo2"/>
        <w:numPr>
          <w:ilvl w:val="0"/>
          <w:numId w:val="21"/>
        </w:numPr>
        <w:spacing w:line="276" w:lineRule="auto"/>
        <w:ind w:left="426"/>
        <w:rPr>
          <w:rFonts w:asciiTheme="minorHAnsi" w:hAnsiTheme="minorHAnsi" w:cs="Times New Roman"/>
          <w:b/>
          <w:sz w:val="24"/>
        </w:rPr>
      </w:pPr>
      <w:bookmarkStart w:id="190" w:name="_Toc277842736"/>
      <w:bookmarkStart w:id="191" w:name="_Toc275251402"/>
      <w:bookmarkStart w:id="192" w:name="_Toc202247767"/>
      <w:bookmarkStart w:id="193" w:name="_Ref145272720"/>
      <w:bookmarkStart w:id="194" w:name="_Ref144221119"/>
      <w:bookmarkStart w:id="195" w:name="_Toc456709009"/>
      <w:bookmarkStart w:id="196" w:name="_Toc47600817"/>
      <w:r w:rsidRPr="004C02D5">
        <w:rPr>
          <w:rStyle w:val="nfasis"/>
          <w:rFonts w:asciiTheme="minorHAnsi" w:hAnsiTheme="minorHAnsi" w:cs="Times New Roman"/>
          <w:b/>
          <w:i w:val="0"/>
          <w:iCs w:val="0"/>
          <w:sz w:val="24"/>
        </w:rPr>
        <w:t>Instrumentos</w:t>
      </w:r>
      <w:r w:rsidRPr="004C02D5">
        <w:rPr>
          <w:rFonts w:asciiTheme="minorHAnsi" w:hAnsiTheme="minorHAnsi" w:cs="Times New Roman"/>
          <w:b/>
          <w:sz w:val="24"/>
        </w:rPr>
        <w:t xml:space="preserve"> de Programación</w:t>
      </w:r>
      <w:bookmarkEnd w:id="190"/>
      <w:bookmarkEnd w:id="191"/>
      <w:bookmarkEnd w:id="192"/>
      <w:bookmarkEnd w:id="193"/>
      <w:bookmarkEnd w:id="194"/>
      <w:bookmarkEnd w:id="195"/>
      <w:bookmarkEnd w:id="196"/>
    </w:p>
    <w:p w:rsidR="00A015F6" w:rsidRDefault="00F7368D" w:rsidP="00F7368D">
      <w:pPr>
        <w:pStyle w:val="Paragraph"/>
        <w:numPr>
          <w:ilvl w:val="0"/>
          <w:numId w:val="0"/>
        </w:numPr>
        <w:spacing w:after="240"/>
        <w:jc w:val="both"/>
        <w:rPr>
          <w:rFonts w:asciiTheme="minorHAnsi" w:hAnsiTheme="minorHAnsi" w:cs="Times New Roman"/>
          <w:lang w:val="es-AR"/>
        </w:rPr>
      </w:pPr>
      <w:r w:rsidRPr="0097166F">
        <w:rPr>
          <w:rFonts w:asciiTheme="minorHAnsi" w:hAnsiTheme="minorHAnsi" w:cs="Times New Roman"/>
          <w:lang w:val="es-AR"/>
        </w:rPr>
        <w:t xml:space="preserve">A los efectos de planificar las actividades del </w:t>
      </w:r>
      <w:r w:rsidR="00EC7D4E">
        <w:rPr>
          <w:rFonts w:asciiTheme="minorHAnsi" w:hAnsiTheme="minorHAnsi"/>
          <w:lang w:val="es-ES_tradnl"/>
        </w:rPr>
        <w:t>Programa</w:t>
      </w:r>
      <w:r w:rsidRPr="0097166F">
        <w:rPr>
          <w:rFonts w:asciiTheme="minorHAnsi" w:hAnsiTheme="minorHAnsi" w:cs="Times New Roman"/>
          <w:lang w:val="es-AR"/>
        </w:rPr>
        <w:t>se considerará el Taller de Inicio, el Plan de Ejecución Plurianual (PEP), el Plan Operativo Anual (POA) y el Plan de Adquisiciones (PA). En la preparación del PEP/POA se garantizará que la información de monitoreo requerida por el Banco para la supervisión de la operación, esté disponible en tiempo y forma.</w:t>
      </w:r>
    </w:p>
    <w:p w:rsidR="00A015F6" w:rsidRPr="0097166F" w:rsidRDefault="00A015F6" w:rsidP="00A015F6">
      <w:pPr>
        <w:pStyle w:val="Paragraph"/>
        <w:numPr>
          <w:ilvl w:val="0"/>
          <w:numId w:val="0"/>
        </w:numPr>
        <w:spacing w:after="0"/>
        <w:jc w:val="both"/>
        <w:rPr>
          <w:rFonts w:asciiTheme="minorHAnsi" w:hAnsiTheme="minorHAnsi" w:cs="Times New Roman"/>
          <w:lang w:val="es-AR"/>
        </w:rPr>
      </w:pPr>
    </w:p>
    <w:tbl>
      <w:tblPr>
        <w:tblW w:w="8804" w:type="dxa"/>
        <w:tblInd w:w="70" w:type="dxa"/>
        <w:tblLayout w:type="fixed"/>
        <w:tblCellMar>
          <w:left w:w="70" w:type="dxa"/>
          <w:right w:w="70" w:type="dxa"/>
        </w:tblCellMar>
        <w:tblLook w:val="0000"/>
      </w:tblPr>
      <w:tblGrid>
        <w:gridCol w:w="1380"/>
        <w:gridCol w:w="6141"/>
        <w:gridCol w:w="1283"/>
      </w:tblGrid>
      <w:tr w:rsidR="00F7368D" w:rsidRPr="00EC7D4E" w:rsidTr="00F7368D">
        <w:trPr>
          <w:trHeight w:val="301"/>
          <w:tblHeader/>
        </w:trPr>
        <w:tc>
          <w:tcPr>
            <w:tcW w:w="1380"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tcPr>
          <w:p w:rsidR="00F7368D" w:rsidRPr="00EC7D4E" w:rsidRDefault="00164BDC" w:rsidP="006618B0">
            <w:pPr>
              <w:ind w:right="107"/>
              <w:jc w:val="center"/>
              <w:rPr>
                <w:rFonts w:asciiTheme="minorHAnsi" w:hAnsiTheme="minorHAnsi" w:cs="Times New Roman"/>
                <w:b/>
                <w:bCs/>
                <w:smallCaps/>
                <w:sz w:val="18"/>
                <w:szCs w:val="18"/>
                <w:lang w:val="es-AR"/>
              </w:rPr>
            </w:pPr>
            <w:r w:rsidRPr="00164BDC">
              <w:rPr>
                <w:rFonts w:asciiTheme="minorHAnsi" w:hAnsiTheme="minorHAnsi" w:cs="Times New Roman"/>
                <w:b/>
                <w:bCs/>
                <w:smallCaps/>
                <w:sz w:val="18"/>
                <w:szCs w:val="18"/>
                <w:lang w:val="es-AR"/>
              </w:rPr>
              <w:t>Instrumento</w:t>
            </w:r>
          </w:p>
        </w:tc>
        <w:tc>
          <w:tcPr>
            <w:tcW w:w="6141"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tcPr>
          <w:p w:rsidR="00F7368D" w:rsidRPr="00EC7D4E" w:rsidRDefault="00164BDC" w:rsidP="00F7368D">
            <w:pPr>
              <w:ind w:right="107"/>
              <w:jc w:val="center"/>
              <w:rPr>
                <w:rFonts w:asciiTheme="minorHAnsi" w:hAnsiTheme="minorHAnsi" w:cs="Times New Roman"/>
                <w:b/>
                <w:bCs/>
                <w:smallCaps/>
                <w:sz w:val="18"/>
                <w:szCs w:val="18"/>
                <w:lang w:val="es-AR"/>
              </w:rPr>
            </w:pPr>
            <w:r w:rsidRPr="00164BDC">
              <w:rPr>
                <w:rFonts w:asciiTheme="minorHAnsi" w:hAnsiTheme="minorHAnsi" w:cs="Times New Roman"/>
                <w:b/>
                <w:bCs/>
                <w:smallCaps/>
                <w:sz w:val="18"/>
                <w:szCs w:val="18"/>
                <w:lang w:val="es-AR"/>
              </w:rPr>
              <w:t>Objetivo</w:t>
            </w:r>
          </w:p>
        </w:tc>
        <w:tc>
          <w:tcPr>
            <w:tcW w:w="1283"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tcPr>
          <w:p w:rsidR="00F7368D" w:rsidRPr="00EC7D4E" w:rsidRDefault="00164BDC" w:rsidP="00F7368D">
            <w:pPr>
              <w:ind w:right="107"/>
              <w:jc w:val="center"/>
              <w:rPr>
                <w:rFonts w:asciiTheme="minorHAnsi" w:hAnsiTheme="minorHAnsi" w:cs="Times New Roman"/>
                <w:sz w:val="18"/>
                <w:szCs w:val="18"/>
                <w:lang w:val="es-AR"/>
              </w:rPr>
            </w:pPr>
            <w:r w:rsidRPr="00164BDC">
              <w:rPr>
                <w:rFonts w:asciiTheme="minorHAnsi" w:hAnsiTheme="minorHAnsi" w:cs="Times New Roman"/>
                <w:b/>
                <w:bCs/>
                <w:smallCaps/>
                <w:sz w:val="18"/>
                <w:szCs w:val="18"/>
                <w:lang w:val="es-AR"/>
              </w:rPr>
              <w:t>Plazo</w:t>
            </w:r>
          </w:p>
        </w:tc>
      </w:tr>
      <w:tr w:rsidR="00F7368D" w:rsidRPr="00EC7D4E" w:rsidTr="00F7368D">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68D" w:rsidRPr="00EC7D4E" w:rsidRDefault="00F7368D" w:rsidP="006618B0">
            <w:pPr>
              <w:pStyle w:val="TimesNewRoman10pt"/>
              <w:jc w:val="center"/>
              <w:rPr>
                <w:rFonts w:asciiTheme="minorHAnsi" w:hAnsiTheme="minorHAnsi" w:cs="Times New Roman"/>
                <w:sz w:val="18"/>
                <w:szCs w:val="18"/>
                <w:lang w:val="es-AR"/>
              </w:rPr>
            </w:pPr>
            <w:r w:rsidRPr="00EC7D4E">
              <w:rPr>
                <w:rFonts w:asciiTheme="minorHAnsi" w:hAnsiTheme="minorHAnsi" w:cs="Times New Roman"/>
                <w:sz w:val="18"/>
                <w:szCs w:val="18"/>
                <w:lang w:val="es-AR"/>
              </w:rPr>
              <w:t>Taller de Inicio</w:t>
            </w:r>
          </w:p>
        </w:tc>
        <w:tc>
          <w:tcPr>
            <w:tcW w:w="6141" w:type="dxa"/>
            <w:tcBorders>
              <w:top w:val="single" w:sz="4" w:space="0" w:color="000000"/>
              <w:left w:val="single" w:sz="4" w:space="0" w:color="000000"/>
              <w:bottom w:val="single" w:sz="4" w:space="0" w:color="000000"/>
              <w:right w:val="single" w:sz="4" w:space="0" w:color="000000"/>
            </w:tcBorders>
            <w:shd w:val="clear" w:color="auto" w:fill="auto"/>
          </w:tcPr>
          <w:p w:rsidR="00F7368D" w:rsidRPr="00EC7D4E" w:rsidRDefault="00F7368D" w:rsidP="00F7368D">
            <w:pPr>
              <w:pStyle w:val="Paragraph"/>
              <w:numPr>
                <w:ilvl w:val="0"/>
                <w:numId w:val="0"/>
              </w:numPr>
              <w:tabs>
                <w:tab w:val="left" w:pos="5365"/>
              </w:tabs>
              <w:spacing w:before="0" w:after="0"/>
              <w:jc w:val="both"/>
              <w:rPr>
                <w:rFonts w:asciiTheme="minorHAnsi" w:hAnsiTheme="minorHAnsi" w:cs="Times New Roman"/>
                <w:sz w:val="18"/>
                <w:szCs w:val="18"/>
                <w:lang w:val="es-AR"/>
              </w:rPr>
            </w:pPr>
            <w:r w:rsidRPr="00EC7D4E">
              <w:rPr>
                <w:rFonts w:asciiTheme="minorHAnsi" w:hAnsiTheme="minorHAnsi" w:cs="Times New Roman"/>
                <w:sz w:val="18"/>
                <w:szCs w:val="18"/>
                <w:lang w:val="es-AR"/>
              </w:rPr>
              <w:t xml:space="preserve">Tiene como objetivo compartir un conocimiento común del </w:t>
            </w:r>
            <w:r w:rsidR="00164BDC" w:rsidRPr="00164BDC">
              <w:rPr>
                <w:rFonts w:asciiTheme="minorHAnsi" w:hAnsiTheme="minorHAnsi"/>
                <w:sz w:val="18"/>
                <w:szCs w:val="18"/>
                <w:lang w:val="es-ES_tradnl"/>
              </w:rPr>
              <w:t>Programa</w:t>
            </w:r>
            <w:r w:rsidRPr="00EC7D4E">
              <w:rPr>
                <w:rFonts w:asciiTheme="minorHAnsi" w:hAnsiTheme="minorHAnsi" w:cs="Times New Roman"/>
                <w:sz w:val="18"/>
                <w:szCs w:val="18"/>
                <w:lang w:val="es-AR"/>
              </w:rPr>
              <w:t>y profundizar en aquellos aspectos especiales que así lo requieran. Los Ejecutores (en consulta con los Subejecutores) y el Banco acordarán su temario que, por lo menos contendrá:</w:t>
            </w:r>
          </w:p>
          <w:p w:rsidR="00F7368D" w:rsidRPr="00EC7D4E" w:rsidRDefault="00F7368D" w:rsidP="00F7368D">
            <w:pPr>
              <w:pStyle w:val="Paragraph"/>
              <w:numPr>
                <w:ilvl w:val="0"/>
                <w:numId w:val="0"/>
              </w:numPr>
              <w:spacing w:before="0" w:after="0"/>
              <w:jc w:val="both"/>
              <w:rPr>
                <w:rFonts w:asciiTheme="minorHAnsi" w:hAnsiTheme="minorHAnsi" w:cs="Times New Roman"/>
                <w:sz w:val="18"/>
                <w:szCs w:val="18"/>
                <w:lang w:val="es-AR"/>
              </w:rPr>
            </w:pPr>
          </w:p>
          <w:p w:rsidR="00F7368D" w:rsidRPr="00EC7D4E" w:rsidRDefault="00F7368D" w:rsidP="00F7368D">
            <w:pPr>
              <w:pStyle w:val="Paragraph"/>
              <w:numPr>
                <w:ilvl w:val="0"/>
                <w:numId w:val="0"/>
              </w:numPr>
              <w:spacing w:before="0" w:after="0"/>
              <w:jc w:val="both"/>
              <w:rPr>
                <w:rFonts w:asciiTheme="minorHAnsi" w:hAnsiTheme="minorHAnsi" w:cs="Times New Roman"/>
                <w:sz w:val="18"/>
                <w:szCs w:val="18"/>
                <w:lang w:val="es-AR"/>
              </w:rPr>
            </w:pPr>
            <w:r w:rsidRPr="00EC7D4E">
              <w:rPr>
                <w:rFonts w:asciiTheme="minorHAnsi" w:hAnsiTheme="minorHAnsi" w:cs="Times New Roman"/>
                <w:sz w:val="18"/>
                <w:szCs w:val="18"/>
                <w:lang w:val="es-AR"/>
              </w:rPr>
              <w:t>1.  La presentación y difusión de:</w:t>
            </w:r>
          </w:p>
          <w:p w:rsidR="00F7368D" w:rsidRPr="00EC7D4E" w:rsidRDefault="00F7368D" w:rsidP="007A1C00">
            <w:pPr>
              <w:pStyle w:val="Paragraph"/>
              <w:numPr>
                <w:ilvl w:val="0"/>
                <w:numId w:val="3"/>
              </w:numPr>
              <w:spacing w:before="0" w:after="0"/>
              <w:jc w:val="both"/>
              <w:rPr>
                <w:rFonts w:asciiTheme="minorHAnsi" w:hAnsiTheme="minorHAnsi" w:cs="Times New Roman"/>
                <w:sz w:val="18"/>
                <w:szCs w:val="18"/>
                <w:lang w:val="es-AR"/>
              </w:rPr>
            </w:pPr>
            <w:r w:rsidRPr="00EC7D4E">
              <w:rPr>
                <w:rFonts w:asciiTheme="minorHAnsi" w:hAnsiTheme="minorHAnsi" w:cs="Times New Roman"/>
                <w:sz w:val="18"/>
                <w:szCs w:val="18"/>
                <w:lang w:val="es-AR"/>
              </w:rPr>
              <w:t xml:space="preserve">La conceptualización del </w:t>
            </w:r>
            <w:r w:rsidR="00164BDC" w:rsidRPr="00164BDC">
              <w:rPr>
                <w:rFonts w:asciiTheme="minorHAnsi" w:hAnsiTheme="minorHAnsi"/>
                <w:sz w:val="18"/>
                <w:szCs w:val="18"/>
                <w:lang w:val="es-ES_tradnl"/>
              </w:rPr>
              <w:t>Programa</w:t>
            </w:r>
            <w:r w:rsidRPr="00EC7D4E">
              <w:rPr>
                <w:rFonts w:asciiTheme="minorHAnsi" w:hAnsiTheme="minorHAnsi" w:cs="Times New Roman"/>
                <w:sz w:val="18"/>
                <w:szCs w:val="18"/>
                <w:lang w:val="es-AR"/>
              </w:rPr>
              <w:t>: objetivos, resultados y productos esperados (MR).</w:t>
            </w:r>
          </w:p>
          <w:p w:rsidR="00F7368D" w:rsidRPr="00EC7D4E" w:rsidRDefault="00F7368D" w:rsidP="007A1C00">
            <w:pPr>
              <w:pStyle w:val="Paragraph"/>
              <w:numPr>
                <w:ilvl w:val="0"/>
                <w:numId w:val="3"/>
              </w:numPr>
              <w:spacing w:before="0" w:after="0"/>
              <w:jc w:val="both"/>
              <w:rPr>
                <w:rFonts w:asciiTheme="minorHAnsi" w:hAnsiTheme="minorHAnsi" w:cs="Times New Roman"/>
                <w:sz w:val="18"/>
                <w:szCs w:val="18"/>
                <w:lang w:val="es-AR"/>
              </w:rPr>
            </w:pPr>
            <w:r w:rsidRPr="00EC7D4E">
              <w:rPr>
                <w:rFonts w:asciiTheme="minorHAnsi" w:hAnsiTheme="minorHAnsi" w:cs="Times New Roman"/>
                <w:sz w:val="18"/>
                <w:szCs w:val="18"/>
                <w:lang w:val="es-AR"/>
              </w:rPr>
              <w:t>El PEP y la Matriz de Mitigación de Riesgos (MMRI) inicial;</w:t>
            </w:r>
          </w:p>
          <w:p w:rsidR="00F7368D" w:rsidRPr="00EC7D4E" w:rsidRDefault="00F7368D" w:rsidP="007A1C00">
            <w:pPr>
              <w:pStyle w:val="Paragraph"/>
              <w:numPr>
                <w:ilvl w:val="0"/>
                <w:numId w:val="3"/>
              </w:numPr>
              <w:spacing w:before="0" w:after="0"/>
              <w:jc w:val="both"/>
              <w:rPr>
                <w:rFonts w:asciiTheme="minorHAnsi" w:hAnsiTheme="minorHAnsi" w:cs="Times New Roman"/>
                <w:sz w:val="18"/>
                <w:szCs w:val="18"/>
                <w:lang w:val="es-AR"/>
              </w:rPr>
            </w:pPr>
            <w:r w:rsidRPr="00EC7D4E">
              <w:rPr>
                <w:rFonts w:asciiTheme="minorHAnsi" w:hAnsiTheme="minorHAnsi" w:cs="Times New Roman"/>
                <w:sz w:val="18"/>
                <w:szCs w:val="18"/>
                <w:lang w:val="es-AR"/>
              </w:rPr>
              <w:t>El Plan de Adquisiciones (PA)</w:t>
            </w:r>
          </w:p>
          <w:p w:rsidR="00F7368D" w:rsidRPr="00EC7D4E" w:rsidRDefault="00F7368D" w:rsidP="007A1C00">
            <w:pPr>
              <w:pStyle w:val="Paragraph"/>
              <w:numPr>
                <w:ilvl w:val="0"/>
                <w:numId w:val="3"/>
              </w:numPr>
              <w:spacing w:before="0" w:after="0"/>
              <w:jc w:val="both"/>
              <w:rPr>
                <w:rFonts w:asciiTheme="minorHAnsi" w:hAnsiTheme="minorHAnsi" w:cs="Times New Roman"/>
                <w:sz w:val="18"/>
                <w:szCs w:val="18"/>
                <w:lang w:val="es-AR"/>
              </w:rPr>
            </w:pPr>
            <w:r w:rsidRPr="00EC7D4E">
              <w:rPr>
                <w:rFonts w:asciiTheme="minorHAnsi" w:hAnsiTheme="minorHAnsi" w:cs="Times New Roman"/>
                <w:sz w:val="18"/>
                <w:szCs w:val="18"/>
                <w:lang w:val="es-AR"/>
              </w:rPr>
              <w:t xml:space="preserve">El Reglamento Operativo (RO) del </w:t>
            </w:r>
            <w:r w:rsidR="00EC7D4E">
              <w:rPr>
                <w:rFonts w:asciiTheme="minorHAnsi" w:eastAsia="Times" w:hAnsiTheme="minorHAnsi" w:cs="Times New Roman"/>
                <w:sz w:val="18"/>
                <w:szCs w:val="18"/>
                <w:lang w:val="es-AR"/>
              </w:rPr>
              <w:t>Programa</w:t>
            </w:r>
            <w:r w:rsidRPr="00EC7D4E">
              <w:rPr>
                <w:rFonts w:asciiTheme="minorHAnsi" w:hAnsiTheme="minorHAnsi" w:cs="Times New Roman"/>
                <w:sz w:val="18"/>
                <w:szCs w:val="18"/>
                <w:lang w:val="es-AR"/>
              </w:rPr>
              <w:t>, incluyendo el esquema de ejecución y requerimientos institucionales.</w:t>
            </w:r>
          </w:p>
          <w:p w:rsidR="00F7368D" w:rsidRPr="00EC7D4E" w:rsidRDefault="00F7368D" w:rsidP="007A1C00">
            <w:pPr>
              <w:pStyle w:val="Paragraph"/>
              <w:numPr>
                <w:ilvl w:val="0"/>
                <w:numId w:val="3"/>
              </w:numPr>
              <w:spacing w:before="0" w:after="0"/>
              <w:jc w:val="both"/>
              <w:rPr>
                <w:rFonts w:asciiTheme="minorHAnsi" w:hAnsiTheme="minorHAnsi" w:cs="Times New Roman"/>
                <w:sz w:val="18"/>
                <w:szCs w:val="18"/>
                <w:lang w:val="es-AR"/>
              </w:rPr>
            </w:pPr>
            <w:r w:rsidRPr="00EC7D4E">
              <w:rPr>
                <w:rFonts w:asciiTheme="minorHAnsi" w:hAnsiTheme="minorHAnsi" w:cs="Times New Roman"/>
                <w:sz w:val="18"/>
                <w:szCs w:val="18"/>
                <w:lang w:val="es-AR"/>
              </w:rPr>
              <w:t>Los mecanismos de seguimiento y control, incluyendo la descripción del esquema a seguir en los informes de ejecución anual presentados al Banco y otros informes.</w:t>
            </w:r>
          </w:p>
          <w:p w:rsidR="00F7368D" w:rsidRPr="00EC7D4E" w:rsidRDefault="00F7368D" w:rsidP="007A1C00">
            <w:pPr>
              <w:pStyle w:val="Paragraph"/>
              <w:numPr>
                <w:ilvl w:val="0"/>
                <w:numId w:val="3"/>
              </w:numPr>
              <w:spacing w:before="0" w:after="0"/>
              <w:jc w:val="both"/>
              <w:rPr>
                <w:rFonts w:asciiTheme="minorHAnsi" w:hAnsiTheme="minorHAnsi" w:cs="Times New Roman"/>
                <w:sz w:val="18"/>
                <w:szCs w:val="18"/>
                <w:lang w:val="es-AR"/>
              </w:rPr>
            </w:pPr>
            <w:r w:rsidRPr="00EC7D4E">
              <w:rPr>
                <w:rFonts w:asciiTheme="minorHAnsi" w:hAnsiTheme="minorHAnsi" w:cs="Times New Roman"/>
                <w:sz w:val="18"/>
                <w:szCs w:val="18"/>
                <w:lang w:val="es-AR"/>
              </w:rPr>
              <w:t>Procedimientos de: (i) administración contable–financiera y desembolsos; (ii) contratación; y (iii) archivo de documentación.</w:t>
            </w:r>
          </w:p>
          <w:p w:rsidR="00F7368D" w:rsidRPr="00EC7D4E" w:rsidRDefault="00F7368D" w:rsidP="007A1C00">
            <w:pPr>
              <w:pStyle w:val="Paragraph"/>
              <w:numPr>
                <w:ilvl w:val="0"/>
                <w:numId w:val="3"/>
              </w:numPr>
              <w:spacing w:before="0" w:after="0"/>
              <w:jc w:val="both"/>
              <w:rPr>
                <w:rFonts w:asciiTheme="minorHAnsi" w:hAnsiTheme="minorHAnsi" w:cs="Times New Roman"/>
                <w:sz w:val="18"/>
                <w:szCs w:val="18"/>
                <w:lang w:val="es-AR"/>
              </w:rPr>
            </w:pPr>
            <w:r w:rsidRPr="00EC7D4E">
              <w:rPr>
                <w:rFonts w:asciiTheme="minorHAnsi" w:hAnsiTheme="minorHAnsi" w:cs="Times New Roman"/>
                <w:sz w:val="18"/>
                <w:szCs w:val="18"/>
                <w:lang w:val="es-AR"/>
              </w:rPr>
              <w:t>Los TDR de la auditoría externa y de la evaluación de gestión y de impacto del Programa.</w:t>
            </w:r>
          </w:p>
          <w:p w:rsidR="00F7368D" w:rsidRPr="00EC7D4E" w:rsidRDefault="00F7368D" w:rsidP="00F7368D">
            <w:pPr>
              <w:pStyle w:val="Paragraph"/>
              <w:numPr>
                <w:ilvl w:val="0"/>
                <w:numId w:val="0"/>
              </w:numPr>
              <w:spacing w:before="0" w:after="0"/>
              <w:jc w:val="both"/>
              <w:rPr>
                <w:rFonts w:asciiTheme="minorHAnsi" w:hAnsiTheme="minorHAnsi" w:cs="Times New Roman"/>
                <w:sz w:val="18"/>
                <w:szCs w:val="18"/>
                <w:lang w:val="es-AR"/>
              </w:rPr>
            </w:pPr>
          </w:p>
          <w:p w:rsidR="00F7368D" w:rsidRPr="00EC7D4E" w:rsidRDefault="00F7368D" w:rsidP="00F7368D">
            <w:pPr>
              <w:pStyle w:val="Paragraph"/>
              <w:numPr>
                <w:ilvl w:val="0"/>
                <w:numId w:val="0"/>
              </w:numPr>
              <w:spacing w:before="0" w:after="0"/>
              <w:jc w:val="both"/>
              <w:rPr>
                <w:rFonts w:asciiTheme="minorHAnsi" w:hAnsiTheme="minorHAnsi" w:cs="Times New Roman"/>
                <w:sz w:val="18"/>
                <w:szCs w:val="18"/>
                <w:lang w:val="es-AR"/>
              </w:rPr>
            </w:pPr>
            <w:r w:rsidRPr="00EC7D4E">
              <w:rPr>
                <w:rFonts w:asciiTheme="minorHAnsi" w:hAnsiTheme="minorHAnsi" w:cs="Times New Roman"/>
                <w:sz w:val="18"/>
                <w:szCs w:val="18"/>
                <w:lang w:val="es-AR"/>
              </w:rPr>
              <w:t>2. La revisión del estado de avance en:</w:t>
            </w:r>
          </w:p>
          <w:p w:rsidR="00F7368D" w:rsidRPr="00EC7D4E" w:rsidRDefault="00F7368D" w:rsidP="007A1C00">
            <w:pPr>
              <w:pStyle w:val="Paragraph"/>
              <w:numPr>
                <w:ilvl w:val="0"/>
                <w:numId w:val="4"/>
              </w:numPr>
              <w:spacing w:before="0" w:after="0"/>
              <w:jc w:val="both"/>
              <w:rPr>
                <w:rFonts w:asciiTheme="minorHAnsi" w:hAnsiTheme="minorHAnsi" w:cs="Times New Roman"/>
                <w:sz w:val="18"/>
                <w:szCs w:val="18"/>
                <w:lang w:val="es-AR"/>
              </w:rPr>
            </w:pPr>
            <w:r w:rsidRPr="00EC7D4E">
              <w:rPr>
                <w:rFonts w:asciiTheme="minorHAnsi" w:hAnsiTheme="minorHAnsi" w:cs="Times New Roman"/>
                <w:sz w:val="18"/>
                <w:szCs w:val="18"/>
                <w:lang w:val="es-AR"/>
              </w:rPr>
              <w:t>El cumplimiento de cláusulas contractuales, con énfasis en las condiciones previas al primer desembolso.</w:t>
            </w:r>
          </w:p>
          <w:p w:rsidR="00F7368D" w:rsidRPr="00EC7D4E" w:rsidRDefault="00F7368D" w:rsidP="007A1C00">
            <w:pPr>
              <w:pStyle w:val="Paragraph"/>
              <w:numPr>
                <w:ilvl w:val="0"/>
                <w:numId w:val="4"/>
              </w:numPr>
              <w:spacing w:before="0" w:after="0"/>
              <w:jc w:val="both"/>
              <w:rPr>
                <w:rFonts w:asciiTheme="minorHAnsi" w:hAnsiTheme="minorHAnsi" w:cs="Times New Roman"/>
                <w:sz w:val="18"/>
                <w:szCs w:val="18"/>
                <w:lang w:val="es-AR"/>
              </w:rPr>
            </w:pPr>
            <w:r w:rsidRPr="00EC7D4E">
              <w:rPr>
                <w:rFonts w:asciiTheme="minorHAnsi" w:hAnsiTheme="minorHAnsi" w:cs="Times New Roman"/>
                <w:sz w:val="18"/>
                <w:szCs w:val="18"/>
                <w:lang w:val="es-AR"/>
              </w:rPr>
              <w:t>La puesta en marcha del Programa y sus acciones iniciales;</w:t>
            </w:r>
          </w:p>
          <w:p w:rsidR="00F7368D" w:rsidRPr="00EC7D4E" w:rsidRDefault="00F7368D" w:rsidP="007A1C00">
            <w:pPr>
              <w:pStyle w:val="Paragraph"/>
              <w:numPr>
                <w:ilvl w:val="0"/>
                <w:numId w:val="4"/>
              </w:numPr>
              <w:spacing w:before="0" w:after="0"/>
              <w:jc w:val="both"/>
              <w:rPr>
                <w:rFonts w:asciiTheme="minorHAnsi" w:hAnsiTheme="minorHAnsi" w:cs="Times New Roman"/>
                <w:sz w:val="18"/>
                <w:szCs w:val="18"/>
                <w:lang w:val="es-AR"/>
              </w:rPr>
            </w:pPr>
            <w:r w:rsidRPr="00EC7D4E">
              <w:rPr>
                <w:rFonts w:asciiTheme="minorHAnsi" w:hAnsiTheme="minorHAnsi" w:cs="Times New Roman"/>
                <w:sz w:val="18"/>
                <w:szCs w:val="18"/>
                <w:lang w:val="es-AR"/>
              </w:rPr>
              <w:t>Identificación de los riesgos principales que podrían afectar el Programa.</w:t>
            </w:r>
          </w:p>
        </w:tc>
        <w:tc>
          <w:tcPr>
            <w:tcW w:w="12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68D" w:rsidRPr="00EC7D4E" w:rsidRDefault="00F7368D" w:rsidP="00F7368D">
            <w:pPr>
              <w:pStyle w:val="TimesNewRoman10pt"/>
              <w:jc w:val="center"/>
              <w:rPr>
                <w:rFonts w:asciiTheme="minorHAnsi" w:hAnsiTheme="minorHAnsi" w:cs="Times New Roman"/>
                <w:sz w:val="18"/>
                <w:szCs w:val="18"/>
                <w:lang w:val="es-AR"/>
              </w:rPr>
            </w:pPr>
            <w:r w:rsidRPr="00EC7D4E">
              <w:rPr>
                <w:rFonts w:asciiTheme="minorHAnsi" w:hAnsiTheme="minorHAnsi" w:cs="Times New Roman"/>
                <w:sz w:val="18"/>
                <w:szCs w:val="18"/>
                <w:lang w:val="es-AR"/>
              </w:rPr>
              <w:t>Una vez firmado el contrato de préstamo, en fecha a ser acordada con el Prestatario y  el ejecutor.</w:t>
            </w:r>
          </w:p>
        </w:tc>
      </w:tr>
      <w:tr w:rsidR="00F7368D" w:rsidRPr="00EC7D4E" w:rsidTr="00F7368D">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68D" w:rsidRPr="00EC7D4E" w:rsidRDefault="00F7368D" w:rsidP="006618B0">
            <w:pPr>
              <w:pStyle w:val="TimesNewRoman10pt"/>
              <w:jc w:val="center"/>
              <w:rPr>
                <w:rFonts w:asciiTheme="minorHAnsi" w:hAnsiTheme="minorHAnsi" w:cs="Times New Roman"/>
                <w:sz w:val="18"/>
                <w:szCs w:val="18"/>
                <w:lang w:val="es-AR"/>
              </w:rPr>
            </w:pPr>
            <w:r w:rsidRPr="00EC7D4E">
              <w:rPr>
                <w:rFonts w:asciiTheme="minorHAnsi" w:hAnsiTheme="minorHAnsi" w:cs="Times New Roman"/>
                <w:sz w:val="18"/>
                <w:szCs w:val="18"/>
                <w:lang w:val="es-AR"/>
              </w:rPr>
              <w:t>POA y PA</w:t>
            </w:r>
          </w:p>
        </w:tc>
        <w:tc>
          <w:tcPr>
            <w:tcW w:w="6141" w:type="dxa"/>
            <w:tcBorders>
              <w:top w:val="single" w:sz="4" w:space="0" w:color="000000"/>
              <w:left w:val="single" w:sz="4" w:space="0" w:color="000000"/>
              <w:bottom w:val="single" w:sz="4" w:space="0" w:color="000000"/>
              <w:right w:val="single" w:sz="4" w:space="0" w:color="000000"/>
            </w:tcBorders>
            <w:shd w:val="clear" w:color="auto" w:fill="auto"/>
          </w:tcPr>
          <w:p w:rsidR="00F7368D" w:rsidRPr="00EC7D4E" w:rsidRDefault="00F7368D" w:rsidP="00F7368D">
            <w:pPr>
              <w:pStyle w:val="Paragraph"/>
              <w:numPr>
                <w:ilvl w:val="0"/>
                <w:numId w:val="0"/>
              </w:numPr>
              <w:spacing w:before="0" w:after="0"/>
              <w:rPr>
                <w:rFonts w:asciiTheme="minorHAnsi" w:hAnsiTheme="minorHAnsi" w:cs="Times New Roman"/>
                <w:sz w:val="18"/>
                <w:szCs w:val="18"/>
                <w:lang w:val="es-AR"/>
              </w:rPr>
            </w:pPr>
            <w:r w:rsidRPr="00EC7D4E">
              <w:rPr>
                <w:rFonts w:asciiTheme="minorHAnsi" w:hAnsiTheme="minorHAnsi" w:cs="Times New Roman"/>
                <w:sz w:val="18"/>
                <w:szCs w:val="18"/>
                <w:lang w:val="es-AR"/>
              </w:rPr>
              <w:t>Contendrá:</w:t>
            </w:r>
          </w:p>
          <w:p w:rsidR="00F7368D" w:rsidRPr="00EC7D4E" w:rsidRDefault="00F7368D" w:rsidP="00F7368D">
            <w:pPr>
              <w:pStyle w:val="Paragraph"/>
              <w:numPr>
                <w:ilvl w:val="0"/>
                <w:numId w:val="2"/>
              </w:numPr>
              <w:spacing w:before="0" w:after="0"/>
              <w:rPr>
                <w:rFonts w:asciiTheme="minorHAnsi" w:hAnsiTheme="minorHAnsi" w:cs="Times New Roman"/>
                <w:sz w:val="18"/>
                <w:szCs w:val="18"/>
                <w:lang w:val="es-AR"/>
              </w:rPr>
            </w:pPr>
            <w:r w:rsidRPr="00EC7D4E">
              <w:rPr>
                <w:rFonts w:asciiTheme="minorHAnsi" w:hAnsiTheme="minorHAnsi" w:cs="Times New Roman"/>
                <w:sz w:val="18"/>
                <w:szCs w:val="18"/>
                <w:lang w:val="es-AR"/>
              </w:rPr>
              <w:t>La programación de todas las acciones a ser realizadas durante el año para la ejecución del PEP.</w:t>
            </w:r>
          </w:p>
          <w:p w:rsidR="00F7368D" w:rsidRPr="00EC7D4E" w:rsidRDefault="00F7368D" w:rsidP="00F7368D">
            <w:pPr>
              <w:pStyle w:val="Paragraph"/>
              <w:numPr>
                <w:ilvl w:val="0"/>
                <w:numId w:val="2"/>
              </w:numPr>
              <w:spacing w:before="0" w:after="0"/>
              <w:rPr>
                <w:rFonts w:asciiTheme="minorHAnsi" w:hAnsiTheme="minorHAnsi" w:cs="Times New Roman"/>
                <w:sz w:val="18"/>
                <w:szCs w:val="18"/>
                <w:lang w:val="es-AR"/>
              </w:rPr>
            </w:pPr>
            <w:r w:rsidRPr="00EC7D4E">
              <w:rPr>
                <w:rFonts w:asciiTheme="minorHAnsi" w:hAnsiTheme="minorHAnsi" w:cs="Times New Roman"/>
                <w:sz w:val="18"/>
                <w:szCs w:val="18"/>
                <w:lang w:val="es-AR"/>
              </w:rPr>
              <w:t>El Plan de Adquisiciones, incluyendo el plan de inversiones en refacciones y ampliaciones, que se ajustará a lo dispuesto en el presente Reglamento.</w:t>
            </w:r>
          </w:p>
          <w:p w:rsidR="00F7368D" w:rsidRPr="00EC7D4E" w:rsidRDefault="00F7368D" w:rsidP="00F7368D">
            <w:pPr>
              <w:pStyle w:val="Paragraph"/>
              <w:numPr>
                <w:ilvl w:val="0"/>
                <w:numId w:val="2"/>
              </w:numPr>
              <w:spacing w:before="0" w:after="0"/>
              <w:rPr>
                <w:rFonts w:asciiTheme="minorHAnsi" w:hAnsiTheme="minorHAnsi" w:cs="Times New Roman"/>
                <w:sz w:val="18"/>
                <w:szCs w:val="18"/>
                <w:lang w:val="es-AR"/>
              </w:rPr>
            </w:pPr>
            <w:r w:rsidRPr="00EC7D4E">
              <w:rPr>
                <w:rFonts w:asciiTheme="minorHAnsi" w:hAnsiTheme="minorHAnsi" w:cs="Times New Roman"/>
                <w:sz w:val="18"/>
                <w:szCs w:val="18"/>
                <w:lang w:val="es-AR"/>
              </w:rPr>
              <w:t xml:space="preserve">La programación financiera y de desembolsos. </w:t>
            </w:r>
          </w:p>
          <w:p w:rsidR="00F7368D" w:rsidRPr="00EC7D4E" w:rsidRDefault="00F7368D" w:rsidP="00F7368D">
            <w:pPr>
              <w:pStyle w:val="Paragraph"/>
              <w:numPr>
                <w:ilvl w:val="0"/>
                <w:numId w:val="2"/>
              </w:numPr>
              <w:spacing w:before="0" w:after="0"/>
              <w:rPr>
                <w:rFonts w:asciiTheme="minorHAnsi" w:hAnsiTheme="minorHAnsi" w:cs="Times New Roman"/>
                <w:bCs/>
                <w:iCs/>
                <w:sz w:val="18"/>
                <w:szCs w:val="18"/>
                <w:lang w:val="es-AR"/>
              </w:rPr>
            </w:pPr>
            <w:r w:rsidRPr="00EC7D4E">
              <w:rPr>
                <w:rFonts w:asciiTheme="minorHAnsi" w:hAnsiTheme="minorHAnsi" w:cs="Times New Roman"/>
                <w:sz w:val="18"/>
                <w:szCs w:val="18"/>
                <w:lang w:val="es-AR"/>
              </w:rPr>
              <w:t xml:space="preserve">Los principales riesgos identificados y las medidas previstas para mitigarlos (actualización de la MMRI). </w:t>
            </w:r>
          </w:p>
        </w:tc>
        <w:tc>
          <w:tcPr>
            <w:tcW w:w="12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68D" w:rsidRPr="00EC7D4E" w:rsidRDefault="00F7368D" w:rsidP="00F7368D">
            <w:pPr>
              <w:pStyle w:val="TimesNewRoman10pt"/>
              <w:jc w:val="center"/>
              <w:rPr>
                <w:rFonts w:asciiTheme="minorHAnsi" w:hAnsiTheme="minorHAnsi" w:cs="Times New Roman"/>
                <w:sz w:val="18"/>
                <w:szCs w:val="18"/>
                <w:lang w:val="es-AR"/>
              </w:rPr>
            </w:pPr>
            <w:r w:rsidRPr="00EC7D4E">
              <w:rPr>
                <w:rFonts w:asciiTheme="minorHAnsi" w:hAnsiTheme="minorHAnsi" w:cs="Times New Roman"/>
                <w:sz w:val="18"/>
                <w:szCs w:val="18"/>
                <w:lang w:val="es-AR"/>
              </w:rPr>
              <w:t xml:space="preserve">La UEC presentará </w:t>
            </w:r>
            <w:r w:rsidR="00885D7A">
              <w:rPr>
                <w:rFonts w:asciiTheme="minorHAnsi" w:hAnsiTheme="minorHAnsi" w:cs="Times New Roman"/>
                <w:sz w:val="18"/>
                <w:szCs w:val="18"/>
                <w:lang w:val="es-AR"/>
              </w:rPr>
              <w:t>al Banco</w:t>
            </w:r>
            <w:r w:rsidRPr="00EC7D4E">
              <w:rPr>
                <w:rFonts w:asciiTheme="minorHAnsi" w:hAnsiTheme="minorHAnsi" w:cs="Times New Roman"/>
                <w:sz w:val="18"/>
                <w:szCs w:val="18"/>
                <w:lang w:val="es-AR"/>
              </w:rPr>
              <w:t xml:space="preserve"> el POA y PA consolidado </w:t>
            </w:r>
            <w:r w:rsidR="001A6F61">
              <w:rPr>
                <w:rFonts w:asciiTheme="minorHAnsi" w:hAnsiTheme="minorHAnsi" w:cs="Times New Roman"/>
                <w:sz w:val="18"/>
                <w:szCs w:val="18"/>
                <w:lang w:val="es-AR"/>
              </w:rPr>
              <w:t>del año siguiente,</w:t>
            </w:r>
            <w:r w:rsidRPr="00EC7D4E">
              <w:rPr>
                <w:rFonts w:asciiTheme="minorHAnsi" w:hAnsiTheme="minorHAnsi" w:cs="Times New Roman"/>
                <w:sz w:val="18"/>
                <w:szCs w:val="18"/>
                <w:lang w:val="es-AR"/>
              </w:rPr>
              <w:t xml:space="preserve"> a más tardar </w:t>
            </w:r>
            <w:r w:rsidR="00FE26B5" w:rsidRPr="00D43209">
              <w:rPr>
                <w:rFonts w:asciiTheme="minorHAnsi" w:hAnsiTheme="minorHAnsi" w:cs="Times New Roman"/>
                <w:sz w:val="18"/>
                <w:szCs w:val="18"/>
                <w:lang w:val="es-AR"/>
              </w:rPr>
              <w:t xml:space="preserve">el </w:t>
            </w:r>
            <w:r w:rsidR="001A6F61">
              <w:rPr>
                <w:rFonts w:asciiTheme="minorHAnsi" w:hAnsiTheme="minorHAnsi" w:cs="Times New Roman"/>
                <w:sz w:val="18"/>
                <w:szCs w:val="18"/>
                <w:lang w:val="es-AR"/>
              </w:rPr>
              <w:t>30</w:t>
            </w:r>
            <w:r w:rsidR="00FE26B5" w:rsidRPr="00D43209">
              <w:rPr>
                <w:rFonts w:asciiTheme="minorHAnsi" w:hAnsiTheme="minorHAnsi" w:cs="Times New Roman"/>
                <w:sz w:val="18"/>
                <w:szCs w:val="18"/>
                <w:lang w:val="es-AR"/>
              </w:rPr>
              <w:t xml:space="preserve"> de </w:t>
            </w:r>
            <w:r w:rsidR="001A6F61">
              <w:rPr>
                <w:rFonts w:asciiTheme="minorHAnsi" w:hAnsiTheme="minorHAnsi" w:cs="Times New Roman"/>
                <w:sz w:val="18"/>
                <w:szCs w:val="18"/>
                <w:lang w:val="es-AR"/>
              </w:rPr>
              <w:t>noviembre</w:t>
            </w:r>
            <w:r w:rsidR="00FE26B5" w:rsidRPr="00D43209">
              <w:rPr>
                <w:rFonts w:asciiTheme="minorHAnsi" w:hAnsiTheme="minorHAnsi" w:cs="Times New Roman"/>
                <w:sz w:val="18"/>
                <w:szCs w:val="18"/>
                <w:lang w:val="es-AR"/>
              </w:rPr>
              <w:t xml:space="preserve"> de cada</w:t>
            </w:r>
            <w:r w:rsidRPr="00EC7D4E">
              <w:rPr>
                <w:rFonts w:asciiTheme="minorHAnsi" w:hAnsiTheme="minorHAnsi" w:cs="Times New Roman"/>
                <w:sz w:val="18"/>
                <w:szCs w:val="18"/>
                <w:lang w:val="es-AR"/>
              </w:rPr>
              <w:t xml:space="preserve"> año.</w:t>
            </w:r>
          </w:p>
        </w:tc>
      </w:tr>
    </w:tbl>
    <w:p w:rsidR="00F7368D" w:rsidRPr="00885D7A" w:rsidRDefault="00F7368D" w:rsidP="00F7368D">
      <w:pPr>
        <w:pStyle w:val="Paragraph"/>
        <w:numPr>
          <w:ilvl w:val="0"/>
          <w:numId w:val="0"/>
        </w:numPr>
        <w:jc w:val="both"/>
        <w:rPr>
          <w:rFonts w:asciiTheme="minorHAnsi" w:hAnsiTheme="minorHAnsi"/>
          <w:sz w:val="16"/>
        </w:rPr>
      </w:pPr>
      <w:bookmarkStart w:id="197" w:name="_Toc48461730"/>
      <w:bookmarkStart w:id="198" w:name="_Toc106996775"/>
      <w:bookmarkStart w:id="199" w:name="_Toc108506439"/>
      <w:bookmarkStart w:id="200" w:name="_Toc110493066"/>
      <w:bookmarkStart w:id="201" w:name="_Toc134589635"/>
      <w:bookmarkStart w:id="202" w:name="_Ref143411521"/>
      <w:bookmarkStart w:id="203" w:name="_Toc202247768"/>
      <w:bookmarkStart w:id="204" w:name="_Toc275251403"/>
      <w:bookmarkStart w:id="205" w:name="_Toc277842737"/>
    </w:p>
    <w:p w:rsidR="00A015F6" w:rsidRPr="004C02D5" w:rsidRDefault="00A015F6" w:rsidP="00F7368D">
      <w:pPr>
        <w:pStyle w:val="Paragraph"/>
        <w:numPr>
          <w:ilvl w:val="0"/>
          <w:numId w:val="0"/>
        </w:numPr>
        <w:jc w:val="both"/>
        <w:rPr>
          <w:rFonts w:asciiTheme="minorHAnsi" w:hAnsiTheme="minorHAnsi" w:cs="Times New Roman"/>
          <w:sz w:val="16"/>
          <w:szCs w:val="16"/>
          <w:lang w:val="es-AR"/>
        </w:rPr>
      </w:pPr>
    </w:p>
    <w:p w:rsidR="00F7368D" w:rsidRPr="004C02D5" w:rsidRDefault="00F7368D" w:rsidP="007A1C00">
      <w:pPr>
        <w:pStyle w:val="Ttulo2"/>
        <w:numPr>
          <w:ilvl w:val="0"/>
          <w:numId w:val="21"/>
        </w:numPr>
        <w:spacing w:before="120" w:line="288" w:lineRule="auto"/>
        <w:ind w:left="426"/>
        <w:rPr>
          <w:rFonts w:asciiTheme="minorHAnsi" w:hAnsiTheme="minorHAnsi" w:cs="Times New Roman"/>
          <w:b/>
          <w:sz w:val="24"/>
          <w:lang w:val="es-AR"/>
        </w:rPr>
      </w:pPr>
      <w:bookmarkStart w:id="206" w:name="_Toc456709010"/>
      <w:bookmarkStart w:id="207" w:name="_Toc47600818"/>
      <w:r w:rsidRPr="004C02D5">
        <w:rPr>
          <w:rFonts w:asciiTheme="minorHAnsi" w:hAnsiTheme="minorHAnsi" w:cs="Times New Roman"/>
          <w:b/>
          <w:sz w:val="24"/>
          <w:lang w:val="es-AR"/>
        </w:rPr>
        <w:t>Instrumentos de Monitoreo</w:t>
      </w:r>
      <w:bookmarkEnd w:id="197"/>
      <w:bookmarkEnd w:id="198"/>
      <w:bookmarkEnd w:id="199"/>
      <w:bookmarkEnd w:id="200"/>
      <w:bookmarkEnd w:id="201"/>
      <w:bookmarkEnd w:id="202"/>
      <w:bookmarkEnd w:id="203"/>
      <w:bookmarkEnd w:id="204"/>
      <w:bookmarkEnd w:id="205"/>
      <w:bookmarkEnd w:id="206"/>
      <w:bookmarkEnd w:id="207"/>
    </w:p>
    <w:p w:rsidR="00F7368D" w:rsidRDefault="00F7368D" w:rsidP="00F7368D">
      <w:pPr>
        <w:pStyle w:val="Paragraph"/>
        <w:numPr>
          <w:ilvl w:val="0"/>
          <w:numId w:val="0"/>
        </w:numPr>
        <w:spacing w:after="240"/>
        <w:jc w:val="both"/>
        <w:rPr>
          <w:rFonts w:asciiTheme="minorHAnsi" w:hAnsiTheme="minorHAnsi" w:cs="Times New Roman"/>
          <w:lang w:val="es-AR"/>
        </w:rPr>
      </w:pPr>
      <w:r w:rsidRPr="0097166F">
        <w:rPr>
          <w:rFonts w:asciiTheme="minorHAnsi" w:hAnsiTheme="minorHAnsi" w:cs="Times New Roman"/>
          <w:lang w:val="es-AR"/>
        </w:rPr>
        <w:t xml:space="preserve">El seguimiento del Programa se realizará a través de actividades de supervisión periódica, </w:t>
      </w:r>
      <w:r w:rsidR="00AA7724">
        <w:rPr>
          <w:rFonts w:asciiTheme="minorHAnsi" w:hAnsiTheme="minorHAnsi" w:cs="Times New Roman"/>
          <w:lang w:val="es-AR"/>
        </w:rPr>
        <w:t>i</w:t>
      </w:r>
      <w:r w:rsidRPr="0097166F">
        <w:rPr>
          <w:rFonts w:asciiTheme="minorHAnsi" w:hAnsiTheme="minorHAnsi" w:cs="Times New Roman"/>
          <w:lang w:val="es-AR"/>
        </w:rPr>
        <w:t xml:space="preserve">nformes de </w:t>
      </w:r>
      <w:r w:rsidR="00AA7724">
        <w:rPr>
          <w:rFonts w:asciiTheme="minorHAnsi" w:hAnsiTheme="minorHAnsi" w:cs="Times New Roman"/>
          <w:lang w:val="es-AR"/>
        </w:rPr>
        <w:t>e</w:t>
      </w:r>
      <w:r w:rsidRPr="0097166F">
        <w:rPr>
          <w:rFonts w:asciiTheme="minorHAnsi" w:hAnsiTheme="minorHAnsi" w:cs="Times New Roman"/>
          <w:lang w:val="es-AR"/>
        </w:rPr>
        <w:t xml:space="preserve">jecución </w:t>
      </w:r>
      <w:r w:rsidR="00AA7724">
        <w:rPr>
          <w:rFonts w:asciiTheme="minorHAnsi" w:hAnsiTheme="minorHAnsi" w:cs="Times New Roman"/>
          <w:lang w:val="es-AR"/>
        </w:rPr>
        <w:t xml:space="preserve">semestral </w:t>
      </w:r>
      <w:r w:rsidRPr="0097166F">
        <w:rPr>
          <w:rFonts w:asciiTheme="minorHAnsi" w:hAnsiTheme="minorHAnsi" w:cs="Times New Roman"/>
          <w:lang w:val="es-AR"/>
        </w:rPr>
        <w:t>y del seguimiento del cumplimiento de las acciones de la Matriz de Mitigación de Riesgos (MMRI). Para ello, se tendrá en consideración lo dispuesto en el Plan de Monitoreo y Evaluación.</w:t>
      </w:r>
    </w:p>
    <w:p w:rsidR="006618B0" w:rsidRDefault="006618B0" w:rsidP="00F7368D">
      <w:pPr>
        <w:pStyle w:val="Paragraph"/>
        <w:numPr>
          <w:ilvl w:val="0"/>
          <w:numId w:val="0"/>
        </w:numPr>
        <w:spacing w:after="240"/>
        <w:jc w:val="both"/>
        <w:rPr>
          <w:rFonts w:asciiTheme="minorHAnsi" w:hAnsiTheme="minorHAnsi" w:cs="Times New Roman"/>
          <w:lang w:val="es-AR"/>
        </w:rPr>
      </w:pPr>
    </w:p>
    <w:p w:rsidR="006618B0" w:rsidRPr="0097166F" w:rsidRDefault="006618B0" w:rsidP="00F7368D">
      <w:pPr>
        <w:pStyle w:val="Paragraph"/>
        <w:numPr>
          <w:ilvl w:val="0"/>
          <w:numId w:val="0"/>
        </w:numPr>
        <w:spacing w:after="240"/>
        <w:jc w:val="both"/>
        <w:rPr>
          <w:rFonts w:asciiTheme="minorHAnsi" w:hAnsiTheme="minorHAnsi" w:cs="Times New Roman"/>
          <w:lang w:val="es-AR"/>
        </w:rPr>
      </w:pPr>
    </w:p>
    <w:tbl>
      <w:tblPr>
        <w:tblW w:w="0" w:type="auto"/>
        <w:tblInd w:w="70" w:type="dxa"/>
        <w:tblLayout w:type="fixed"/>
        <w:tblCellMar>
          <w:left w:w="70" w:type="dxa"/>
          <w:right w:w="70" w:type="dxa"/>
        </w:tblCellMar>
        <w:tblLook w:val="0000"/>
      </w:tblPr>
      <w:tblGrid>
        <w:gridCol w:w="1418"/>
        <w:gridCol w:w="5953"/>
        <w:gridCol w:w="1433"/>
      </w:tblGrid>
      <w:tr w:rsidR="00F7368D" w:rsidRPr="004C02D5" w:rsidTr="00F7368D">
        <w:trPr>
          <w:trHeight w:val="284"/>
          <w:tblHeader/>
        </w:trPr>
        <w:tc>
          <w:tcPr>
            <w:tcW w:w="1418"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tcPr>
          <w:p w:rsidR="00F7368D" w:rsidRPr="004C02D5" w:rsidRDefault="00F7368D" w:rsidP="006618B0">
            <w:pPr>
              <w:ind w:right="107"/>
              <w:jc w:val="center"/>
              <w:rPr>
                <w:rFonts w:asciiTheme="minorHAnsi" w:hAnsiTheme="minorHAnsi" w:cs="Times New Roman"/>
                <w:b/>
                <w:bCs/>
                <w:smallCaps/>
                <w:sz w:val="20"/>
                <w:szCs w:val="20"/>
                <w:lang w:val="es-AR"/>
              </w:rPr>
            </w:pPr>
            <w:r w:rsidRPr="004C02D5">
              <w:rPr>
                <w:rFonts w:asciiTheme="minorHAnsi" w:hAnsiTheme="minorHAnsi" w:cs="Times New Roman"/>
                <w:b/>
                <w:bCs/>
                <w:smallCaps/>
                <w:sz w:val="20"/>
                <w:szCs w:val="20"/>
                <w:lang w:val="es-AR"/>
              </w:rPr>
              <w:lastRenderedPageBreak/>
              <w:t>Instrumento</w:t>
            </w:r>
          </w:p>
        </w:tc>
        <w:tc>
          <w:tcPr>
            <w:tcW w:w="5953"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tcPr>
          <w:p w:rsidR="00F7368D" w:rsidRPr="004C02D5" w:rsidRDefault="00F7368D" w:rsidP="00F7368D">
            <w:pPr>
              <w:ind w:right="107"/>
              <w:jc w:val="center"/>
              <w:rPr>
                <w:rFonts w:asciiTheme="minorHAnsi" w:hAnsiTheme="minorHAnsi" w:cs="Times New Roman"/>
                <w:b/>
                <w:bCs/>
                <w:smallCaps/>
                <w:sz w:val="20"/>
                <w:szCs w:val="20"/>
                <w:lang w:val="es-AR"/>
              </w:rPr>
            </w:pPr>
            <w:r w:rsidRPr="004C02D5">
              <w:rPr>
                <w:rFonts w:asciiTheme="minorHAnsi" w:hAnsiTheme="minorHAnsi" w:cs="Times New Roman"/>
                <w:b/>
                <w:bCs/>
                <w:smallCaps/>
                <w:sz w:val="20"/>
                <w:szCs w:val="20"/>
                <w:lang w:val="es-AR"/>
              </w:rPr>
              <w:t>Objetivo</w:t>
            </w:r>
          </w:p>
        </w:tc>
        <w:tc>
          <w:tcPr>
            <w:tcW w:w="1433"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tcPr>
          <w:p w:rsidR="00F7368D" w:rsidRPr="004C02D5" w:rsidRDefault="00F7368D" w:rsidP="00F7368D">
            <w:pPr>
              <w:ind w:right="107"/>
              <w:jc w:val="center"/>
              <w:rPr>
                <w:rFonts w:asciiTheme="minorHAnsi" w:hAnsiTheme="minorHAnsi" w:cs="Times New Roman"/>
                <w:sz w:val="20"/>
                <w:szCs w:val="20"/>
                <w:lang w:val="es-AR"/>
              </w:rPr>
            </w:pPr>
            <w:r w:rsidRPr="004C02D5">
              <w:rPr>
                <w:rFonts w:asciiTheme="minorHAnsi" w:hAnsiTheme="minorHAnsi" w:cs="Times New Roman"/>
                <w:b/>
                <w:bCs/>
                <w:smallCaps/>
                <w:sz w:val="20"/>
                <w:szCs w:val="20"/>
                <w:lang w:val="es-AR"/>
              </w:rPr>
              <w:t>Plazo</w:t>
            </w:r>
          </w:p>
        </w:tc>
      </w:tr>
      <w:tr w:rsidR="00F7368D" w:rsidRPr="004C02D5" w:rsidTr="00F7368D">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68D" w:rsidRPr="0072230F" w:rsidRDefault="00F7368D" w:rsidP="006618B0">
            <w:pPr>
              <w:jc w:val="center"/>
              <w:rPr>
                <w:rFonts w:asciiTheme="minorHAnsi" w:hAnsiTheme="minorHAnsi" w:cs="Times New Roman"/>
                <w:sz w:val="18"/>
                <w:szCs w:val="18"/>
                <w:lang w:val="es-AR"/>
              </w:rPr>
            </w:pPr>
            <w:r w:rsidRPr="0072230F">
              <w:rPr>
                <w:rFonts w:asciiTheme="minorHAnsi" w:hAnsiTheme="minorHAnsi" w:cs="Times New Roman"/>
                <w:sz w:val="18"/>
                <w:szCs w:val="18"/>
                <w:lang w:val="es-AR"/>
              </w:rPr>
              <w:t>Supervisión Periódica</w:t>
            </w:r>
          </w:p>
        </w:tc>
        <w:tc>
          <w:tcPr>
            <w:tcW w:w="5953" w:type="dxa"/>
            <w:tcBorders>
              <w:top w:val="single" w:sz="4" w:space="0" w:color="000000"/>
              <w:left w:val="single" w:sz="4" w:space="0" w:color="000000"/>
              <w:bottom w:val="single" w:sz="4" w:space="0" w:color="000000"/>
              <w:right w:val="single" w:sz="4" w:space="0" w:color="000000"/>
            </w:tcBorders>
            <w:shd w:val="clear" w:color="auto" w:fill="auto"/>
          </w:tcPr>
          <w:p w:rsidR="00F7368D" w:rsidRPr="0072230F" w:rsidRDefault="00F7368D" w:rsidP="00F7368D">
            <w:pPr>
              <w:pStyle w:val="TimesNewRoman10pt"/>
              <w:jc w:val="both"/>
              <w:rPr>
                <w:rFonts w:asciiTheme="minorHAnsi" w:hAnsiTheme="minorHAnsi" w:cs="Times New Roman"/>
                <w:sz w:val="18"/>
                <w:szCs w:val="18"/>
                <w:lang w:val="es-AR"/>
              </w:rPr>
            </w:pPr>
            <w:r w:rsidRPr="0072230F">
              <w:rPr>
                <w:rFonts w:asciiTheme="minorHAnsi" w:hAnsiTheme="minorHAnsi" w:cs="Times New Roman"/>
                <w:sz w:val="18"/>
                <w:szCs w:val="18"/>
                <w:lang w:val="es-AR"/>
              </w:rPr>
              <w:t>Incluye: reuniones periódicas BID-</w:t>
            </w:r>
            <w:r>
              <w:rPr>
                <w:rFonts w:asciiTheme="minorHAnsi" w:hAnsiTheme="minorHAnsi" w:cs="Times New Roman"/>
                <w:sz w:val="18"/>
                <w:szCs w:val="18"/>
                <w:lang w:val="es-AR"/>
              </w:rPr>
              <w:t>DGPPSE</w:t>
            </w:r>
            <w:r w:rsidRPr="0072230F">
              <w:rPr>
                <w:rFonts w:asciiTheme="minorHAnsi" w:hAnsiTheme="minorHAnsi" w:cs="Times New Roman"/>
                <w:sz w:val="18"/>
                <w:szCs w:val="18"/>
                <w:lang w:val="es-AR"/>
              </w:rPr>
              <w:t>/ visitas de evaluación institucional/financiera; visitas al terreno; elegibilidad de las actividades; revisión de informes de salida del sistema de monitoreo respecto al cumplimiento de compromisos, avances en ejecución; revisión de contenidos de la página web del Programa; revisión de procesos de adquisiciones; y revisión de solicitudes de desembolsos, entre otros.</w:t>
            </w:r>
          </w:p>
          <w:p w:rsidR="00F7368D" w:rsidRPr="0072230F" w:rsidRDefault="00F7368D" w:rsidP="00F7368D">
            <w:pPr>
              <w:pStyle w:val="TimesNewRoman10pt"/>
              <w:jc w:val="both"/>
              <w:rPr>
                <w:rFonts w:asciiTheme="minorHAnsi" w:hAnsiTheme="minorHAnsi" w:cs="Times New Roman"/>
                <w:sz w:val="18"/>
                <w:szCs w:val="18"/>
                <w:lang w:val="es-AR"/>
              </w:rPr>
            </w:pPr>
          </w:p>
          <w:p w:rsidR="00F7368D" w:rsidRPr="0072230F" w:rsidRDefault="00F7368D" w:rsidP="00F7368D">
            <w:pPr>
              <w:pStyle w:val="TimesNewRoman10pt"/>
              <w:rPr>
                <w:rFonts w:asciiTheme="minorHAnsi" w:hAnsiTheme="minorHAnsi" w:cs="Times New Roman"/>
                <w:sz w:val="18"/>
                <w:szCs w:val="18"/>
                <w:lang w:val="es-AR"/>
              </w:rPr>
            </w:pPr>
            <w:r w:rsidRPr="0072230F">
              <w:rPr>
                <w:rFonts w:asciiTheme="minorHAnsi" w:hAnsiTheme="minorHAnsi" w:cs="Times New Roman"/>
                <w:sz w:val="18"/>
                <w:szCs w:val="18"/>
                <w:lang w:val="es-AR"/>
              </w:rPr>
              <w:t xml:space="preserve">Su objetivo es asegurar el cumplimiento de aspectos técnicos, contractuales y de los plazos del Programa, en particular en lo referente a: </w:t>
            </w:r>
          </w:p>
          <w:p w:rsidR="00F7368D" w:rsidRPr="0072230F" w:rsidRDefault="00F7368D" w:rsidP="00F7368D">
            <w:pPr>
              <w:pStyle w:val="Paragraph"/>
              <w:numPr>
                <w:ilvl w:val="2"/>
                <w:numId w:val="1"/>
              </w:numPr>
              <w:tabs>
                <w:tab w:val="left" w:pos="496"/>
              </w:tabs>
              <w:spacing w:before="0" w:after="0"/>
              <w:ind w:left="496" w:hanging="284"/>
              <w:jc w:val="both"/>
              <w:rPr>
                <w:rFonts w:asciiTheme="minorHAnsi" w:hAnsiTheme="minorHAnsi" w:cs="Times New Roman"/>
                <w:sz w:val="18"/>
                <w:szCs w:val="18"/>
                <w:lang w:val="es-AR"/>
              </w:rPr>
            </w:pPr>
            <w:r w:rsidRPr="0072230F">
              <w:rPr>
                <w:rFonts w:asciiTheme="minorHAnsi" w:hAnsiTheme="minorHAnsi" w:cs="Times New Roman"/>
                <w:sz w:val="18"/>
                <w:szCs w:val="18"/>
                <w:lang w:val="es-AR"/>
              </w:rPr>
              <w:t>Criterios de elegibilidad, declaración de elegibilidad y evidencia de documentación de respaldo.</w:t>
            </w:r>
          </w:p>
          <w:p w:rsidR="00F7368D" w:rsidRPr="0072230F" w:rsidRDefault="00F7368D" w:rsidP="00F7368D">
            <w:pPr>
              <w:pStyle w:val="Paragraph"/>
              <w:numPr>
                <w:ilvl w:val="2"/>
                <w:numId w:val="1"/>
              </w:numPr>
              <w:tabs>
                <w:tab w:val="left" w:pos="496"/>
              </w:tabs>
              <w:spacing w:before="0" w:after="0"/>
              <w:ind w:left="496" w:hanging="284"/>
              <w:jc w:val="both"/>
              <w:rPr>
                <w:rFonts w:asciiTheme="minorHAnsi" w:hAnsiTheme="minorHAnsi" w:cs="Times New Roman"/>
                <w:sz w:val="18"/>
                <w:szCs w:val="18"/>
                <w:lang w:val="es-AR"/>
              </w:rPr>
            </w:pPr>
            <w:r w:rsidRPr="0072230F">
              <w:rPr>
                <w:rFonts w:asciiTheme="minorHAnsi" w:hAnsiTheme="minorHAnsi" w:cs="Times New Roman"/>
                <w:sz w:val="18"/>
                <w:szCs w:val="18"/>
                <w:lang w:val="es-AR"/>
              </w:rPr>
              <w:t xml:space="preserve">Evolución de indicadores de productos y resultados intermedios y finales. </w:t>
            </w:r>
          </w:p>
          <w:p w:rsidR="00F7368D" w:rsidRPr="0072230F" w:rsidRDefault="00F7368D" w:rsidP="00F7368D">
            <w:pPr>
              <w:pStyle w:val="Paragraph"/>
              <w:numPr>
                <w:ilvl w:val="2"/>
                <w:numId w:val="1"/>
              </w:numPr>
              <w:tabs>
                <w:tab w:val="left" w:pos="496"/>
              </w:tabs>
              <w:spacing w:before="0" w:after="0"/>
              <w:ind w:left="496" w:hanging="284"/>
              <w:jc w:val="both"/>
              <w:rPr>
                <w:rFonts w:asciiTheme="minorHAnsi" w:hAnsiTheme="minorHAnsi" w:cs="Times New Roman"/>
                <w:sz w:val="18"/>
                <w:szCs w:val="18"/>
                <w:lang w:val="es-AR"/>
              </w:rPr>
            </w:pPr>
            <w:r w:rsidRPr="0072230F">
              <w:rPr>
                <w:rFonts w:asciiTheme="minorHAnsi" w:hAnsiTheme="minorHAnsi" w:cs="Times New Roman"/>
                <w:sz w:val="18"/>
                <w:szCs w:val="18"/>
                <w:lang w:val="es-AR"/>
              </w:rPr>
              <w:t>Cumplimiento de políticas, normas y procedimientos del BID, incluidos los de adquisiciones.</w:t>
            </w:r>
          </w:p>
          <w:p w:rsidR="00F7368D" w:rsidRPr="0072230F" w:rsidRDefault="00F7368D" w:rsidP="00F7368D">
            <w:pPr>
              <w:pStyle w:val="Paragraph"/>
              <w:numPr>
                <w:ilvl w:val="2"/>
                <w:numId w:val="1"/>
              </w:numPr>
              <w:tabs>
                <w:tab w:val="left" w:pos="496"/>
              </w:tabs>
              <w:spacing w:before="0" w:after="0"/>
              <w:ind w:left="496" w:hanging="284"/>
              <w:jc w:val="both"/>
              <w:rPr>
                <w:rFonts w:asciiTheme="minorHAnsi" w:hAnsiTheme="minorHAnsi" w:cs="Times New Roman"/>
                <w:sz w:val="18"/>
                <w:szCs w:val="18"/>
                <w:lang w:val="es-AR"/>
              </w:rPr>
            </w:pPr>
            <w:r w:rsidRPr="0072230F">
              <w:rPr>
                <w:rFonts w:asciiTheme="minorHAnsi" w:hAnsiTheme="minorHAnsi" w:cs="Times New Roman"/>
                <w:sz w:val="18"/>
                <w:szCs w:val="18"/>
                <w:lang w:val="es-AR"/>
              </w:rPr>
              <w:t>Actualización de registros contables.</w:t>
            </w:r>
          </w:p>
          <w:p w:rsidR="00F7368D" w:rsidRPr="0072230F" w:rsidRDefault="00F7368D" w:rsidP="00F7368D">
            <w:pPr>
              <w:pStyle w:val="Paragraph"/>
              <w:numPr>
                <w:ilvl w:val="2"/>
                <w:numId w:val="1"/>
              </w:numPr>
              <w:tabs>
                <w:tab w:val="left" w:pos="496"/>
              </w:tabs>
              <w:spacing w:before="0" w:after="0"/>
              <w:ind w:left="496" w:hanging="284"/>
              <w:jc w:val="both"/>
              <w:rPr>
                <w:rFonts w:asciiTheme="minorHAnsi" w:hAnsiTheme="minorHAnsi" w:cs="Times New Roman"/>
                <w:sz w:val="18"/>
                <w:szCs w:val="18"/>
                <w:lang w:val="es-AR"/>
              </w:rPr>
            </w:pPr>
            <w:r w:rsidRPr="0072230F">
              <w:rPr>
                <w:rFonts w:asciiTheme="minorHAnsi" w:hAnsiTheme="minorHAnsi" w:cs="Times New Roman"/>
                <w:sz w:val="18"/>
                <w:szCs w:val="18"/>
                <w:lang w:val="es-AR"/>
              </w:rPr>
              <w:t>Revisión de sistemas de control interno: UEC y Subejecutores.</w:t>
            </w:r>
          </w:p>
          <w:p w:rsidR="00F7368D" w:rsidRPr="0072230F" w:rsidRDefault="00F7368D" w:rsidP="00F7368D">
            <w:pPr>
              <w:pStyle w:val="Paragraph"/>
              <w:numPr>
                <w:ilvl w:val="2"/>
                <w:numId w:val="1"/>
              </w:numPr>
              <w:tabs>
                <w:tab w:val="left" w:pos="496"/>
              </w:tabs>
              <w:spacing w:before="0" w:after="0"/>
              <w:ind w:left="496" w:hanging="284"/>
              <w:jc w:val="both"/>
              <w:rPr>
                <w:rFonts w:asciiTheme="minorHAnsi" w:hAnsiTheme="minorHAnsi" w:cs="Times New Roman"/>
                <w:sz w:val="18"/>
                <w:szCs w:val="18"/>
                <w:lang w:val="es-AR"/>
              </w:rPr>
            </w:pPr>
            <w:r w:rsidRPr="0072230F">
              <w:rPr>
                <w:rFonts w:asciiTheme="minorHAnsi" w:hAnsiTheme="minorHAnsi" w:cs="Times New Roman"/>
                <w:sz w:val="18"/>
                <w:szCs w:val="18"/>
                <w:lang w:val="es-AR"/>
              </w:rPr>
              <w:t>Cumplimiento de las recomendaciones del Auditor Externo.</w:t>
            </w:r>
          </w:p>
          <w:p w:rsidR="00F7368D" w:rsidRPr="0072230F" w:rsidRDefault="00F7368D" w:rsidP="00F7368D">
            <w:pPr>
              <w:pStyle w:val="Paragraph"/>
              <w:numPr>
                <w:ilvl w:val="2"/>
                <w:numId w:val="1"/>
              </w:numPr>
              <w:tabs>
                <w:tab w:val="left" w:pos="496"/>
              </w:tabs>
              <w:spacing w:before="0" w:after="0"/>
              <w:ind w:left="496" w:hanging="284"/>
              <w:jc w:val="both"/>
              <w:rPr>
                <w:rFonts w:asciiTheme="minorHAnsi" w:hAnsiTheme="minorHAnsi" w:cs="Times New Roman"/>
                <w:sz w:val="18"/>
                <w:szCs w:val="18"/>
                <w:lang w:val="es-AR"/>
              </w:rPr>
            </w:pPr>
            <w:r w:rsidRPr="0072230F">
              <w:rPr>
                <w:rFonts w:asciiTheme="minorHAnsi" w:hAnsiTheme="minorHAnsi" w:cs="Times New Roman"/>
                <w:sz w:val="18"/>
                <w:szCs w:val="18"/>
                <w:lang w:val="es-AR"/>
              </w:rPr>
              <w:t>Revisión de contratos, informes finales, evaluaciones de desempeño.</w:t>
            </w:r>
          </w:p>
          <w:p w:rsidR="00F7368D" w:rsidRPr="0072230F" w:rsidRDefault="00F7368D" w:rsidP="00F7368D">
            <w:pPr>
              <w:pStyle w:val="Paragraph"/>
              <w:numPr>
                <w:ilvl w:val="2"/>
                <w:numId w:val="1"/>
              </w:numPr>
              <w:tabs>
                <w:tab w:val="left" w:pos="496"/>
              </w:tabs>
              <w:spacing w:before="0" w:after="0"/>
              <w:ind w:left="496" w:hanging="284"/>
              <w:jc w:val="both"/>
              <w:rPr>
                <w:rFonts w:asciiTheme="minorHAnsi" w:hAnsiTheme="minorHAnsi" w:cs="Times New Roman"/>
                <w:sz w:val="18"/>
                <w:szCs w:val="18"/>
                <w:lang w:val="es-AR"/>
              </w:rPr>
            </w:pPr>
            <w:r w:rsidRPr="0072230F">
              <w:rPr>
                <w:rFonts w:asciiTheme="minorHAnsi" w:hAnsiTheme="minorHAnsi" w:cs="Times New Roman"/>
                <w:sz w:val="18"/>
                <w:szCs w:val="18"/>
                <w:lang w:val="es-AR"/>
              </w:rPr>
              <w:t>Cumplimiento de cláusulas contractuales.</w:t>
            </w:r>
          </w:p>
          <w:p w:rsidR="00F7368D" w:rsidRPr="0072230F" w:rsidRDefault="00F7368D" w:rsidP="00F7368D">
            <w:pPr>
              <w:pStyle w:val="Paragraph"/>
              <w:numPr>
                <w:ilvl w:val="2"/>
                <w:numId w:val="1"/>
              </w:numPr>
              <w:tabs>
                <w:tab w:val="left" w:pos="496"/>
              </w:tabs>
              <w:spacing w:before="0" w:after="0"/>
              <w:ind w:left="496" w:hanging="284"/>
              <w:jc w:val="both"/>
              <w:rPr>
                <w:rFonts w:asciiTheme="minorHAnsi" w:hAnsiTheme="minorHAnsi" w:cs="Times New Roman"/>
                <w:sz w:val="18"/>
                <w:szCs w:val="18"/>
                <w:lang w:val="es-AR"/>
              </w:rPr>
            </w:pPr>
            <w:r w:rsidRPr="0072230F">
              <w:rPr>
                <w:rFonts w:asciiTheme="minorHAnsi" w:hAnsiTheme="minorHAnsi" w:cs="Times New Roman"/>
                <w:sz w:val="18"/>
                <w:szCs w:val="18"/>
                <w:lang w:val="es-AR"/>
              </w:rPr>
              <w:t xml:space="preserve">Implementación de acciones de la MR. </w:t>
            </w:r>
          </w:p>
          <w:p w:rsidR="00F7368D" w:rsidRPr="0072230F" w:rsidRDefault="00F7368D" w:rsidP="00F7368D">
            <w:pPr>
              <w:pStyle w:val="Paragraph"/>
              <w:numPr>
                <w:ilvl w:val="2"/>
                <w:numId w:val="1"/>
              </w:numPr>
              <w:tabs>
                <w:tab w:val="left" w:pos="496"/>
              </w:tabs>
              <w:spacing w:before="0" w:after="0"/>
              <w:ind w:left="496" w:hanging="284"/>
              <w:jc w:val="both"/>
              <w:rPr>
                <w:rFonts w:asciiTheme="minorHAnsi" w:hAnsiTheme="minorHAnsi" w:cs="Times New Roman"/>
                <w:sz w:val="18"/>
                <w:szCs w:val="18"/>
                <w:lang w:val="es-AR"/>
              </w:rPr>
            </w:pPr>
            <w:r w:rsidRPr="0072230F">
              <w:rPr>
                <w:rFonts w:asciiTheme="minorHAnsi" w:hAnsiTheme="minorHAnsi" w:cs="Times New Roman"/>
                <w:sz w:val="18"/>
                <w:szCs w:val="18"/>
                <w:lang w:val="es-AR"/>
              </w:rPr>
              <w:t>Avances en la ejecución del POA y del PA.</w:t>
            </w:r>
          </w:p>
          <w:p w:rsidR="00F7368D" w:rsidRPr="0072230F" w:rsidRDefault="00F7368D" w:rsidP="00F7368D">
            <w:pPr>
              <w:pStyle w:val="Paragraph"/>
              <w:numPr>
                <w:ilvl w:val="2"/>
                <w:numId w:val="1"/>
              </w:numPr>
              <w:tabs>
                <w:tab w:val="left" w:pos="496"/>
              </w:tabs>
              <w:spacing w:before="0" w:after="0"/>
              <w:ind w:left="496" w:hanging="284"/>
              <w:jc w:val="both"/>
              <w:rPr>
                <w:rFonts w:asciiTheme="minorHAnsi" w:hAnsiTheme="minorHAnsi" w:cs="Times New Roman"/>
                <w:sz w:val="18"/>
                <w:szCs w:val="18"/>
                <w:lang w:val="es-AR"/>
              </w:rPr>
            </w:pPr>
            <w:r w:rsidRPr="0072230F">
              <w:rPr>
                <w:rFonts w:asciiTheme="minorHAnsi" w:hAnsiTheme="minorHAnsi" w:cs="Times New Roman"/>
                <w:sz w:val="18"/>
                <w:szCs w:val="18"/>
                <w:lang w:val="es-AR"/>
              </w:rPr>
              <w:t>Cumplimiento de la programación financiera y de desembolsos.</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68D" w:rsidRPr="0072230F" w:rsidRDefault="00F7368D" w:rsidP="00F7368D">
            <w:pPr>
              <w:pStyle w:val="TimesNewRoman10pt"/>
              <w:jc w:val="center"/>
              <w:rPr>
                <w:rFonts w:asciiTheme="minorHAnsi" w:hAnsiTheme="minorHAnsi" w:cs="Times New Roman"/>
                <w:sz w:val="18"/>
                <w:szCs w:val="18"/>
                <w:lang w:val="es-AR"/>
              </w:rPr>
            </w:pPr>
            <w:r w:rsidRPr="0072230F">
              <w:rPr>
                <w:rFonts w:asciiTheme="minorHAnsi" w:hAnsiTheme="minorHAnsi" w:cs="Times New Roman"/>
                <w:sz w:val="18"/>
                <w:szCs w:val="18"/>
                <w:lang w:val="es-AR"/>
              </w:rPr>
              <w:t>Periódica</w:t>
            </w:r>
          </w:p>
        </w:tc>
      </w:tr>
      <w:tr w:rsidR="00F7368D" w:rsidRPr="004C02D5" w:rsidTr="00F7368D">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68D" w:rsidRPr="0072230F" w:rsidRDefault="00F7368D" w:rsidP="006618B0">
            <w:pPr>
              <w:pStyle w:val="TimesNewRoman10pt"/>
              <w:jc w:val="center"/>
              <w:rPr>
                <w:rFonts w:asciiTheme="minorHAnsi" w:hAnsiTheme="minorHAnsi" w:cs="Times New Roman"/>
                <w:sz w:val="18"/>
                <w:szCs w:val="18"/>
                <w:lang w:val="es-AR"/>
              </w:rPr>
            </w:pPr>
            <w:r w:rsidRPr="0072230F">
              <w:rPr>
                <w:rFonts w:asciiTheme="minorHAnsi" w:hAnsiTheme="minorHAnsi" w:cs="Times New Roman"/>
                <w:sz w:val="18"/>
                <w:szCs w:val="18"/>
                <w:lang w:val="es-AR"/>
              </w:rPr>
              <w:t xml:space="preserve">Informe de Ejecución </w:t>
            </w:r>
            <w:r w:rsidR="00A26277">
              <w:rPr>
                <w:rFonts w:asciiTheme="minorHAnsi" w:hAnsiTheme="minorHAnsi" w:cs="Times New Roman"/>
                <w:sz w:val="18"/>
                <w:szCs w:val="18"/>
                <w:lang w:val="es-AR"/>
              </w:rPr>
              <w:t>Semestral</w:t>
            </w:r>
          </w:p>
        </w:tc>
        <w:tc>
          <w:tcPr>
            <w:tcW w:w="59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68D" w:rsidRPr="0072230F" w:rsidRDefault="00F7368D" w:rsidP="00A26277">
            <w:pPr>
              <w:pStyle w:val="Paragraph"/>
              <w:numPr>
                <w:ilvl w:val="0"/>
                <w:numId w:val="0"/>
              </w:numPr>
              <w:spacing w:before="0" w:after="0"/>
              <w:jc w:val="both"/>
              <w:rPr>
                <w:rFonts w:asciiTheme="minorHAnsi" w:hAnsiTheme="minorHAnsi" w:cs="Times New Roman"/>
                <w:sz w:val="18"/>
                <w:szCs w:val="18"/>
                <w:lang w:val="es-AR"/>
              </w:rPr>
            </w:pPr>
            <w:r w:rsidRPr="0072230F">
              <w:rPr>
                <w:rFonts w:asciiTheme="minorHAnsi" w:hAnsiTheme="minorHAnsi" w:cs="Times New Roman"/>
                <w:sz w:val="18"/>
                <w:szCs w:val="18"/>
                <w:lang w:val="es-AR"/>
              </w:rPr>
              <w:t xml:space="preserve">La UEC lo elaborará a partir de los datos provistos por sus sistemas de gestión, monitoreo y evaluación y según el esquema presentado en el Taller de Inicio del Programa. Considerará los avances logrados respecto de lo previsto en el PEP, en el POA, en el PA y en el avance de las metas de productos y resultados de la matriz de marco lógico, así como los obstáculos encontrados y acciones correctivas instrumentadas. Incluirá también las consideraciones derivadas de la reunión técnica anual. </w:t>
            </w:r>
            <w:r w:rsidR="00A26277">
              <w:rPr>
                <w:rFonts w:asciiTheme="minorHAnsi" w:hAnsiTheme="minorHAnsi" w:cs="Times New Roman"/>
                <w:sz w:val="18"/>
                <w:szCs w:val="18"/>
                <w:lang w:val="es-AR"/>
              </w:rPr>
              <w:t>Los</w:t>
            </w:r>
            <w:r w:rsidR="00CD1970">
              <w:rPr>
                <w:rFonts w:asciiTheme="minorHAnsi" w:hAnsiTheme="minorHAnsi" w:cs="Times New Roman"/>
                <w:sz w:val="18"/>
                <w:szCs w:val="18"/>
                <w:lang w:val="es-AR"/>
              </w:rPr>
              <w:t xml:space="preserve"> </w:t>
            </w:r>
            <w:r w:rsidRPr="0072230F">
              <w:rPr>
                <w:rFonts w:asciiTheme="minorHAnsi" w:hAnsiTheme="minorHAnsi" w:cs="Times New Roman"/>
                <w:sz w:val="18"/>
                <w:szCs w:val="18"/>
                <w:lang w:val="es-AR"/>
              </w:rPr>
              <w:t>período</w:t>
            </w:r>
            <w:r w:rsidR="00A26277">
              <w:rPr>
                <w:rFonts w:asciiTheme="minorHAnsi" w:hAnsiTheme="minorHAnsi" w:cs="Times New Roman"/>
                <w:sz w:val="18"/>
                <w:szCs w:val="18"/>
                <w:lang w:val="es-AR"/>
              </w:rPr>
              <w:t>s</w:t>
            </w:r>
            <w:r w:rsidRPr="0072230F">
              <w:rPr>
                <w:rFonts w:asciiTheme="minorHAnsi" w:hAnsiTheme="minorHAnsi" w:cs="Times New Roman"/>
                <w:sz w:val="18"/>
                <w:szCs w:val="18"/>
                <w:lang w:val="es-AR"/>
              </w:rPr>
              <w:t xml:space="preserve"> considerado</w:t>
            </w:r>
            <w:r w:rsidR="00A26277">
              <w:rPr>
                <w:rFonts w:asciiTheme="minorHAnsi" w:hAnsiTheme="minorHAnsi" w:cs="Times New Roman"/>
                <w:sz w:val="18"/>
                <w:szCs w:val="18"/>
                <w:lang w:val="es-AR"/>
              </w:rPr>
              <w:t>s</w:t>
            </w:r>
            <w:r w:rsidRPr="0072230F">
              <w:rPr>
                <w:rFonts w:asciiTheme="minorHAnsi" w:hAnsiTheme="minorHAnsi" w:cs="Times New Roman"/>
                <w:sz w:val="18"/>
                <w:szCs w:val="18"/>
                <w:lang w:val="es-AR"/>
              </w:rPr>
              <w:t xml:space="preserve"> será</w:t>
            </w:r>
            <w:r w:rsidR="00A26277">
              <w:rPr>
                <w:rFonts w:asciiTheme="minorHAnsi" w:hAnsiTheme="minorHAnsi" w:cs="Times New Roman"/>
                <w:sz w:val="18"/>
                <w:szCs w:val="18"/>
                <w:lang w:val="es-AR"/>
              </w:rPr>
              <w:t>n: 1º semestre del 01/01 al 30/06 y, 2º semestre del 01/07 al 31/12</w:t>
            </w:r>
            <w:r w:rsidRPr="0072230F">
              <w:rPr>
                <w:rFonts w:asciiTheme="minorHAnsi" w:hAnsiTheme="minorHAnsi" w:cs="Times New Roman"/>
                <w:sz w:val="18"/>
                <w:szCs w:val="18"/>
                <w:lang w:val="es-AR"/>
              </w:rPr>
              <w:t xml:space="preserve">. </w:t>
            </w:r>
          </w:p>
        </w:tc>
        <w:tc>
          <w:tcPr>
            <w:tcW w:w="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68D" w:rsidRPr="00A26277" w:rsidRDefault="00F7368D" w:rsidP="00A26277">
            <w:pPr>
              <w:pStyle w:val="TimesNewRoman10pt"/>
              <w:jc w:val="center"/>
              <w:rPr>
                <w:rFonts w:asciiTheme="minorHAnsi" w:hAnsiTheme="minorHAnsi" w:cs="Times New Roman"/>
                <w:sz w:val="18"/>
                <w:szCs w:val="18"/>
                <w:lang w:val="es-AR"/>
              </w:rPr>
            </w:pPr>
            <w:r w:rsidRPr="00A26277">
              <w:rPr>
                <w:rFonts w:asciiTheme="minorHAnsi" w:hAnsiTheme="minorHAnsi" w:cs="Times New Roman"/>
                <w:sz w:val="18"/>
                <w:szCs w:val="18"/>
                <w:lang w:val="es-AR"/>
              </w:rPr>
              <w:t>La UEC</w:t>
            </w:r>
            <w:r w:rsidR="00A26277" w:rsidRPr="00A26277">
              <w:rPr>
                <w:rFonts w:asciiTheme="minorHAnsi" w:hAnsiTheme="minorHAnsi" w:cs="Times New Roman"/>
                <w:sz w:val="18"/>
                <w:szCs w:val="18"/>
                <w:lang w:val="es-AR"/>
              </w:rPr>
              <w:t xml:space="preserve"> los</w:t>
            </w:r>
            <w:r w:rsidRPr="00A26277">
              <w:rPr>
                <w:rFonts w:asciiTheme="minorHAnsi" w:hAnsiTheme="minorHAnsi" w:cs="Times New Roman"/>
                <w:sz w:val="18"/>
                <w:szCs w:val="18"/>
                <w:lang w:val="es-AR"/>
              </w:rPr>
              <w:t xml:space="preserve"> presentará</w:t>
            </w:r>
            <w:r w:rsidR="00AC513C" w:rsidRPr="00AC513C">
              <w:rPr>
                <w:rFonts w:asciiTheme="minorHAnsi" w:hAnsiTheme="minorHAnsi" w:cs="Times New Roman"/>
                <w:sz w:val="18"/>
                <w:szCs w:val="18"/>
                <w:lang w:val="es-AR"/>
              </w:rPr>
              <w:t xml:space="preserve"> al Banco, a más tardar 60 días corridos del cierre del semestre.</w:t>
            </w:r>
          </w:p>
        </w:tc>
      </w:tr>
    </w:tbl>
    <w:p w:rsidR="00F7368D" w:rsidRDefault="00F7368D" w:rsidP="00F7368D">
      <w:pPr>
        <w:rPr>
          <w:rFonts w:asciiTheme="minorHAnsi" w:hAnsiTheme="minorHAnsi" w:cs="Times New Roman"/>
          <w:lang w:val="es-AR"/>
        </w:rPr>
      </w:pPr>
    </w:p>
    <w:p w:rsidR="00A015F6" w:rsidRPr="004C02D5" w:rsidRDefault="00A015F6" w:rsidP="00F7368D">
      <w:pPr>
        <w:rPr>
          <w:rFonts w:asciiTheme="minorHAnsi" w:hAnsiTheme="minorHAnsi" w:cs="Times New Roman"/>
          <w:lang w:val="es-AR"/>
        </w:rPr>
      </w:pPr>
    </w:p>
    <w:p w:rsidR="00F7368D" w:rsidRPr="004C02D5" w:rsidRDefault="00F7368D" w:rsidP="007A1C00">
      <w:pPr>
        <w:pStyle w:val="Ttulo2"/>
        <w:numPr>
          <w:ilvl w:val="0"/>
          <w:numId w:val="21"/>
        </w:numPr>
        <w:spacing w:before="120" w:line="288" w:lineRule="auto"/>
        <w:ind w:left="426"/>
        <w:rPr>
          <w:rFonts w:asciiTheme="minorHAnsi" w:hAnsiTheme="minorHAnsi" w:cs="Times New Roman"/>
          <w:b/>
          <w:sz w:val="24"/>
          <w:lang w:val="es-AR"/>
        </w:rPr>
      </w:pPr>
      <w:bookmarkStart w:id="208" w:name="_Toc277842738"/>
      <w:bookmarkStart w:id="209" w:name="_Toc275251404"/>
      <w:bookmarkStart w:id="210" w:name="_Toc202247769"/>
      <w:bookmarkStart w:id="211" w:name="_Toc134589637"/>
      <w:bookmarkStart w:id="212" w:name="_Toc110493068"/>
      <w:bookmarkStart w:id="213" w:name="_Toc108506441"/>
      <w:bookmarkStart w:id="214" w:name="_Toc106996777"/>
      <w:bookmarkStart w:id="215" w:name="_Toc456709011"/>
      <w:bookmarkStart w:id="216" w:name="_Toc47600819"/>
      <w:r w:rsidRPr="004C02D5">
        <w:rPr>
          <w:rFonts w:asciiTheme="minorHAnsi" w:hAnsiTheme="minorHAnsi" w:cs="Times New Roman"/>
          <w:b/>
          <w:sz w:val="24"/>
          <w:lang w:val="es-AR"/>
        </w:rPr>
        <w:t>Instrumentos de Evaluación</w:t>
      </w:r>
      <w:bookmarkEnd w:id="208"/>
      <w:bookmarkEnd w:id="209"/>
      <w:bookmarkEnd w:id="210"/>
      <w:bookmarkEnd w:id="211"/>
      <w:bookmarkEnd w:id="212"/>
      <w:bookmarkEnd w:id="213"/>
      <w:bookmarkEnd w:id="214"/>
      <w:bookmarkEnd w:id="215"/>
      <w:bookmarkEnd w:id="216"/>
    </w:p>
    <w:p w:rsidR="00F7368D" w:rsidRDefault="00534714" w:rsidP="00F7368D">
      <w:pPr>
        <w:pStyle w:val="Paragraph"/>
        <w:numPr>
          <w:ilvl w:val="0"/>
          <w:numId w:val="0"/>
        </w:numPr>
        <w:spacing w:after="240"/>
        <w:jc w:val="both"/>
        <w:rPr>
          <w:rFonts w:asciiTheme="minorHAnsi" w:hAnsiTheme="minorHAnsi" w:cs="Times New Roman"/>
          <w:lang w:val="es-AR"/>
        </w:rPr>
      </w:pPr>
      <w:bookmarkStart w:id="217" w:name="_Ref181298001"/>
      <w:r w:rsidRPr="007A1C00">
        <w:rPr>
          <w:rFonts w:asciiTheme="minorHAnsi" w:hAnsiTheme="minorHAnsi" w:cs="Times New Roman"/>
          <w:lang w:val="es-AR"/>
        </w:rPr>
        <w:t>El Plan de Monitoreo y Evaluación</w:t>
      </w:r>
      <w:r w:rsidR="00CD1970">
        <w:rPr>
          <w:rFonts w:asciiTheme="minorHAnsi" w:hAnsiTheme="minorHAnsi" w:cs="Times New Roman"/>
          <w:lang w:val="es-AR"/>
        </w:rPr>
        <w:t xml:space="preserve"> </w:t>
      </w:r>
      <w:r w:rsidRPr="007A1C00">
        <w:rPr>
          <w:rFonts w:asciiTheme="minorHAnsi" w:hAnsiTheme="minorHAnsi" w:cs="Times New Roman"/>
          <w:lang w:val="es-AR"/>
        </w:rPr>
        <w:t>evaluará los principales impactos esperados del Programa en torno a los objetivos centrales que se hayan definido en el Documento de Préstamo y a los arreglos de monitoreo y evaluación que se incluyen como Anexo III</w:t>
      </w:r>
      <w:bookmarkEnd w:id="217"/>
      <w:r w:rsidR="005E070B" w:rsidRPr="007A1C00">
        <w:rPr>
          <w:rFonts w:asciiTheme="minorHAnsi" w:hAnsiTheme="minorHAnsi" w:cs="Times New Roman"/>
          <w:lang w:val="es-AR"/>
        </w:rPr>
        <w:t>, y se detallan a continuación:</w:t>
      </w:r>
    </w:p>
    <w:tbl>
      <w:tblPr>
        <w:tblW w:w="8804" w:type="dxa"/>
        <w:tblInd w:w="70" w:type="dxa"/>
        <w:tblLayout w:type="fixed"/>
        <w:tblCellMar>
          <w:left w:w="70" w:type="dxa"/>
          <w:right w:w="70" w:type="dxa"/>
        </w:tblCellMar>
        <w:tblLook w:val="0000"/>
      </w:tblPr>
      <w:tblGrid>
        <w:gridCol w:w="1276"/>
        <w:gridCol w:w="6237"/>
        <w:gridCol w:w="1291"/>
      </w:tblGrid>
      <w:tr w:rsidR="00F7368D" w:rsidRPr="0097166F" w:rsidTr="00C45057">
        <w:trPr>
          <w:trHeight w:val="284"/>
          <w:tblHeader/>
        </w:trPr>
        <w:tc>
          <w:tcPr>
            <w:tcW w:w="1276"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tcPr>
          <w:p w:rsidR="00F7368D" w:rsidRPr="0097166F" w:rsidRDefault="00F7368D" w:rsidP="00F7368D">
            <w:pPr>
              <w:ind w:right="107"/>
              <w:jc w:val="center"/>
              <w:rPr>
                <w:rFonts w:asciiTheme="minorHAnsi" w:hAnsiTheme="minorHAnsi" w:cs="Times New Roman"/>
                <w:b/>
                <w:bCs/>
                <w:smallCaps/>
                <w:sz w:val="20"/>
                <w:szCs w:val="20"/>
                <w:lang w:val="es-AR"/>
              </w:rPr>
            </w:pPr>
            <w:r w:rsidRPr="0097166F">
              <w:rPr>
                <w:rFonts w:asciiTheme="minorHAnsi" w:hAnsiTheme="minorHAnsi" w:cs="Times New Roman"/>
                <w:b/>
                <w:bCs/>
                <w:smallCaps/>
                <w:sz w:val="20"/>
                <w:szCs w:val="20"/>
                <w:lang w:val="es-AR"/>
              </w:rPr>
              <w:t xml:space="preserve">Instrumento </w:t>
            </w:r>
          </w:p>
        </w:tc>
        <w:tc>
          <w:tcPr>
            <w:tcW w:w="6237"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tcPr>
          <w:p w:rsidR="00F7368D" w:rsidRPr="0097166F" w:rsidRDefault="00F7368D" w:rsidP="00F7368D">
            <w:pPr>
              <w:ind w:right="107"/>
              <w:jc w:val="center"/>
              <w:rPr>
                <w:rFonts w:asciiTheme="minorHAnsi" w:hAnsiTheme="minorHAnsi" w:cs="Times New Roman"/>
                <w:b/>
                <w:bCs/>
                <w:smallCaps/>
                <w:sz w:val="20"/>
                <w:szCs w:val="20"/>
                <w:lang w:val="es-AR"/>
              </w:rPr>
            </w:pPr>
            <w:r w:rsidRPr="0097166F">
              <w:rPr>
                <w:rFonts w:asciiTheme="minorHAnsi" w:hAnsiTheme="minorHAnsi" w:cs="Times New Roman"/>
                <w:b/>
                <w:bCs/>
                <w:smallCaps/>
                <w:sz w:val="20"/>
                <w:szCs w:val="20"/>
                <w:lang w:val="es-AR"/>
              </w:rPr>
              <w:t>Objetivo</w:t>
            </w:r>
          </w:p>
        </w:tc>
        <w:tc>
          <w:tcPr>
            <w:tcW w:w="1291"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tcPr>
          <w:p w:rsidR="00F7368D" w:rsidRPr="0097166F" w:rsidRDefault="00F7368D" w:rsidP="00F7368D">
            <w:pPr>
              <w:ind w:right="107"/>
              <w:jc w:val="center"/>
              <w:rPr>
                <w:rFonts w:asciiTheme="minorHAnsi" w:hAnsiTheme="minorHAnsi" w:cs="Times New Roman"/>
                <w:sz w:val="20"/>
                <w:szCs w:val="20"/>
                <w:lang w:val="es-AR"/>
              </w:rPr>
            </w:pPr>
            <w:r w:rsidRPr="0097166F">
              <w:rPr>
                <w:rFonts w:asciiTheme="minorHAnsi" w:hAnsiTheme="minorHAnsi" w:cs="Times New Roman"/>
                <w:b/>
                <w:bCs/>
                <w:smallCaps/>
                <w:sz w:val="20"/>
                <w:szCs w:val="20"/>
                <w:lang w:val="es-AR"/>
              </w:rPr>
              <w:t>Plazo</w:t>
            </w:r>
          </w:p>
        </w:tc>
      </w:tr>
      <w:tr w:rsidR="001F7D7A" w:rsidRPr="0097166F" w:rsidTr="00F82BCE">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D7A" w:rsidRPr="00795D5F" w:rsidRDefault="001F7D7A" w:rsidP="001F7D7A">
            <w:pPr>
              <w:pStyle w:val="TimesNewRoman10pt"/>
              <w:jc w:val="center"/>
              <w:rPr>
                <w:rFonts w:asciiTheme="minorHAnsi" w:hAnsiTheme="minorHAnsi" w:cs="Times New Roman"/>
                <w:sz w:val="18"/>
                <w:szCs w:val="18"/>
                <w:lang w:val="es-AR"/>
              </w:rPr>
            </w:pPr>
            <w:r w:rsidRPr="00795D5F">
              <w:rPr>
                <w:rFonts w:asciiTheme="minorHAnsi" w:hAnsiTheme="minorHAnsi" w:cstheme="minorHAnsi"/>
                <w:sz w:val="18"/>
                <w:szCs w:val="18"/>
                <w:lang w:val="es-AR"/>
              </w:rPr>
              <w:t>Evaluación de Impacto</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D7A" w:rsidRPr="00795D5F" w:rsidRDefault="001F7D7A" w:rsidP="001F7D7A">
            <w:pPr>
              <w:suppressAutoHyphens w:val="0"/>
              <w:autoSpaceDE w:val="0"/>
              <w:autoSpaceDN w:val="0"/>
              <w:adjustRightInd w:val="0"/>
              <w:jc w:val="both"/>
              <w:rPr>
                <w:rFonts w:asciiTheme="minorHAnsi" w:hAnsiTheme="minorHAnsi" w:cstheme="minorHAnsi"/>
                <w:kern w:val="0"/>
                <w:sz w:val="18"/>
                <w:szCs w:val="18"/>
                <w:lang w:val="es-UY" w:eastAsia="es-ES"/>
              </w:rPr>
            </w:pPr>
            <w:r w:rsidRPr="00795D5F">
              <w:rPr>
                <w:rFonts w:asciiTheme="minorHAnsi" w:hAnsiTheme="minorHAnsi" w:cstheme="minorHAnsi"/>
                <w:sz w:val="18"/>
                <w:szCs w:val="18"/>
                <w:lang w:val="es-AR"/>
              </w:rPr>
              <w:t>E</w:t>
            </w:r>
            <w:r w:rsidRPr="00795D5F">
              <w:rPr>
                <w:rFonts w:asciiTheme="minorHAnsi" w:hAnsiTheme="minorHAnsi" w:cstheme="minorHAnsi"/>
                <w:sz w:val="18"/>
                <w:szCs w:val="18"/>
                <w:lang w:val="es-UY"/>
              </w:rPr>
              <w:t>valuación del impacto de la construcción de nuevos jardines en la matrícula de educación inicial (3-5 años) y del fortalecimiento de la gestión escolar en la mejora de los procesos de enseñanza y aprendizaje en los jardines.</w:t>
            </w:r>
          </w:p>
          <w:p w:rsidR="001F7D7A" w:rsidRPr="00795D5F" w:rsidRDefault="001F7D7A" w:rsidP="001F7D7A">
            <w:pPr>
              <w:pStyle w:val="Textotablanumerado"/>
              <w:tabs>
                <w:tab w:val="clear" w:pos="1008"/>
              </w:tabs>
              <w:ind w:left="0" w:firstLine="0"/>
              <w:jc w:val="both"/>
              <w:rPr>
                <w:rFonts w:asciiTheme="minorHAnsi" w:hAnsiTheme="minorHAnsi" w:cs="Times New Roman"/>
                <w:sz w:val="18"/>
                <w:szCs w:val="18"/>
                <w:lang w:val="es-AR"/>
              </w:rPr>
            </w:pPr>
            <w:r w:rsidRPr="00795D5F">
              <w:rPr>
                <w:rFonts w:asciiTheme="minorHAnsi" w:hAnsiTheme="minorHAnsi" w:cstheme="minorHAnsi"/>
                <w:kern w:val="0"/>
                <w:sz w:val="18"/>
                <w:szCs w:val="18"/>
                <w:lang w:val="es-UY" w:eastAsia="es-ES"/>
              </w:rPr>
              <w:t>El Ejecutor aportará la información y los estudios necesarios para elaborar el Informe de Terminación de Proyecto, en los términos requeridos por el Banco.</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D7A" w:rsidRPr="00795D5F" w:rsidRDefault="001F7D7A" w:rsidP="001F7D7A">
            <w:pPr>
              <w:jc w:val="center"/>
              <w:rPr>
                <w:rFonts w:asciiTheme="minorHAnsi" w:hAnsiTheme="minorHAnsi" w:cs="Times New Roman"/>
                <w:sz w:val="18"/>
                <w:szCs w:val="18"/>
                <w:lang w:val="es-AR"/>
              </w:rPr>
            </w:pPr>
            <w:r w:rsidRPr="00795D5F">
              <w:rPr>
                <w:rFonts w:asciiTheme="minorHAnsi" w:hAnsiTheme="minorHAnsi" w:cstheme="minorHAnsi"/>
                <w:sz w:val="18"/>
                <w:szCs w:val="18"/>
                <w:lang w:val="es-AR"/>
              </w:rPr>
              <w:t>Fecha a acordar</w:t>
            </w:r>
          </w:p>
        </w:tc>
      </w:tr>
      <w:tr w:rsidR="00F82BCE" w:rsidRPr="0097166F" w:rsidTr="00F82BCE">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BCE" w:rsidRPr="00795D5F" w:rsidRDefault="00F82BCE" w:rsidP="009554B5">
            <w:pPr>
              <w:pStyle w:val="TimesNewRoman10pt"/>
              <w:jc w:val="center"/>
              <w:rPr>
                <w:rFonts w:asciiTheme="minorHAnsi" w:hAnsiTheme="minorHAnsi" w:cs="Times New Roman"/>
                <w:sz w:val="18"/>
                <w:szCs w:val="18"/>
                <w:lang w:val="es-AR"/>
              </w:rPr>
            </w:pPr>
            <w:r w:rsidRPr="00795D5F">
              <w:rPr>
                <w:rFonts w:asciiTheme="minorHAnsi" w:hAnsiTheme="minorHAnsi" w:cs="Times New Roman"/>
                <w:sz w:val="18"/>
                <w:szCs w:val="18"/>
                <w:lang w:val="es-AR"/>
              </w:rPr>
              <w:t>Evaluación de Calidad</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BCE" w:rsidRPr="00795D5F" w:rsidRDefault="00F82BCE" w:rsidP="00F82BCE">
            <w:pPr>
              <w:pStyle w:val="Textotablanumerado"/>
              <w:tabs>
                <w:tab w:val="clear" w:pos="1008"/>
              </w:tabs>
              <w:ind w:left="0" w:firstLine="0"/>
              <w:jc w:val="both"/>
              <w:rPr>
                <w:rFonts w:asciiTheme="minorHAnsi" w:hAnsiTheme="minorHAnsi" w:cs="Times New Roman"/>
                <w:sz w:val="18"/>
                <w:szCs w:val="18"/>
                <w:lang w:val="es-AR"/>
              </w:rPr>
            </w:pPr>
            <w:r w:rsidRPr="00795D5F">
              <w:rPr>
                <w:rFonts w:asciiTheme="minorHAnsi" w:hAnsiTheme="minorHAnsi" w:cs="Times New Roman"/>
                <w:sz w:val="18"/>
                <w:szCs w:val="18"/>
                <w:lang w:val="es-AR"/>
              </w:rPr>
              <w:t>Su objetivo es la implementación de una evaluación de la calidad de los ambientes de aprendizaje en los jardines de la PBA.</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BCE" w:rsidRPr="00795D5F" w:rsidRDefault="00F82BCE" w:rsidP="00F82BCE">
            <w:pPr>
              <w:jc w:val="center"/>
            </w:pPr>
            <w:r w:rsidRPr="00795D5F">
              <w:rPr>
                <w:rFonts w:asciiTheme="minorHAnsi" w:hAnsiTheme="minorHAnsi" w:cs="Times New Roman"/>
                <w:sz w:val="18"/>
                <w:szCs w:val="18"/>
                <w:lang w:val="es-AR"/>
              </w:rPr>
              <w:t>Fecha a acordar</w:t>
            </w:r>
          </w:p>
        </w:tc>
      </w:tr>
      <w:tr w:rsidR="001F7D7A" w:rsidRPr="0097166F" w:rsidTr="00F82BCE">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D7A" w:rsidRPr="00795D5F" w:rsidRDefault="00FE26B5" w:rsidP="001F7D7A">
            <w:pPr>
              <w:pStyle w:val="TimesNewRoman10pt"/>
              <w:jc w:val="center"/>
              <w:rPr>
                <w:rFonts w:asciiTheme="minorHAnsi" w:hAnsiTheme="minorHAnsi" w:cs="Times New Roman"/>
                <w:sz w:val="18"/>
                <w:szCs w:val="18"/>
                <w:lang w:val="es-AR"/>
              </w:rPr>
            </w:pPr>
            <w:r w:rsidRPr="00795D5F">
              <w:rPr>
                <w:rFonts w:asciiTheme="minorHAnsi" w:hAnsiTheme="minorHAnsi" w:cs="Times New Roman"/>
                <w:sz w:val="18"/>
                <w:szCs w:val="18"/>
                <w:lang w:val="es-AR"/>
              </w:rPr>
              <w:t>Evaluación de Procesos</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D7A" w:rsidRPr="00795D5F" w:rsidRDefault="00FE26B5" w:rsidP="001F7D7A">
            <w:pPr>
              <w:pStyle w:val="Textotablanumerado"/>
              <w:tabs>
                <w:tab w:val="clear" w:pos="1008"/>
              </w:tabs>
              <w:ind w:left="0" w:firstLine="0"/>
              <w:jc w:val="both"/>
              <w:rPr>
                <w:rFonts w:asciiTheme="minorHAnsi" w:hAnsiTheme="minorHAnsi" w:cs="Times New Roman"/>
                <w:sz w:val="18"/>
                <w:szCs w:val="18"/>
                <w:lang w:val="es-AR"/>
              </w:rPr>
            </w:pPr>
            <w:r w:rsidRPr="00795D5F">
              <w:rPr>
                <w:rFonts w:asciiTheme="minorHAnsi" w:hAnsiTheme="minorHAnsi" w:cs="Times New Roman"/>
                <w:sz w:val="18"/>
                <w:szCs w:val="18"/>
                <w:lang w:val="es-AR"/>
              </w:rPr>
              <w:t>Evaluación de procesos de la expansión de cobertura.</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7D7A" w:rsidRPr="00795D5F" w:rsidRDefault="00FE26B5" w:rsidP="001F7D7A">
            <w:pPr>
              <w:jc w:val="center"/>
              <w:rPr>
                <w:rFonts w:asciiTheme="minorHAnsi" w:hAnsiTheme="minorHAnsi" w:cs="Times New Roman"/>
                <w:sz w:val="18"/>
                <w:szCs w:val="18"/>
                <w:lang w:val="es-AR"/>
              </w:rPr>
            </w:pPr>
            <w:r w:rsidRPr="00795D5F">
              <w:rPr>
                <w:rFonts w:asciiTheme="minorHAnsi" w:hAnsiTheme="minorHAnsi" w:cs="Times New Roman"/>
                <w:sz w:val="18"/>
                <w:szCs w:val="18"/>
                <w:lang w:val="es-AR"/>
              </w:rPr>
              <w:t>Fecha a acordar</w:t>
            </w:r>
          </w:p>
        </w:tc>
      </w:tr>
      <w:tr w:rsidR="00F82BCE" w:rsidRPr="0097166F" w:rsidTr="00F82BCE">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BCE" w:rsidRPr="0097166F" w:rsidRDefault="00F82BCE" w:rsidP="00F82BCE">
            <w:pPr>
              <w:pStyle w:val="TimesNewRoman10pt"/>
              <w:jc w:val="center"/>
              <w:rPr>
                <w:rFonts w:asciiTheme="minorHAnsi" w:hAnsiTheme="minorHAnsi" w:cs="Times New Roman"/>
                <w:sz w:val="18"/>
                <w:szCs w:val="18"/>
                <w:lang w:val="es-AR"/>
              </w:rPr>
            </w:pPr>
            <w:r w:rsidRPr="0097166F">
              <w:rPr>
                <w:rFonts w:asciiTheme="minorHAnsi" w:hAnsiTheme="minorHAnsi" w:cs="Times New Roman"/>
                <w:sz w:val="18"/>
                <w:szCs w:val="18"/>
                <w:lang w:val="es-AR"/>
              </w:rPr>
              <w:t>Evaluación de</w:t>
            </w:r>
            <w:r>
              <w:rPr>
                <w:rFonts w:asciiTheme="minorHAnsi" w:hAnsiTheme="minorHAnsi" w:cs="Times New Roman"/>
                <w:sz w:val="18"/>
                <w:szCs w:val="18"/>
                <w:lang w:val="es-AR"/>
              </w:rPr>
              <w:t>l Programa</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BCE" w:rsidRPr="0097166F" w:rsidRDefault="00F82BCE" w:rsidP="00F82BCE">
            <w:pPr>
              <w:pStyle w:val="Textotablanumerado"/>
              <w:tabs>
                <w:tab w:val="clear" w:pos="1008"/>
              </w:tabs>
              <w:ind w:left="0" w:firstLine="0"/>
              <w:jc w:val="both"/>
              <w:rPr>
                <w:rFonts w:asciiTheme="minorHAnsi" w:hAnsiTheme="minorHAnsi" w:cs="Times New Roman"/>
                <w:sz w:val="18"/>
                <w:szCs w:val="18"/>
                <w:lang w:val="es-AR"/>
              </w:rPr>
            </w:pPr>
            <w:r w:rsidRPr="009554B5">
              <w:rPr>
                <w:rFonts w:asciiTheme="minorHAnsi" w:hAnsiTheme="minorHAnsi" w:cs="Times New Roman"/>
                <w:sz w:val="18"/>
                <w:szCs w:val="18"/>
                <w:lang w:val="es-AR"/>
              </w:rPr>
              <w:t xml:space="preserve">Su objetivo es la evaluación del proceso de implementación y funcionamiento del </w:t>
            </w:r>
            <w:r w:rsidR="00EC7D4E">
              <w:rPr>
                <w:rFonts w:asciiTheme="minorHAnsi" w:hAnsiTheme="minorHAnsi" w:cs="Times New Roman"/>
                <w:sz w:val="18"/>
                <w:szCs w:val="18"/>
                <w:lang w:val="es-AR"/>
              </w:rPr>
              <w:t>Programa</w:t>
            </w:r>
            <w:r>
              <w:rPr>
                <w:rFonts w:asciiTheme="minorHAnsi" w:hAnsiTheme="minorHAnsi" w:cs="Times New Roman"/>
                <w:sz w:val="18"/>
                <w:szCs w:val="18"/>
                <w:lang w:val="es-AR"/>
              </w:rPr>
              <w:t>.</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2BCE" w:rsidRDefault="00F82BCE" w:rsidP="00F82BCE">
            <w:pPr>
              <w:jc w:val="center"/>
            </w:pPr>
            <w:r w:rsidRPr="00AC701D">
              <w:rPr>
                <w:rFonts w:asciiTheme="minorHAnsi" w:hAnsiTheme="minorHAnsi" w:cs="Times New Roman"/>
                <w:sz w:val="18"/>
                <w:szCs w:val="18"/>
                <w:lang w:val="es-AR"/>
              </w:rPr>
              <w:t>Fecha a acordar</w:t>
            </w:r>
          </w:p>
        </w:tc>
      </w:tr>
      <w:tr w:rsidR="00F7368D" w:rsidRPr="0097166F" w:rsidTr="00C45057">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68D" w:rsidRPr="0097166F" w:rsidRDefault="00F7368D" w:rsidP="00F7368D">
            <w:pPr>
              <w:pStyle w:val="TimesNewRoman10pt"/>
              <w:jc w:val="center"/>
              <w:rPr>
                <w:rFonts w:asciiTheme="minorHAnsi" w:hAnsiTheme="minorHAnsi" w:cs="Times New Roman"/>
                <w:sz w:val="18"/>
                <w:szCs w:val="18"/>
                <w:lang w:val="es-AR"/>
              </w:rPr>
            </w:pPr>
            <w:r w:rsidRPr="0097166F">
              <w:rPr>
                <w:rFonts w:asciiTheme="minorHAnsi" w:hAnsiTheme="minorHAnsi" w:cs="Times New Roman"/>
                <w:sz w:val="18"/>
                <w:szCs w:val="18"/>
                <w:lang w:val="es-AR"/>
              </w:rPr>
              <w:t>Taller de Cierre</w:t>
            </w:r>
          </w:p>
        </w:tc>
        <w:tc>
          <w:tcPr>
            <w:tcW w:w="62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68D" w:rsidRPr="0097166F" w:rsidRDefault="00F7368D" w:rsidP="00F82BCE">
            <w:pPr>
              <w:pStyle w:val="Paragraph"/>
              <w:numPr>
                <w:ilvl w:val="0"/>
                <w:numId w:val="0"/>
              </w:numPr>
              <w:spacing w:before="0" w:after="0"/>
              <w:jc w:val="both"/>
              <w:rPr>
                <w:rFonts w:asciiTheme="minorHAnsi" w:hAnsiTheme="minorHAnsi" w:cs="Times New Roman"/>
                <w:sz w:val="18"/>
                <w:szCs w:val="18"/>
                <w:lang w:val="es-AR"/>
              </w:rPr>
            </w:pPr>
            <w:r w:rsidRPr="0097166F">
              <w:rPr>
                <w:rFonts w:asciiTheme="minorHAnsi" w:hAnsiTheme="minorHAnsi" w:cs="Times New Roman"/>
                <w:sz w:val="18"/>
                <w:szCs w:val="18"/>
                <w:lang w:val="es-AR"/>
              </w:rPr>
              <w:t xml:space="preserve">Se tratarán todos los temas alcanzados por la evaluación final y sus conclusiones serán incorporadas en los documentos de la evaluación. Participará el Ejecutor, </w:t>
            </w:r>
            <w:r w:rsidR="00F82BCE">
              <w:rPr>
                <w:rFonts w:asciiTheme="minorHAnsi" w:hAnsiTheme="minorHAnsi" w:cs="Times New Roman"/>
                <w:sz w:val="18"/>
                <w:szCs w:val="18"/>
                <w:lang w:val="es-AR"/>
              </w:rPr>
              <w:t xml:space="preserve">el Ministerio de Desarrollo Social, </w:t>
            </w:r>
            <w:r w:rsidRPr="0097166F">
              <w:rPr>
                <w:rFonts w:asciiTheme="minorHAnsi" w:hAnsiTheme="minorHAnsi" w:cs="Times New Roman"/>
                <w:sz w:val="18"/>
                <w:szCs w:val="18"/>
                <w:lang w:val="es-AR"/>
              </w:rPr>
              <w:t xml:space="preserve">el </w:t>
            </w:r>
            <w:r w:rsidRPr="002C3D28">
              <w:rPr>
                <w:rFonts w:asciiTheme="minorHAnsi" w:hAnsiTheme="minorHAnsi" w:cs="Times New Roman"/>
                <w:sz w:val="18"/>
                <w:szCs w:val="18"/>
                <w:lang w:val="es-AR"/>
              </w:rPr>
              <w:t xml:space="preserve">Ministerio de </w:t>
            </w:r>
            <w:r w:rsidR="000103A6">
              <w:rPr>
                <w:rFonts w:asciiTheme="minorHAnsi" w:hAnsiTheme="minorHAnsi" w:cs="Times New Roman"/>
                <w:sz w:val="18"/>
                <w:szCs w:val="18"/>
                <w:lang w:val="es-AR"/>
              </w:rPr>
              <w:t>Hacienda</w:t>
            </w:r>
            <w:r w:rsidRPr="0097166F">
              <w:rPr>
                <w:rFonts w:asciiTheme="minorHAnsi" w:hAnsiTheme="minorHAnsi" w:cs="Times New Roman"/>
                <w:sz w:val="18"/>
                <w:szCs w:val="18"/>
                <w:lang w:val="es-AR"/>
              </w:rPr>
              <w:t>, la Jefatura de Gabinete de Ministros y el BID.</w:t>
            </w: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368D" w:rsidRPr="0097166F" w:rsidRDefault="00F7368D" w:rsidP="00F7368D">
            <w:pPr>
              <w:pStyle w:val="TimesNewRoman10pt"/>
              <w:jc w:val="center"/>
              <w:rPr>
                <w:rFonts w:asciiTheme="minorHAnsi" w:hAnsiTheme="minorHAnsi" w:cs="Times New Roman"/>
                <w:sz w:val="18"/>
                <w:szCs w:val="18"/>
                <w:lang w:val="es-AR"/>
              </w:rPr>
            </w:pPr>
            <w:r w:rsidRPr="0097166F">
              <w:rPr>
                <w:rFonts w:asciiTheme="minorHAnsi" w:hAnsiTheme="minorHAnsi" w:cs="Times New Roman"/>
                <w:sz w:val="18"/>
                <w:szCs w:val="18"/>
                <w:lang w:val="es-AR"/>
              </w:rPr>
              <w:t>Una vez cumplido el plazo final de desembolso</w:t>
            </w:r>
          </w:p>
        </w:tc>
      </w:tr>
    </w:tbl>
    <w:p w:rsidR="00F7368D" w:rsidRPr="004C02D5" w:rsidRDefault="00F7368D" w:rsidP="00F7368D">
      <w:pPr>
        <w:rPr>
          <w:rFonts w:asciiTheme="minorHAnsi" w:hAnsiTheme="minorHAnsi" w:cs="Times New Roman"/>
          <w:lang w:val="es-AR"/>
        </w:rPr>
      </w:pPr>
      <w:bookmarkStart w:id="218" w:name="_Toc202247770"/>
      <w:bookmarkStart w:id="219" w:name="_Toc275251405"/>
      <w:bookmarkStart w:id="220" w:name="_Toc277842739"/>
    </w:p>
    <w:p w:rsidR="00F7368D" w:rsidRPr="004C02D5" w:rsidRDefault="00F7368D" w:rsidP="00F7368D">
      <w:pPr>
        <w:suppressAutoHyphens w:val="0"/>
        <w:rPr>
          <w:rFonts w:asciiTheme="minorHAnsi" w:hAnsiTheme="minorHAnsi" w:cs="Times New Roman"/>
          <w:b/>
          <w:bCs/>
          <w:color w:val="548DD4"/>
          <w:sz w:val="32"/>
          <w:szCs w:val="24"/>
          <w:lang w:val="es-AR"/>
        </w:rPr>
      </w:pPr>
      <w:bookmarkStart w:id="221" w:name="_Toc456709012"/>
      <w:r w:rsidRPr="004C02D5">
        <w:rPr>
          <w:rFonts w:asciiTheme="minorHAnsi" w:hAnsiTheme="minorHAnsi" w:cs="Times New Roman"/>
          <w:lang w:val="es-AR"/>
        </w:rPr>
        <w:br w:type="page"/>
      </w:r>
    </w:p>
    <w:p w:rsidR="00F7368D" w:rsidRPr="00C173C1" w:rsidRDefault="00F7368D" w:rsidP="009A154C">
      <w:pPr>
        <w:pStyle w:val="Ttulo1"/>
        <w:numPr>
          <w:ilvl w:val="0"/>
          <w:numId w:val="27"/>
        </w:numPr>
        <w:spacing w:before="120" w:line="288" w:lineRule="auto"/>
        <w:rPr>
          <w:rFonts w:asciiTheme="minorHAnsi" w:hAnsiTheme="minorHAnsi" w:cs="Times New Roman"/>
          <w:color w:val="31849B" w:themeColor="accent5" w:themeShade="BF"/>
          <w:sz w:val="36"/>
          <w:szCs w:val="36"/>
          <w:lang w:val="es-AR"/>
        </w:rPr>
      </w:pPr>
      <w:bookmarkStart w:id="222" w:name="_Toc47600820"/>
      <w:r w:rsidRPr="003B562D">
        <w:rPr>
          <w:rFonts w:asciiTheme="minorHAnsi" w:hAnsiTheme="minorHAnsi"/>
          <w:color w:val="31849B" w:themeColor="accent5" w:themeShade="BF"/>
          <w:sz w:val="36"/>
          <w:lang w:val="es-AR"/>
        </w:rPr>
        <w:lastRenderedPageBreak/>
        <w:t>A</w:t>
      </w:r>
      <w:r w:rsidRPr="00C173C1">
        <w:rPr>
          <w:rFonts w:asciiTheme="minorHAnsi" w:hAnsiTheme="minorHAnsi" w:cs="Times New Roman"/>
          <w:color w:val="31849B" w:themeColor="accent5" w:themeShade="BF"/>
          <w:sz w:val="36"/>
          <w:szCs w:val="36"/>
          <w:lang w:val="es-AR"/>
        </w:rPr>
        <w:t>DMINISTRACION FINANCIERA Y AUDITORÍA</w:t>
      </w:r>
      <w:bookmarkEnd w:id="218"/>
      <w:bookmarkEnd w:id="219"/>
      <w:bookmarkEnd w:id="220"/>
      <w:bookmarkEnd w:id="221"/>
      <w:bookmarkEnd w:id="222"/>
    </w:p>
    <w:p w:rsidR="00F7368D" w:rsidRPr="004C02D5" w:rsidRDefault="00F7368D" w:rsidP="00700FC4">
      <w:pPr>
        <w:pStyle w:val="Ttulo2"/>
        <w:spacing w:before="120" w:line="276" w:lineRule="auto"/>
        <w:ind w:left="360"/>
        <w:rPr>
          <w:rFonts w:asciiTheme="minorHAnsi" w:hAnsiTheme="minorHAnsi" w:cs="Times New Roman"/>
          <w:b/>
          <w:sz w:val="24"/>
          <w:lang w:val="es-AR"/>
        </w:rPr>
      </w:pPr>
      <w:bookmarkStart w:id="223" w:name="_Toc277842740"/>
      <w:bookmarkStart w:id="224" w:name="_Toc275251406"/>
      <w:bookmarkStart w:id="225" w:name="_Toc202247771"/>
      <w:bookmarkStart w:id="226" w:name="_Toc456709013"/>
      <w:bookmarkStart w:id="227" w:name="_Ref450303135"/>
      <w:bookmarkStart w:id="228" w:name="_Toc47600821"/>
      <w:r w:rsidRPr="00C173C1">
        <w:rPr>
          <w:rFonts w:asciiTheme="minorHAnsi" w:hAnsiTheme="minorHAnsi" w:cs="Times New Roman"/>
          <w:b/>
          <w:sz w:val="24"/>
          <w:lang w:val="es-AR"/>
        </w:rPr>
        <w:t>Administración financiera</w:t>
      </w:r>
      <w:bookmarkEnd w:id="223"/>
      <w:bookmarkEnd w:id="224"/>
      <w:bookmarkEnd w:id="225"/>
      <w:bookmarkEnd w:id="226"/>
      <w:bookmarkEnd w:id="228"/>
    </w:p>
    <w:p w:rsidR="00F7368D" w:rsidRPr="00D10D08" w:rsidRDefault="00F7368D" w:rsidP="00F7368D">
      <w:pPr>
        <w:pStyle w:val="Paragraph"/>
        <w:numPr>
          <w:ilvl w:val="0"/>
          <w:numId w:val="0"/>
        </w:numPr>
        <w:spacing w:after="240"/>
        <w:ind w:left="181"/>
        <w:jc w:val="both"/>
        <w:rPr>
          <w:rFonts w:asciiTheme="minorHAnsi" w:hAnsiTheme="minorHAnsi" w:cs="Times New Roman"/>
          <w:lang w:val="es-AR"/>
        </w:rPr>
      </w:pPr>
      <w:r w:rsidRPr="00D10D08">
        <w:rPr>
          <w:rFonts w:asciiTheme="minorHAnsi" w:hAnsiTheme="minorHAnsi" w:cs="Times New Roman"/>
          <w:lang w:val="es-AR"/>
        </w:rPr>
        <w:t xml:space="preserve">A efectos de los desembolsos del Banco, se utilizarán las modalidades establecidas en sus políticas, de acuerdo a la Guía de Desembolsos para Proyectos del BID. En caso de solicitarse anticipo de fondos, se hará inicialmente basado en proyecciones de gastos por hasta 180 días. Estos plazos podrán ser modificados de común acuerdo en cualquier momento de la vida del proyecto. </w:t>
      </w:r>
    </w:p>
    <w:p w:rsidR="00F7368D" w:rsidRPr="00D10D08" w:rsidRDefault="00F7368D" w:rsidP="00F7368D">
      <w:pPr>
        <w:pStyle w:val="Paragraph"/>
        <w:numPr>
          <w:ilvl w:val="0"/>
          <w:numId w:val="0"/>
        </w:numPr>
        <w:spacing w:after="240"/>
        <w:ind w:left="181"/>
        <w:jc w:val="both"/>
        <w:rPr>
          <w:rFonts w:asciiTheme="minorHAnsi" w:hAnsiTheme="minorHAnsi" w:cs="Times New Roman"/>
          <w:lang w:val="es-AR"/>
        </w:rPr>
      </w:pPr>
      <w:r w:rsidRPr="00D10D08">
        <w:rPr>
          <w:rFonts w:asciiTheme="minorHAnsi" w:hAnsiTheme="minorHAnsi" w:cs="Times New Roman"/>
          <w:lang w:val="es-AR"/>
        </w:rPr>
        <w:t>Los informes relativos a la ejecución del Programa que el Prestatario debe proveer al Banco según el Artículo 7.02 de las Normas Generales, incluirán la información contable-financiera de los recursos del anticipo de fondos en la forma que solicite el Banco.</w:t>
      </w:r>
    </w:p>
    <w:p w:rsidR="00F7368D" w:rsidRPr="00D10D08" w:rsidRDefault="00F7368D" w:rsidP="00F7368D">
      <w:pPr>
        <w:pStyle w:val="Paragraph"/>
        <w:numPr>
          <w:ilvl w:val="0"/>
          <w:numId w:val="0"/>
        </w:numPr>
        <w:spacing w:after="240"/>
        <w:ind w:left="181"/>
        <w:jc w:val="both"/>
        <w:rPr>
          <w:rFonts w:asciiTheme="minorHAnsi" w:hAnsiTheme="minorHAnsi" w:cs="Times New Roman"/>
          <w:lang w:val="es-AR"/>
        </w:rPr>
      </w:pPr>
      <w:r w:rsidRPr="00D10D08">
        <w:rPr>
          <w:rFonts w:asciiTheme="minorHAnsi" w:hAnsiTheme="minorHAnsi" w:cs="Times New Roman"/>
          <w:lang w:val="es-AR"/>
        </w:rPr>
        <w:t>El Ejecutor abrirá cuentas bancarias separadas a nombre del programa para el manejo de los fondos de financiamiento del BID, estableciendo en ellas las seguridades que sean necesarias, incluyendo las firmas de las autoridades designadas.</w:t>
      </w:r>
      <w:bookmarkEnd w:id="227"/>
      <w:r w:rsidRPr="00D10D08">
        <w:rPr>
          <w:rFonts w:asciiTheme="minorHAnsi" w:hAnsiTheme="minorHAnsi" w:cs="Times New Roman"/>
          <w:lang w:val="es-AR"/>
        </w:rPr>
        <w:t xml:space="preserve"> Se utilizará el Sistema de Administración y Control Presupuestario (UEPEX). Los registros contables deberán reflejar la situación patrimonial y financiera del programa y llevados de acuerdo a las normas contables vigentes. </w:t>
      </w:r>
    </w:p>
    <w:p w:rsidR="00F7368D" w:rsidRPr="00D10D08" w:rsidRDefault="00F7368D" w:rsidP="00F7368D">
      <w:pPr>
        <w:pStyle w:val="Paragraph"/>
        <w:numPr>
          <w:ilvl w:val="0"/>
          <w:numId w:val="0"/>
        </w:numPr>
        <w:spacing w:after="240"/>
        <w:ind w:left="181"/>
        <w:jc w:val="both"/>
        <w:rPr>
          <w:rFonts w:asciiTheme="minorHAnsi" w:hAnsiTheme="minorHAnsi" w:cs="Times New Roman"/>
          <w:lang w:val="es-AR"/>
        </w:rPr>
      </w:pPr>
      <w:r w:rsidRPr="00D10D08">
        <w:rPr>
          <w:rFonts w:asciiTheme="minorHAnsi" w:hAnsiTheme="minorHAnsi" w:cs="Times New Roman"/>
          <w:lang w:val="es-AR"/>
        </w:rPr>
        <w:t xml:space="preserve">El Ejecutor mantendrá archivos adecuados, completos y actualizados de toda la documentación contable financiera, y de la documentación respaldatoria de los movimientos financieros y de los pagos realizados, con referencias cruzadas a las solicitudes de desembolso. Constituye una obligación del Ejecutor facilitar el acceso a dichos archivos para visitas de inspección, o revisiones ex – post, en la oportunidad que lo estimen conveniente el BID y los Auditores Externos. </w:t>
      </w:r>
    </w:p>
    <w:p w:rsidR="00F7368D" w:rsidRPr="00D10D08" w:rsidRDefault="00F7368D" w:rsidP="00F7368D">
      <w:pPr>
        <w:pStyle w:val="Paragraph"/>
        <w:numPr>
          <w:ilvl w:val="0"/>
          <w:numId w:val="0"/>
        </w:numPr>
        <w:spacing w:after="240"/>
        <w:ind w:left="181"/>
        <w:jc w:val="both"/>
        <w:rPr>
          <w:rFonts w:asciiTheme="minorHAnsi" w:hAnsiTheme="minorHAnsi" w:cs="Times New Roman"/>
          <w:lang w:val="es-AR"/>
        </w:rPr>
      </w:pPr>
      <w:bookmarkStart w:id="229" w:name="_Toc134589641"/>
      <w:bookmarkStart w:id="230" w:name="_Toc110493072"/>
      <w:bookmarkStart w:id="231" w:name="_Toc108506444"/>
      <w:bookmarkStart w:id="232" w:name="_Toc106996917"/>
      <w:bookmarkStart w:id="233" w:name="_Toc106996780"/>
      <w:bookmarkStart w:id="234" w:name="_Toc48461739"/>
      <w:bookmarkStart w:id="235" w:name="_Toc44486411"/>
      <w:r w:rsidRPr="00D10D08">
        <w:rPr>
          <w:rFonts w:asciiTheme="minorHAnsi" w:hAnsiTheme="minorHAnsi" w:cs="Times New Roman"/>
          <w:lang w:val="es-AR"/>
        </w:rPr>
        <w:t>El BID realizará periódicamente revisiones ex-post durante sus visitas a las oficinas de los Ejecutores.</w:t>
      </w:r>
    </w:p>
    <w:p w:rsidR="00F7368D" w:rsidRPr="004C02D5" w:rsidRDefault="00F7368D" w:rsidP="003B562D">
      <w:pPr>
        <w:pStyle w:val="Ttulo2"/>
        <w:spacing w:before="120" w:line="276" w:lineRule="auto"/>
        <w:ind w:left="360"/>
        <w:rPr>
          <w:rFonts w:asciiTheme="minorHAnsi" w:hAnsiTheme="minorHAnsi" w:cs="Times New Roman"/>
          <w:b/>
          <w:sz w:val="24"/>
          <w:lang w:val="es-AR"/>
        </w:rPr>
      </w:pPr>
      <w:bookmarkStart w:id="236" w:name="_Toc202247772"/>
      <w:bookmarkStart w:id="237" w:name="_Toc275251407"/>
      <w:bookmarkStart w:id="238" w:name="_Toc277842741"/>
      <w:bookmarkStart w:id="239" w:name="_Toc456709014"/>
      <w:bookmarkStart w:id="240" w:name="_Toc47600822"/>
      <w:r w:rsidRPr="004C02D5">
        <w:rPr>
          <w:rFonts w:asciiTheme="minorHAnsi" w:hAnsiTheme="minorHAnsi" w:cs="Times New Roman"/>
          <w:b/>
          <w:sz w:val="24"/>
          <w:lang w:val="es-AR"/>
        </w:rPr>
        <w:t>Auditoría</w:t>
      </w:r>
      <w:bookmarkEnd w:id="229"/>
      <w:bookmarkEnd w:id="230"/>
      <w:bookmarkEnd w:id="231"/>
      <w:bookmarkEnd w:id="232"/>
      <w:bookmarkEnd w:id="233"/>
      <w:bookmarkEnd w:id="234"/>
      <w:bookmarkEnd w:id="235"/>
      <w:bookmarkEnd w:id="236"/>
      <w:bookmarkEnd w:id="237"/>
      <w:bookmarkEnd w:id="238"/>
      <w:bookmarkEnd w:id="239"/>
      <w:bookmarkEnd w:id="240"/>
    </w:p>
    <w:p w:rsidR="00F7368D" w:rsidRPr="00D10D08" w:rsidRDefault="00F7368D" w:rsidP="00F7368D">
      <w:pPr>
        <w:pStyle w:val="Paragraph"/>
        <w:numPr>
          <w:ilvl w:val="0"/>
          <w:numId w:val="0"/>
        </w:numPr>
        <w:spacing w:after="240"/>
        <w:ind w:left="181"/>
        <w:jc w:val="both"/>
        <w:rPr>
          <w:rFonts w:asciiTheme="minorHAnsi" w:hAnsiTheme="minorHAnsi" w:cs="Times New Roman"/>
          <w:lang w:val="es-AR"/>
        </w:rPr>
      </w:pPr>
      <w:r w:rsidRPr="00D10D08">
        <w:rPr>
          <w:rFonts w:asciiTheme="minorHAnsi" w:hAnsiTheme="minorHAnsi" w:cs="Times New Roman"/>
          <w:lang w:val="es-AR"/>
        </w:rPr>
        <w:t xml:space="preserve">Durante la ejecución del Programa el Ejecutor presentará anualmente sus respectivos </w:t>
      </w:r>
      <w:r w:rsidR="00B35F26">
        <w:rPr>
          <w:rFonts w:asciiTheme="minorHAnsi" w:hAnsiTheme="minorHAnsi" w:cs="Times New Roman"/>
          <w:lang w:val="es-AR"/>
        </w:rPr>
        <w:t>EEFF</w:t>
      </w:r>
      <w:r w:rsidRPr="00D10D08">
        <w:rPr>
          <w:rFonts w:asciiTheme="minorHAnsi" w:hAnsiTheme="minorHAnsi" w:cs="Times New Roman"/>
          <w:lang w:val="es-AR"/>
        </w:rPr>
        <w:t xml:space="preserve"> auditados dentro de los 120 días de finalizado el año fiscal. Los </w:t>
      </w:r>
      <w:r w:rsidRPr="00B25DBA">
        <w:rPr>
          <w:rFonts w:asciiTheme="minorHAnsi" w:hAnsiTheme="minorHAnsi" w:cs="Times New Roman"/>
          <w:lang w:val="es-AR"/>
        </w:rPr>
        <w:t>E</w:t>
      </w:r>
      <w:r w:rsidR="0051368C">
        <w:rPr>
          <w:rFonts w:asciiTheme="minorHAnsi" w:hAnsiTheme="minorHAnsi" w:cs="Times New Roman"/>
          <w:lang w:val="es-AR"/>
        </w:rPr>
        <w:t>E</w:t>
      </w:r>
      <w:r w:rsidRPr="00B25DBA">
        <w:rPr>
          <w:rFonts w:asciiTheme="minorHAnsi" w:hAnsiTheme="minorHAnsi" w:cs="Times New Roman"/>
          <w:lang w:val="es-AR"/>
        </w:rPr>
        <w:t>F</w:t>
      </w:r>
      <w:r w:rsidR="0051368C">
        <w:rPr>
          <w:rFonts w:asciiTheme="minorHAnsi" w:hAnsiTheme="minorHAnsi" w:cs="Times New Roman"/>
          <w:lang w:val="es-AR"/>
        </w:rPr>
        <w:t>F</w:t>
      </w:r>
      <w:r w:rsidR="00B25DBA">
        <w:rPr>
          <w:rFonts w:asciiTheme="minorHAnsi" w:hAnsiTheme="minorHAnsi" w:cs="Times New Roman"/>
          <w:lang w:val="es-AR"/>
        </w:rPr>
        <w:t xml:space="preserve"> auditado</w:t>
      </w:r>
      <w:r w:rsidRPr="00B25DBA">
        <w:rPr>
          <w:rFonts w:asciiTheme="minorHAnsi" w:hAnsiTheme="minorHAnsi" w:cs="Times New Roman"/>
          <w:lang w:val="es-AR"/>
        </w:rPr>
        <w:t>s</w:t>
      </w:r>
      <w:r w:rsidRPr="00D10D08">
        <w:rPr>
          <w:rFonts w:asciiTheme="minorHAnsi" w:hAnsiTheme="minorHAnsi" w:cs="Times New Roman"/>
          <w:lang w:val="es-AR"/>
        </w:rPr>
        <w:t xml:space="preserve"> de cierre se presentarán dentro de los 120 días del último desembolso. A tal efecto, la auditoría externa del Programa será efectuada por entidades auditoras externas </w:t>
      </w:r>
      <w:r w:rsidR="00AA7724">
        <w:rPr>
          <w:rFonts w:asciiTheme="minorHAnsi" w:hAnsiTheme="minorHAnsi" w:cs="Times New Roman"/>
          <w:lang w:val="es-AR"/>
        </w:rPr>
        <w:t>elegibles</w:t>
      </w:r>
      <w:r w:rsidRPr="00D10D08">
        <w:rPr>
          <w:rFonts w:asciiTheme="minorHAnsi" w:hAnsiTheme="minorHAnsi" w:cs="Times New Roman"/>
          <w:lang w:val="es-AR"/>
        </w:rPr>
        <w:t xml:space="preserve"> para el Banco y de acuerdo a las Guías de Informes Financieros y Auditoría Externa de las Operaciones Financiadas por el BID y su </w:t>
      </w:r>
      <w:r w:rsidRPr="0008559C">
        <w:rPr>
          <w:rFonts w:asciiTheme="minorHAnsi" w:hAnsiTheme="minorHAnsi" w:cs="Times New Roman"/>
          <w:lang w:val="es-AR"/>
        </w:rPr>
        <w:t>Anexo</w:t>
      </w:r>
      <w:r w:rsidRPr="00D10D08">
        <w:rPr>
          <w:rFonts w:asciiTheme="minorHAnsi" w:hAnsiTheme="minorHAnsi" w:cs="Times New Roman"/>
          <w:lang w:val="es-AR"/>
        </w:rPr>
        <w:t xml:space="preserve">. En la selección y contratación de las entidades </w:t>
      </w:r>
      <w:r w:rsidR="001D79C6">
        <w:rPr>
          <w:rFonts w:asciiTheme="minorHAnsi" w:hAnsiTheme="minorHAnsi" w:cs="Times New Roman"/>
          <w:lang w:val="es-AR"/>
        </w:rPr>
        <w:t xml:space="preserve">se deberá coordinar con el Ministerio de Desarrollo Social (MDS), y </w:t>
      </w:r>
      <w:r w:rsidRPr="00D10D08">
        <w:rPr>
          <w:rFonts w:asciiTheme="minorHAnsi" w:hAnsiTheme="minorHAnsi" w:cs="Times New Roman"/>
          <w:lang w:val="es-AR"/>
        </w:rPr>
        <w:t>se utilizarán los procedimientos establecidos en los Documentos BID de Licitación de Auditoría Externa, y dicho proceso se realizará con base en los lineamientos establecidos en los Términos de Referencia para la Auditoría Externa de Proyectos financiados por el Banco indicados en las mencionadas Guías.</w:t>
      </w:r>
    </w:p>
    <w:p w:rsidR="00B516ED" w:rsidRPr="00D10D08" w:rsidRDefault="00B516ED" w:rsidP="00F7368D">
      <w:pPr>
        <w:pStyle w:val="Paragraph"/>
        <w:numPr>
          <w:ilvl w:val="0"/>
          <w:numId w:val="0"/>
        </w:numPr>
        <w:spacing w:after="240"/>
        <w:ind w:left="181"/>
        <w:jc w:val="both"/>
        <w:rPr>
          <w:rFonts w:asciiTheme="minorHAnsi" w:hAnsiTheme="minorHAnsi" w:cs="Times New Roman"/>
          <w:lang w:val="es-AR"/>
        </w:rPr>
      </w:pPr>
      <w:r>
        <w:rPr>
          <w:rFonts w:asciiTheme="minorHAnsi" w:hAnsiTheme="minorHAnsi" w:cs="Times New Roman"/>
          <w:lang w:val="es-AR"/>
        </w:rPr>
        <w:t xml:space="preserve">Cada Anticipo de Fondos estará sujeto a </w:t>
      </w:r>
      <w:r w:rsidR="000536E3">
        <w:rPr>
          <w:rFonts w:asciiTheme="minorHAnsi" w:hAnsiTheme="minorHAnsi" w:cs="Times New Roman"/>
          <w:lang w:val="es-AR"/>
        </w:rPr>
        <w:t>la justificación del uso de, al menos, el ochenta por ciento (80%) del total de los saldos acumulados</w:t>
      </w:r>
      <w:r w:rsidR="003A2E32">
        <w:rPr>
          <w:rFonts w:asciiTheme="minorHAnsi" w:hAnsiTheme="minorHAnsi" w:cs="Times New Roman"/>
          <w:lang w:val="es-AR"/>
        </w:rPr>
        <w:t xml:space="preserve"> pendientes de justificación por dicho concepto, a menos que el Plan Financie</w:t>
      </w:r>
      <w:r w:rsidR="00AD265E">
        <w:rPr>
          <w:rFonts w:asciiTheme="minorHAnsi" w:hAnsiTheme="minorHAnsi" w:cs="Times New Roman"/>
          <w:lang w:val="es-AR"/>
        </w:rPr>
        <w:t>ro determine un porcentaje menor</w:t>
      </w:r>
      <w:r w:rsidR="003A2E32">
        <w:rPr>
          <w:rFonts w:asciiTheme="minorHAnsi" w:hAnsiTheme="minorHAnsi" w:cs="Times New Roman"/>
          <w:lang w:val="es-AR"/>
        </w:rPr>
        <w:t>, que en ningún caso podrá ser menor al cincuenta por ciento (50%).</w:t>
      </w:r>
    </w:p>
    <w:p w:rsidR="00A015F6" w:rsidRDefault="00A015F6">
      <w:pPr>
        <w:suppressAutoHyphens w:val="0"/>
        <w:rPr>
          <w:rFonts w:asciiTheme="minorHAnsi" w:hAnsiTheme="minorHAnsi" w:cs="Times New Roman"/>
          <w:b/>
          <w:bCs/>
          <w:color w:val="31849B" w:themeColor="accent5" w:themeShade="BF"/>
          <w:sz w:val="36"/>
          <w:szCs w:val="36"/>
          <w:lang w:val="es-AR"/>
        </w:rPr>
      </w:pPr>
      <w:bookmarkStart w:id="241" w:name="_Toc277842742"/>
      <w:bookmarkStart w:id="242" w:name="_Toc275251408"/>
      <w:bookmarkStart w:id="243" w:name="_Toc202247773"/>
      <w:bookmarkStart w:id="244" w:name="_Toc456709015"/>
      <w:bookmarkStart w:id="245" w:name="_Toc134589642"/>
      <w:bookmarkStart w:id="246" w:name="_Toc110493073"/>
      <w:bookmarkStart w:id="247" w:name="_Toc108506445"/>
      <w:bookmarkStart w:id="248" w:name="_Toc106996918"/>
      <w:bookmarkStart w:id="249" w:name="_Toc106996782"/>
      <w:bookmarkStart w:id="250" w:name="_Toc48461743"/>
      <w:bookmarkStart w:id="251" w:name="_Toc44486412"/>
      <w:r>
        <w:rPr>
          <w:rFonts w:asciiTheme="minorHAnsi" w:hAnsiTheme="minorHAnsi" w:cs="Times New Roman"/>
          <w:color w:val="31849B" w:themeColor="accent5" w:themeShade="BF"/>
          <w:sz w:val="36"/>
          <w:szCs w:val="36"/>
          <w:lang w:val="es-AR"/>
        </w:rPr>
        <w:br w:type="page"/>
      </w:r>
    </w:p>
    <w:p w:rsidR="00F7368D" w:rsidRPr="00C173C1" w:rsidRDefault="00F7368D" w:rsidP="009A154C">
      <w:pPr>
        <w:pStyle w:val="Ttulo1"/>
        <w:numPr>
          <w:ilvl w:val="0"/>
          <w:numId w:val="27"/>
        </w:numPr>
        <w:spacing w:before="120" w:line="288" w:lineRule="auto"/>
        <w:rPr>
          <w:rFonts w:asciiTheme="minorHAnsi" w:hAnsiTheme="minorHAnsi" w:cs="Times New Roman"/>
          <w:color w:val="31849B" w:themeColor="accent5" w:themeShade="BF"/>
          <w:sz w:val="36"/>
          <w:szCs w:val="36"/>
          <w:lang w:val="es-AR"/>
        </w:rPr>
      </w:pPr>
      <w:bookmarkStart w:id="252" w:name="_Toc47600823"/>
      <w:r w:rsidRPr="003B562D">
        <w:rPr>
          <w:rFonts w:asciiTheme="minorHAnsi" w:hAnsiTheme="minorHAnsi"/>
          <w:color w:val="31849B" w:themeColor="accent5" w:themeShade="BF"/>
          <w:sz w:val="36"/>
          <w:lang w:val="es-AR"/>
        </w:rPr>
        <w:lastRenderedPageBreak/>
        <w:t>TR</w:t>
      </w:r>
      <w:r w:rsidRPr="00C173C1">
        <w:rPr>
          <w:rFonts w:asciiTheme="minorHAnsi" w:hAnsiTheme="minorHAnsi" w:cs="Times New Roman"/>
          <w:color w:val="31849B" w:themeColor="accent5" w:themeShade="BF"/>
          <w:sz w:val="36"/>
          <w:szCs w:val="36"/>
          <w:lang w:val="es-AR"/>
        </w:rPr>
        <w:t>ANSPARENCIA Y DIFUSIÓN</w:t>
      </w:r>
      <w:bookmarkEnd w:id="241"/>
      <w:bookmarkEnd w:id="242"/>
      <w:bookmarkEnd w:id="243"/>
      <w:bookmarkEnd w:id="244"/>
      <w:bookmarkEnd w:id="252"/>
    </w:p>
    <w:bookmarkEnd w:id="245"/>
    <w:bookmarkEnd w:id="246"/>
    <w:bookmarkEnd w:id="247"/>
    <w:bookmarkEnd w:id="248"/>
    <w:bookmarkEnd w:id="249"/>
    <w:bookmarkEnd w:id="250"/>
    <w:bookmarkEnd w:id="251"/>
    <w:p w:rsidR="00F7368D" w:rsidRPr="00D10D08" w:rsidRDefault="00F7368D" w:rsidP="00F7368D">
      <w:pPr>
        <w:pStyle w:val="Paragraph"/>
        <w:numPr>
          <w:ilvl w:val="0"/>
          <w:numId w:val="0"/>
        </w:numPr>
        <w:spacing w:after="240"/>
        <w:ind w:left="180"/>
        <w:jc w:val="both"/>
        <w:rPr>
          <w:rFonts w:asciiTheme="minorHAnsi" w:hAnsiTheme="minorHAnsi" w:cs="Times New Roman"/>
          <w:lang w:val="es-AR"/>
        </w:rPr>
      </w:pPr>
      <w:r w:rsidRPr="00D10D08">
        <w:rPr>
          <w:rFonts w:asciiTheme="minorHAnsi" w:hAnsiTheme="minorHAnsi" w:cs="Times New Roman"/>
          <w:lang w:val="es-AR"/>
        </w:rPr>
        <w:t>A efectos de promover la transparencia de la gestión y el logro de los resultados esperados, el Programa mantendrá un sistema de información a través del sitio Web de ME.</w:t>
      </w:r>
    </w:p>
    <w:p w:rsidR="00F7368D" w:rsidRPr="00D10D08" w:rsidRDefault="00F7368D" w:rsidP="00F7368D">
      <w:pPr>
        <w:pStyle w:val="Paragraph"/>
        <w:numPr>
          <w:ilvl w:val="0"/>
          <w:numId w:val="0"/>
        </w:numPr>
        <w:spacing w:after="240"/>
        <w:ind w:left="180"/>
        <w:jc w:val="both"/>
        <w:rPr>
          <w:rFonts w:asciiTheme="minorHAnsi" w:hAnsiTheme="minorHAnsi" w:cs="Times New Roman"/>
          <w:u w:val="single"/>
          <w:lang w:val="es-AR"/>
        </w:rPr>
      </w:pPr>
      <w:r w:rsidRPr="00D10D08">
        <w:rPr>
          <w:rFonts w:asciiTheme="minorHAnsi" w:hAnsiTheme="minorHAnsi" w:cs="Times New Roman"/>
          <w:lang w:val="es-AR"/>
        </w:rPr>
        <w:t xml:space="preserve">Adicionalmente y con el fin de lograr una adecuada difusión de la información para la ciudadanía en general, el programa mantendrá actualizada su página web incluyendo, entre otros: </w:t>
      </w:r>
    </w:p>
    <w:p w:rsidR="00F7368D" w:rsidRPr="00D10D08" w:rsidRDefault="00F7368D" w:rsidP="009A154C">
      <w:pPr>
        <w:pStyle w:val="Paragraph"/>
        <w:numPr>
          <w:ilvl w:val="2"/>
          <w:numId w:val="23"/>
        </w:numPr>
        <w:tabs>
          <w:tab w:val="clear" w:pos="1583"/>
          <w:tab w:val="num" w:pos="709"/>
        </w:tabs>
        <w:spacing w:after="240"/>
        <w:ind w:left="709" w:hanging="142"/>
        <w:jc w:val="both"/>
        <w:rPr>
          <w:rFonts w:asciiTheme="minorHAnsi" w:hAnsiTheme="minorHAnsi" w:cs="Times New Roman"/>
          <w:u w:val="single"/>
          <w:lang w:val="es-AR"/>
        </w:rPr>
      </w:pPr>
      <w:r w:rsidRPr="00D10D08">
        <w:rPr>
          <w:rFonts w:asciiTheme="minorHAnsi" w:hAnsiTheme="minorHAnsi" w:cs="Times New Roman"/>
          <w:u w:val="single"/>
          <w:lang w:val="es-AR"/>
        </w:rPr>
        <w:t>Documentos Básicos del Programa</w:t>
      </w:r>
      <w:r w:rsidRPr="00D10D08">
        <w:rPr>
          <w:rFonts w:asciiTheme="minorHAnsi" w:hAnsiTheme="minorHAnsi" w:cs="Times New Roman"/>
          <w:lang w:val="es-AR"/>
        </w:rPr>
        <w:t>: contrato de préstamo, reglamento operativo, políticas del Banco en materia de adquisiciones y desembolsos, modelos de Pliegos de Licitaciones y Convenios de Adhesión.</w:t>
      </w:r>
    </w:p>
    <w:p w:rsidR="00F7368D" w:rsidRPr="00D10D08" w:rsidRDefault="00F7368D" w:rsidP="009A154C">
      <w:pPr>
        <w:pStyle w:val="Paragraph"/>
        <w:numPr>
          <w:ilvl w:val="2"/>
          <w:numId w:val="23"/>
        </w:numPr>
        <w:tabs>
          <w:tab w:val="clear" w:pos="1583"/>
          <w:tab w:val="num" w:pos="709"/>
        </w:tabs>
        <w:spacing w:after="240"/>
        <w:ind w:left="709" w:hanging="142"/>
        <w:jc w:val="both"/>
        <w:rPr>
          <w:rFonts w:asciiTheme="minorHAnsi" w:hAnsiTheme="minorHAnsi" w:cs="Times New Roman"/>
          <w:u w:val="single"/>
          <w:lang w:val="es-AR"/>
        </w:rPr>
      </w:pPr>
      <w:r w:rsidRPr="00D10D08">
        <w:rPr>
          <w:rFonts w:asciiTheme="minorHAnsi" w:hAnsiTheme="minorHAnsi" w:cs="Times New Roman"/>
          <w:u w:val="single"/>
          <w:lang w:val="es-AR"/>
        </w:rPr>
        <w:t>Informes</w:t>
      </w:r>
      <w:r w:rsidRPr="00D10D08">
        <w:rPr>
          <w:rFonts w:asciiTheme="minorHAnsi" w:hAnsiTheme="minorHAnsi" w:cs="Times New Roman"/>
          <w:lang w:val="es-AR"/>
        </w:rPr>
        <w:t xml:space="preserve">: Informe Inicial, el PEP, POAs, PAs, Informes de Ejecución </w:t>
      </w:r>
      <w:r w:rsidR="002C13C4">
        <w:rPr>
          <w:rFonts w:asciiTheme="minorHAnsi" w:hAnsiTheme="minorHAnsi" w:cs="Times New Roman"/>
          <w:lang w:val="es-AR"/>
        </w:rPr>
        <w:t>Trimestrales</w:t>
      </w:r>
      <w:r w:rsidRPr="00D10D08">
        <w:rPr>
          <w:rFonts w:asciiTheme="minorHAnsi" w:hAnsiTheme="minorHAnsi" w:cs="Times New Roman"/>
          <w:lang w:val="es-AR"/>
        </w:rPr>
        <w:t>, Evaluaciones Anuales, Evaluación Final de la Gestión y Evaluación de Impacto.</w:t>
      </w:r>
    </w:p>
    <w:p w:rsidR="004C5341" w:rsidRPr="004C02D5" w:rsidRDefault="004C5341" w:rsidP="00F7368D">
      <w:pPr>
        <w:pStyle w:val="Ttulo1"/>
        <w:rPr>
          <w:rFonts w:asciiTheme="minorHAnsi" w:hAnsiTheme="minorHAnsi" w:cs="Times New Roman"/>
          <w:lang w:val="es-AR"/>
        </w:rPr>
      </w:pPr>
    </w:p>
    <w:sectPr w:rsidR="004C5341" w:rsidRPr="004C02D5" w:rsidSect="008644F9">
      <w:pgSz w:w="11907" w:h="16840" w:code="9"/>
      <w:pgMar w:top="1440" w:right="1616" w:bottom="992" w:left="1786" w:header="720" w:footer="720" w:gutter="0"/>
      <w:cols w:space="720"/>
      <w:docGrid w:linePitch="299"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5ADC" w:rsidRDefault="00A15ADC">
      <w:r>
        <w:separator/>
      </w:r>
    </w:p>
  </w:endnote>
  <w:endnote w:type="continuationSeparator" w:id="1">
    <w:p w:rsidR="00A15ADC" w:rsidRDefault="00A15A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백묵 돋움">
    <w:charset w:val="80"/>
    <w:family w:val="auto"/>
    <w:pitch w:val="variable"/>
    <w:sig w:usb0="00000000" w:usb1="00000000" w:usb2="00000000" w:usb3="00000000" w:csb0="00000000" w:csb1="00000000"/>
  </w:font>
  <w:font w:name="Lohit Hindi">
    <w:altName w:val="MS Mincho"/>
    <w:charset w:val="80"/>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auto"/>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CFD" w:rsidRDefault="00F91CFD">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CFD" w:rsidRDefault="00F91CFD"/>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sz w:val="18"/>
        <w:szCs w:val="18"/>
      </w:rPr>
      <w:id w:val="20831064"/>
      <w:docPartObj>
        <w:docPartGallery w:val="Page Numbers (Bottom of Page)"/>
        <w:docPartUnique/>
      </w:docPartObj>
    </w:sdtPr>
    <w:sdtContent>
      <w:p w:rsidR="00F91CFD" w:rsidRPr="00196DFD" w:rsidRDefault="007B5459">
        <w:pPr>
          <w:pStyle w:val="Piedepgina"/>
          <w:jc w:val="right"/>
          <w:rPr>
            <w:rFonts w:asciiTheme="minorHAnsi" w:hAnsiTheme="minorHAnsi"/>
            <w:sz w:val="18"/>
            <w:szCs w:val="18"/>
          </w:rPr>
        </w:pPr>
        <w:r w:rsidRPr="00196DFD">
          <w:rPr>
            <w:rFonts w:asciiTheme="minorHAnsi" w:hAnsiTheme="minorHAnsi"/>
            <w:sz w:val="18"/>
            <w:szCs w:val="18"/>
          </w:rPr>
          <w:fldChar w:fldCharType="begin"/>
        </w:r>
        <w:r w:rsidR="00F91CFD" w:rsidRPr="00196DFD">
          <w:rPr>
            <w:rFonts w:asciiTheme="minorHAnsi" w:hAnsiTheme="minorHAnsi"/>
            <w:sz w:val="18"/>
            <w:szCs w:val="18"/>
          </w:rPr>
          <w:instrText xml:space="preserve"> PAGE   \* MERGEFORMAT </w:instrText>
        </w:r>
        <w:r w:rsidRPr="00196DFD">
          <w:rPr>
            <w:rFonts w:asciiTheme="minorHAnsi" w:hAnsiTheme="minorHAnsi"/>
            <w:sz w:val="18"/>
            <w:szCs w:val="18"/>
          </w:rPr>
          <w:fldChar w:fldCharType="separate"/>
        </w:r>
        <w:r w:rsidR="001D03A4">
          <w:rPr>
            <w:rFonts w:asciiTheme="minorHAnsi" w:hAnsiTheme="minorHAnsi"/>
            <w:noProof/>
            <w:sz w:val="18"/>
            <w:szCs w:val="18"/>
          </w:rPr>
          <w:t>5</w:t>
        </w:r>
        <w:r w:rsidRPr="00196DFD">
          <w:rPr>
            <w:rFonts w:asciiTheme="minorHAnsi" w:hAnsiTheme="minorHAnsi"/>
            <w:sz w:val="18"/>
            <w:szCs w:val="18"/>
          </w:rPr>
          <w:fldChar w:fldCharType="end"/>
        </w:r>
      </w:p>
    </w:sdtContent>
  </w:sdt>
  <w:p w:rsidR="00F91CFD" w:rsidRDefault="00F91CFD"/>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CFD" w:rsidRDefault="00F91CF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5ADC" w:rsidRDefault="00A15ADC">
      <w:r>
        <w:separator/>
      </w:r>
    </w:p>
  </w:footnote>
  <w:footnote w:type="continuationSeparator" w:id="1">
    <w:p w:rsidR="00A15ADC" w:rsidRDefault="00A15ADC">
      <w:r>
        <w:continuationSeparator/>
      </w:r>
    </w:p>
  </w:footnote>
  <w:footnote w:id="2">
    <w:p w:rsidR="00F91CFD" w:rsidRPr="00F8618A" w:rsidRDefault="00F91CFD" w:rsidP="00F8618A">
      <w:pPr>
        <w:suppressAutoHyphens w:val="0"/>
        <w:jc w:val="both"/>
        <w:rPr>
          <w:rFonts w:asciiTheme="minorHAnsi" w:hAnsiTheme="minorHAnsi" w:cstheme="minorHAnsi"/>
          <w:kern w:val="0"/>
          <w:sz w:val="18"/>
          <w:szCs w:val="18"/>
          <w:lang w:val="es-UY"/>
        </w:rPr>
      </w:pPr>
      <w:r w:rsidRPr="00FE26B5">
        <w:rPr>
          <w:rStyle w:val="Refdenotaalpie"/>
          <w:rFonts w:asciiTheme="minorHAnsi" w:hAnsiTheme="minorHAnsi" w:cstheme="minorHAnsi"/>
          <w:sz w:val="18"/>
          <w:szCs w:val="18"/>
        </w:rPr>
        <w:footnoteRef/>
      </w:r>
      <w:r w:rsidRPr="00FE26B5">
        <w:rPr>
          <w:rFonts w:asciiTheme="minorHAnsi" w:hAnsiTheme="minorHAnsi" w:cstheme="minorHAnsi"/>
          <w:kern w:val="0"/>
          <w:sz w:val="18"/>
          <w:szCs w:val="18"/>
          <w:lang w:val="es-UY"/>
        </w:rPr>
        <w:t>Se encuentra en proceso de aprobación un contrato modificatorio del préstamo que reduce el financiamiento a US$ 54 M BID y US$ 4,15 M local. Una vez éste se firme, el ME comunicará al BID la sustitución de los cuadros de costos en el cuerpo principal y Anexos. Este cambio no afecta los contenidos del resto del ROP.</w:t>
      </w:r>
      <w:r>
        <w:rPr>
          <w:rFonts w:asciiTheme="minorHAnsi" w:hAnsiTheme="minorHAnsi" w:cstheme="minorHAnsi"/>
          <w:kern w:val="0"/>
          <w:sz w:val="18"/>
          <w:szCs w:val="18"/>
          <w:lang w:val="es-UY"/>
        </w:rPr>
        <w:t> </w:t>
      </w:r>
    </w:p>
  </w:footnote>
  <w:footnote w:id="3">
    <w:p w:rsidR="00F91CFD" w:rsidRPr="00795D5F" w:rsidRDefault="00F91CFD">
      <w:pPr>
        <w:pStyle w:val="Textonotapie"/>
        <w:rPr>
          <w:rFonts w:asciiTheme="minorHAnsi" w:hAnsiTheme="minorHAnsi"/>
          <w:sz w:val="18"/>
          <w:szCs w:val="18"/>
        </w:rPr>
      </w:pPr>
      <w:r w:rsidRPr="00795D5F">
        <w:rPr>
          <w:rStyle w:val="Refdenotaalpie"/>
          <w:rFonts w:asciiTheme="minorHAnsi" w:hAnsiTheme="minorHAnsi"/>
          <w:sz w:val="18"/>
          <w:szCs w:val="18"/>
        </w:rPr>
        <w:footnoteRef/>
      </w:r>
      <w:r w:rsidRPr="00795D5F">
        <w:rPr>
          <w:rFonts w:asciiTheme="minorHAnsi" w:hAnsiTheme="minorHAnsi"/>
          <w:sz w:val="18"/>
          <w:szCs w:val="18"/>
        </w:rPr>
        <w:t>Una lista más exhaustiva se incluye en el Convenio de Adhesión, Anexo IV que forma parte de este RO.</w:t>
      </w:r>
    </w:p>
  </w:footnote>
  <w:footnote w:id="4">
    <w:p w:rsidR="00F91CFD" w:rsidRPr="00DA2ACC" w:rsidRDefault="00F91CFD">
      <w:pPr>
        <w:pStyle w:val="Paragraph"/>
        <w:numPr>
          <w:ilvl w:val="0"/>
          <w:numId w:val="0"/>
        </w:numPr>
        <w:spacing w:before="0" w:after="0"/>
        <w:jc w:val="both"/>
        <w:rPr>
          <w:rFonts w:asciiTheme="minorHAnsi" w:hAnsiTheme="minorHAnsi"/>
          <w:sz w:val="18"/>
          <w:szCs w:val="18"/>
          <w:lang w:val="es-AR"/>
        </w:rPr>
      </w:pPr>
      <w:r w:rsidRPr="00DA2ACC">
        <w:rPr>
          <w:rStyle w:val="Refdenotaalpie"/>
          <w:rFonts w:asciiTheme="minorHAnsi" w:hAnsiTheme="minorHAnsi"/>
          <w:sz w:val="18"/>
          <w:szCs w:val="18"/>
        </w:rPr>
        <w:footnoteRef/>
      </w:r>
      <w:r w:rsidRPr="00DA2ACC">
        <w:rPr>
          <w:rFonts w:asciiTheme="minorHAnsi" w:hAnsiTheme="minorHAnsi" w:cstheme="minorHAnsi"/>
          <w:sz w:val="18"/>
          <w:szCs w:val="18"/>
        </w:rPr>
        <w:t>L</w:t>
      </w:r>
      <w:r w:rsidRPr="00DA2ACC">
        <w:rPr>
          <w:rFonts w:asciiTheme="minorHAnsi" w:hAnsiTheme="minorHAnsi" w:cs="Times New Roman"/>
          <w:sz w:val="18"/>
          <w:szCs w:val="18"/>
          <w:lang w:val="es-AR"/>
        </w:rPr>
        <w:t xml:space="preserve">os gastos recurrentes o gastos operativos y de mantenimiento requeridos para el </w:t>
      </w:r>
      <w:r w:rsidRPr="00DA2ACC">
        <w:rPr>
          <w:rFonts w:asciiTheme="minorHAnsi" w:eastAsia="Times" w:hAnsiTheme="minorHAnsi" w:cs="Times New Roman"/>
          <w:sz w:val="18"/>
          <w:szCs w:val="18"/>
          <w:lang w:val="es-AR"/>
        </w:rPr>
        <w:t>Componente II</w:t>
      </w:r>
      <w:r w:rsidRPr="00DA2ACC">
        <w:rPr>
          <w:rFonts w:asciiTheme="minorHAnsi" w:hAnsiTheme="minorHAnsi" w:cs="Times New Roman"/>
          <w:sz w:val="18"/>
          <w:szCs w:val="18"/>
          <w:lang w:val="es-AR"/>
        </w:rPr>
        <w:t xml:space="preserve"> del Programa serán financiados por los recursos del préstamo siguiendo los procedimientos administrativos previstos por la normativa vigente del Prestatario en un todo de acuerdo con las Políticas del BID. Los costos de operación no incluyen salarios de funcionarios del sector.</w:t>
      </w:r>
    </w:p>
  </w:footnote>
  <w:footnote w:id="5">
    <w:p w:rsidR="00F91CFD" w:rsidRPr="00DA2ACC" w:rsidRDefault="00F91CFD" w:rsidP="00631AFC">
      <w:pPr>
        <w:pStyle w:val="Textonotapie"/>
        <w:ind w:left="0" w:firstLine="0"/>
        <w:jc w:val="both"/>
        <w:rPr>
          <w:rFonts w:asciiTheme="minorHAnsi" w:hAnsiTheme="minorHAnsi"/>
          <w:sz w:val="18"/>
          <w:szCs w:val="18"/>
          <w:lang w:val="es-ES_tradnl"/>
        </w:rPr>
      </w:pPr>
      <w:r w:rsidRPr="00DA2ACC">
        <w:rPr>
          <w:rStyle w:val="Refdenotaalpie"/>
          <w:rFonts w:asciiTheme="minorHAnsi" w:hAnsiTheme="minorHAnsi"/>
          <w:sz w:val="18"/>
          <w:szCs w:val="18"/>
        </w:rPr>
        <w:footnoteRef/>
      </w:r>
      <w:r w:rsidRPr="00DA2ACC">
        <w:rPr>
          <w:rFonts w:asciiTheme="minorHAnsi" w:hAnsiTheme="minorHAnsi"/>
          <w:sz w:val="18"/>
          <w:szCs w:val="18"/>
        </w:rPr>
        <w:t xml:space="preserve">Las Políticas del BID aplicables a este Préstamo podrán consultarse o bajarse de la página web de la entidad: </w:t>
      </w:r>
      <w:hyperlink r:id="rId1" w:history="1">
        <w:r w:rsidRPr="00DA2ACC">
          <w:rPr>
            <w:rStyle w:val="Hipervnculo"/>
            <w:rFonts w:asciiTheme="minorHAnsi" w:hAnsiTheme="minorHAnsi"/>
            <w:sz w:val="18"/>
            <w:szCs w:val="18"/>
          </w:rPr>
          <w:t>www.iadb.org</w:t>
        </w:r>
      </w:hyperlink>
    </w:p>
  </w:footnote>
  <w:footnote w:id="6">
    <w:p w:rsidR="00F91CFD" w:rsidRPr="00DA2ACC" w:rsidRDefault="00F91CFD" w:rsidP="00F7368D">
      <w:pPr>
        <w:pStyle w:val="Normal10"/>
        <w:jc w:val="both"/>
        <w:rPr>
          <w:rFonts w:asciiTheme="minorHAnsi" w:hAnsiTheme="minorHAnsi"/>
          <w:sz w:val="18"/>
          <w:szCs w:val="18"/>
          <w:vertAlign w:val="superscript"/>
        </w:rPr>
      </w:pPr>
      <w:r w:rsidRPr="00DA2ACC">
        <w:rPr>
          <w:rStyle w:val="FootnoteCharacters"/>
          <w:rFonts w:asciiTheme="minorHAnsi" w:hAnsiTheme="minorHAnsi"/>
          <w:sz w:val="18"/>
          <w:szCs w:val="18"/>
          <w:vertAlign w:val="superscript"/>
        </w:rPr>
        <w:footnoteRef/>
      </w:r>
      <w:r w:rsidRPr="00DA2ACC">
        <w:rPr>
          <w:rFonts w:asciiTheme="minorHAnsi" w:hAnsiTheme="minorHAnsi"/>
          <w:sz w:val="18"/>
          <w:szCs w:val="18"/>
        </w:rPr>
        <w:t>Políticas para la Adquisición de Bienes y Obras Financiados por el BID (GN-2349-9) y Políticas para la Selección y Contratación de Consultores financiados por el BID (GN-2350-9), ambas de marzo de 2011.</w:t>
      </w:r>
    </w:p>
  </w:footnote>
  <w:footnote w:id="7">
    <w:p w:rsidR="00F91CFD" w:rsidRPr="00A36510" w:rsidRDefault="00F91CFD" w:rsidP="00A36510">
      <w:pPr>
        <w:pStyle w:val="Normal10"/>
        <w:ind w:firstLine="1"/>
        <w:rPr>
          <w:rStyle w:val="FootnoteCharacters"/>
          <w:rFonts w:asciiTheme="minorHAnsi" w:hAnsiTheme="minorHAnsi"/>
          <w:sz w:val="18"/>
          <w:szCs w:val="18"/>
        </w:rPr>
      </w:pPr>
      <w:r w:rsidRPr="00A36510">
        <w:rPr>
          <w:rStyle w:val="FootnoteCharacters"/>
          <w:rFonts w:asciiTheme="minorHAnsi" w:hAnsiTheme="minorHAnsi"/>
          <w:sz w:val="18"/>
          <w:szCs w:val="18"/>
          <w:vertAlign w:val="superscript"/>
        </w:rPr>
        <w:footnoteRef/>
      </w:r>
      <w:r w:rsidRPr="00A36510">
        <w:rPr>
          <w:rStyle w:val="FootnoteCharacters"/>
          <w:rFonts w:asciiTheme="minorHAnsi" w:hAnsiTheme="minorHAnsi"/>
          <w:sz w:val="18"/>
          <w:szCs w:val="18"/>
        </w:rPr>
        <w:t xml:space="preserve"> La inspección verifica la existencia de las AD, dejando la verificación de la calidad y cumplimiento de especificaciones al especialista sectorial.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CFD" w:rsidRDefault="00F91CFD">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CFD" w:rsidRDefault="00F91CFD"/>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CFD" w:rsidRDefault="00F91CFD"/>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CFD" w:rsidRDefault="00F91CF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
    <w:lvl w:ilvl="0">
      <w:start w:val="1"/>
      <w:numFmt w:val="upperLetter"/>
      <w:lvlText w:val="%1."/>
      <w:lvlJc w:val="left"/>
      <w:pPr>
        <w:tabs>
          <w:tab w:val="num" w:pos="648"/>
        </w:tabs>
        <w:ind w:left="648"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3"/>
    <w:multiLevelType w:val="multilevel"/>
    <w:tmpl w:val="00000003"/>
    <w:name w:val="WWNum3"/>
    <w:lvl w:ilvl="0">
      <w:start w:val="1"/>
      <w:numFmt w:val="lowerLetter"/>
      <w:lvlText w:val="%1)"/>
      <w:lvlJc w:val="left"/>
      <w:pPr>
        <w:tabs>
          <w:tab w:val="num" w:pos="1008"/>
        </w:tabs>
        <w:ind w:left="1008" w:hanging="720"/>
      </w:pPr>
      <w:rPr>
        <w:b w:val="0"/>
        <w:bCs w:val="0"/>
        <w:i w:val="0"/>
        <w:iCs w:val="0"/>
        <w:caps w:val="0"/>
        <w:smallCaps w:val="0"/>
        <w:strike w:val="0"/>
        <w:dstrike w:val="0"/>
        <w:vanish w:val="0"/>
        <w:position w:val="0"/>
        <w:sz w:val="20"/>
        <w:vertAlign w:val="baseline"/>
      </w:rPr>
    </w:lvl>
    <w:lvl w:ilvl="1">
      <w:start w:val="1"/>
      <w:numFmt w:val="lowerLetter"/>
      <w:lvlText w:val="%2."/>
      <w:lvlJc w:val="left"/>
      <w:pPr>
        <w:tabs>
          <w:tab w:val="num" w:pos="0"/>
        </w:tabs>
        <w:ind w:left="-252" w:hanging="360"/>
      </w:pPr>
    </w:lvl>
    <w:lvl w:ilvl="2">
      <w:start w:val="1"/>
      <w:numFmt w:val="lowerRoman"/>
      <w:lvlText w:val="%3."/>
      <w:lvlJc w:val="right"/>
      <w:pPr>
        <w:tabs>
          <w:tab w:val="num" w:pos="468"/>
        </w:tabs>
        <w:ind w:left="468" w:hanging="180"/>
      </w:pPr>
    </w:lvl>
    <w:lvl w:ilvl="3">
      <w:start w:val="1"/>
      <w:numFmt w:val="decimal"/>
      <w:lvlText w:val="%4."/>
      <w:lvlJc w:val="left"/>
      <w:pPr>
        <w:tabs>
          <w:tab w:val="num" w:pos="1188"/>
        </w:tabs>
        <w:ind w:left="1188" w:hanging="360"/>
      </w:pPr>
    </w:lvl>
    <w:lvl w:ilvl="4">
      <w:start w:val="1"/>
      <w:numFmt w:val="lowerLetter"/>
      <w:lvlText w:val="%5."/>
      <w:lvlJc w:val="left"/>
      <w:pPr>
        <w:tabs>
          <w:tab w:val="num" w:pos="1908"/>
        </w:tabs>
        <w:ind w:left="1908" w:hanging="360"/>
      </w:pPr>
    </w:lvl>
    <w:lvl w:ilvl="5">
      <w:start w:val="1"/>
      <w:numFmt w:val="lowerRoman"/>
      <w:lvlText w:val="%6."/>
      <w:lvlJc w:val="right"/>
      <w:pPr>
        <w:tabs>
          <w:tab w:val="num" w:pos="2628"/>
        </w:tabs>
        <w:ind w:left="2628" w:hanging="180"/>
      </w:pPr>
    </w:lvl>
    <w:lvl w:ilvl="6">
      <w:start w:val="1"/>
      <w:numFmt w:val="decimal"/>
      <w:lvlText w:val="%7."/>
      <w:lvlJc w:val="left"/>
      <w:pPr>
        <w:tabs>
          <w:tab w:val="num" w:pos="3348"/>
        </w:tabs>
        <w:ind w:left="3348" w:hanging="360"/>
      </w:pPr>
    </w:lvl>
    <w:lvl w:ilvl="7">
      <w:start w:val="1"/>
      <w:numFmt w:val="lowerLetter"/>
      <w:lvlText w:val="%8."/>
      <w:lvlJc w:val="left"/>
      <w:pPr>
        <w:tabs>
          <w:tab w:val="num" w:pos="4068"/>
        </w:tabs>
        <w:ind w:left="4068" w:hanging="360"/>
      </w:pPr>
    </w:lvl>
    <w:lvl w:ilvl="8">
      <w:start w:val="1"/>
      <w:numFmt w:val="lowerRoman"/>
      <w:lvlText w:val="%9."/>
      <w:lvlJc w:val="right"/>
      <w:pPr>
        <w:tabs>
          <w:tab w:val="num" w:pos="4788"/>
        </w:tabs>
        <w:ind w:left="4788" w:hanging="180"/>
      </w:pPr>
    </w:lvl>
  </w:abstractNum>
  <w:abstractNum w:abstractNumId="2">
    <w:nsid w:val="00000004"/>
    <w:multiLevelType w:val="multilevel"/>
    <w:tmpl w:val="00000004"/>
    <w:name w:val="WWNum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5"/>
    <w:multiLevelType w:val="multilevel"/>
    <w:tmpl w:val="00000005"/>
    <w:name w:val="WWNum5"/>
    <w:lvl w:ilvl="0">
      <w:start w:val="1"/>
      <w:numFmt w:val="lowerRoman"/>
      <w:lvlText w:val="(%1)"/>
      <w:lvlJc w:val="left"/>
      <w:pPr>
        <w:tabs>
          <w:tab w:val="num" w:pos="1008"/>
        </w:tabs>
        <w:ind w:left="685" w:hanging="397"/>
      </w:pPr>
      <w:rPr>
        <w:rFonts w:cs="Times New Roman"/>
        <w:b w:val="0"/>
        <w:bCs w:val="0"/>
        <w:i w:val="0"/>
        <w:iCs w:val="0"/>
        <w:sz w:val="20"/>
        <w:szCs w:val="20"/>
      </w:rPr>
    </w:lvl>
    <w:lvl w:ilvl="1">
      <w:start w:val="1"/>
      <w:numFmt w:val="lowerLetter"/>
      <w:lvlText w:val="%2."/>
      <w:lvlJc w:val="left"/>
      <w:pPr>
        <w:tabs>
          <w:tab w:val="num" w:pos="2686"/>
        </w:tabs>
        <w:ind w:left="2686" w:hanging="360"/>
      </w:pPr>
    </w:lvl>
    <w:lvl w:ilvl="2">
      <w:start w:val="1"/>
      <w:numFmt w:val="lowerRoman"/>
      <w:lvlText w:val="%3."/>
      <w:lvlJc w:val="right"/>
      <w:pPr>
        <w:tabs>
          <w:tab w:val="num" w:pos="3406"/>
        </w:tabs>
        <w:ind w:left="3406" w:hanging="180"/>
      </w:pPr>
    </w:lvl>
    <w:lvl w:ilvl="3">
      <w:start w:val="1"/>
      <w:numFmt w:val="decimal"/>
      <w:lvlText w:val="%4."/>
      <w:lvlJc w:val="left"/>
      <w:pPr>
        <w:tabs>
          <w:tab w:val="num" w:pos="4126"/>
        </w:tabs>
        <w:ind w:left="4126" w:hanging="360"/>
      </w:pPr>
    </w:lvl>
    <w:lvl w:ilvl="4">
      <w:start w:val="1"/>
      <w:numFmt w:val="lowerLetter"/>
      <w:lvlText w:val="%5."/>
      <w:lvlJc w:val="left"/>
      <w:pPr>
        <w:tabs>
          <w:tab w:val="num" w:pos="4846"/>
        </w:tabs>
        <w:ind w:left="4846" w:hanging="360"/>
      </w:pPr>
    </w:lvl>
    <w:lvl w:ilvl="5">
      <w:start w:val="1"/>
      <w:numFmt w:val="lowerRoman"/>
      <w:lvlText w:val="%6."/>
      <w:lvlJc w:val="right"/>
      <w:pPr>
        <w:tabs>
          <w:tab w:val="num" w:pos="5566"/>
        </w:tabs>
        <w:ind w:left="5566" w:hanging="180"/>
      </w:pPr>
    </w:lvl>
    <w:lvl w:ilvl="6">
      <w:start w:val="1"/>
      <w:numFmt w:val="decimal"/>
      <w:lvlText w:val="%7."/>
      <w:lvlJc w:val="left"/>
      <w:pPr>
        <w:tabs>
          <w:tab w:val="num" w:pos="6286"/>
        </w:tabs>
        <w:ind w:left="6286" w:hanging="360"/>
      </w:pPr>
    </w:lvl>
    <w:lvl w:ilvl="7">
      <w:start w:val="1"/>
      <w:numFmt w:val="lowerLetter"/>
      <w:lvlText w:val="%8."/>
      <w:lvlJc w:val="left"/>
      <w:pPr>
        <w:tabs>
          <w:tab w:val="num" w:pos="7006"/>
        </w:tabs>
        <w:ind w:left="7006" w:hanging="360"/>
      </w:pPr>
    </w:lvl>
    <w:lvl w:ilvl="8">
      <w:start w:val="1"/>
      <w:numFmt w:val="lowerRoman"/>
      <w:lvlText w:val="%9."/>
      <w:lvlJc w:val="right"/>
      <w:pPr>
        <w:tabs>
          <w:tab w:val="num" w:pos="7726"/>
        </w:tabs>
        <w:ind w:left="7726" w:hanging="180"/>
      </w:pPr>
    </w:lvl>
  </w:abstractNum>
  <w:abstractNum w:abstractNumId="4">
    <w:nsid w:val="00000006"/>
    <w:multiLevelType w:val="multilevel"/>
    <w:tmpl w:val="00000006"/>
    <w:name w:val="WWNum6"/>
    <w:lvl w:ilvl="0">
      <w:start w:val="1"/>
      <w:numFmt w:val="upperRoman"/>
      <w:lvlText w:val="%1."/>
      <w:lvlJc w:val="center"/>
      <w:pPr>
        <w:tabs>
          <w:tab w:val="num" w:pos="1079"/>
        </w:tabs>
        <w:ind w:left="431" w:firstLine="288"/>
      </w:pPr>
      <w:rPr>
        <w:b/>
        <w:bCs/>
        <w:i w:val="0"/>
        <w:iCs w:val="0"/>
        <w:strike w:val="0"/>
        <w:dstrike w:val="0"/>
        <w:position w:val="0"/>
        <w:sz w:val="20"/>
        <w:vertAlign w:val="baseline"/>
      </w:rPr>
    </w:lvl>
    <w:lvl w:ilvl="1">
      <w:start w:val="1"/>
      <w:numFmt w:val="decimal"/>
      <w:lvlText w:val="2.%2"/>
      <w:lvlJc w:val="left"/>
      <w:pPr>
        <w:tabs>
          <w:tab w:val="num" w:pos="1151"/>
        </w:tabs>
        <w:ind w:left="1151" w:hanging="720"/>
      </w:pPr>
    </w:lvl>
    <w:lvl w:ilvl="2">
      <w:start w:val="1"/>
      <w:numFmt w:val="lowerLetter"/>
      <w:lvlText w:val="(%3)"/>
      <w:lvlJc w:val="left"/>
      <w:pPr>
        <w:tabs>
          <w:tab w:val="num" w:pos="1583"/>
        </w:tabs>
        <w:ind w:left="1583" w:hanging="432"/>
      </w:pPr>
    </w:lvl>
    <w:lvl w:ilvl="3">
      <w:start w:val="1"/>
      <w:numFmt w:val="lowerRoman"/>
      <w:lvlText w:val="%4."/>
      <w:lvlJc w:val="right"/>
      <w:pPr>
        <w:tabs>
          <w:tab w:val="num" w:pos="2015"/>
        </w:tabs>
        <w:ind w:left="2015" w:hanging="288"/>
      </w:pPr>
    </w:lvl>
    <w:lvl w:ilvl="4">
      <w:start w:val="1"/>
      <w:numFmt w:val="none"/>
      <w:suff w:val="nothing"/>
      <w:lvlText w:val=""/>
      <w:lvlJc w:val="left"/>
      <w:pPr>
        <w:tabs>
          <w:tab w:val="num" w:pos="3671"/>
        </w:tabs>
        <w:ind w:left="3311" w:hanging="360"/>
      </w:pPr>
    </w:lvl>
    <w:lvl w:ilvl="5">
      <w:start w:val="1"/>
      <w:numFmt w:val="none"/>
      <w:suff w:val="nothing"/>
      <w:lvlText w:val=""/>
      <w:lvlJc w:val="left"/>
      <w:pPr>
        <w:tabs>
          <w:tab w:val="num" w:pos="4391"/>
        </w:tabs>
        <w:ind w:left="4031" w:hanging="360"/>
      </w:pPr>
    </w:lvl>
    <w:lvl w:ilvl="6">
      <w:start w:val="1"/>
      <w:numFmt w:val="none"/>
      <w:suff w:val="nothing"/>
      <w:lvlText w:val=""/>
      <w:lvlJc w:val="left"/>
      <w:pPr>
        <w:tabs>
          <w:tab w:val="num" w:pos="5111"/>
        </w:tabs>
        <w:ind w:left="4751" w:hanging="360"/>
      </w:pPr>
    </w:lvl>
    <w:lvl w:ilvl="7">
      <w:start w:val="1"/>
      <w:numFmt w:val="none"/>
      <w:suff w:val="nothing"/>
      <w:lvlText w:val=""/>
      <w:lvlJc w:val="left"/>
      <w:pPr>
        <w:tabs>
          <w:tab w:val="num" w:pos="5831"/>
        </w:tabs>
        <w:ind w:left="5471" w:hanging="360"/>
      </w:pPr>
    </w:lvl>
    <w:lvl w:ilvl="8">
      <w:start w:val="1"/>
      <w:numFmt w:val="none"/>
      <w:suff w:val="nothing"/>
      <w:lvlText w:val=""/>
      <w:lvlJc w:val="left"/>
      <w:pPr>
        <w:tabs>
          <w:tab w:val="num" w:pos="6551"/>
        </w:tabs>
        <w:ind w:left="6191" w:hanging="360"/>
      </w:pPr>
    </w:lvl>
  </w:abstractNum>
  <w:abstractNum w:abstractNumId="5">
    <w:nsid w:val="00000007"/>
    <w:multiLevelType w:val="multilevel"/>
    <w:tmpl w:val="00000007"/>
    <w:name w:val="WWNum7"/>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nsid w:val="00000008"/>
    <w:multiLevelType w:val="multilevel"/>
    <w:tmpl w:val="00000008"/>
    <w:name w:val="WWNum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09"/>
    <w:multiLevelType w:val="multilevel"/>
    <w:tmpl w:val="00000009"/>
    <w:name w:val="WWNum9"/>
    <w:lvl w:ilvl="0">
      <w:start w:val="1"/>
      <w:numFmt w:val="decimal"/>
      <w:lvlText w:val="%1."/>
      <w:lvlJc w:val="left"/>
      <w:pPr>
        <w:tabs>
          <w:tab w:val="num" w:pos="720"/>
        </w:tabs>
        <w:ind w:left="720" w:hanging="360"/>
      </w:pPr>
    </w:lvl>
    <w:lvl w:ilvl="1">
      <w:start w:val="1"/>
      <w:numFmt w:val="none"/>
      <w:suff w:val="nothing"/>
      <w:lvlText w:val=""/>
      <w:lvlJc w:val="left"/>
      <w:pPr>
        <w:tabs>
          <w:tab w:val="num" w:pos="360"/>
        </w:tabs>
        <w:ind w:left="1080" w:hanging="360"/>
      </w:pPr>
    </w:lvl>
    <w:lvl w:ilvl="2">
      <w:start w:val="1"/>
      <w:numFmt w:val="none"/>
      <w:suff w:val="nothing"/>
      <w:lvlText w:val=""/>
      <w:lvlJc w:val="left"/>
      <w:pPr>
        <w:tabs>
          <w:tab w:val="num" w:pos="360"/>
        </w:tabs>
        <w:ind w:left="1440" w:hanging="360"/>
      </w:pPr>
    </w:lvl>
    <w:lvl w:ilvl="3">
      <w:start w:val="1"/>
      <w:numFmt w:val="none"/>
      <w:suff w:val="nothing"/>
      <w:lvlText w:val=""/>
      <w:lvlJc w:val="left"/>
      <w:pPr>
        <w:tabs>
          <w:tab w:val="num" w:pos="360"/>
        </w:tabs>
        <w:ind w:left="1800" w:hanging="360"/>
      </w:pPr>
    </w:lvl>
    <w:lvl w:ilvl="4">
      <w:start w:val="1"/>
      <w:numFmt w:val="none"/>
      <w:suff w:val="nothing"/>
      <w:lvlText w:val=""/>
      <w:lvlJc w:val="left"/>
      <w:pPr>
        <w:tabs>
          <w:tab w:val="num" w:pos="360"/>
        </w:tabs>
        <w:ind w:left="2160" w:hanging="360"/>
      </w:pPr>
    </w:lvl>
    <w:lvl w:ilvl="5">
      <w:start w:val="1"/>
      <w:numFmt w:val="none"/>
      <w:suff w:val="nothing"/>
      <w:lvlText w:val=""/>
      <w:lvlJc w:val="left"/>
      <w:pPr>
        <w:tabs>
          <w:tab w:val="num" w:pos="360"/>
        </w:tabs>
        <w:ind w:left="2520" w:hanging="360"/>
      </w:pPr>
    </w:lvl>
    <w:lvl w:ilvl="6">
      <w:start w:val="1"/>
      <w:numFmt w:val="none"/>
      <w:suff w:val="nothing"/>
      <w:lvlText w:val=""/>
      <w:lvlJc w:val="left"/>
      <w:pPr>
        <w:tabs>
          <w:tab w:val="num" w:pos="360"/>
        </w:tabs>
        <w:ind w:left="2880" w:hanging="360"/>
      </w:pPr>
    </w:lvl>
    <w:lvl w:ilvl="7">
      <w:start w:val="1"/>
      <w:numFmt w:val="none"/>
      <w:suff w:val="nothing"/>
      <w:lvlText w:val=""/>
      <w:lvlJc w:val="left"/>
      <w:pPr>
        <w:tabs>
          <w:tab w:val="num" w:pos="360"/>
        </w:tabs>
        <w:ind w:left="3240" w:hanging="360"/>
      </w:pPr>
    </w:lvl>
    <w:lvl w:ilvl="8">
      <w:start w:val="1"/>
      <w:numFmt w:val="none"/>
      <w:suff w:val="nothing"/>
      <w:lvlText w:val=""/>
      <w:lvlJc w:val="left"/>
      <w:pPr>
        <w:tabs>
          <w:tab w:val="num" w:pos="360"/>
        </w:tabs>
        <w:ind w:left="3600" w:hanging="360"/>
      </w:pPr>
    </w:lvl>
  </w:abstractNum>
  <w:abstractNum w:abstractNumId="8">
    <w:nsid w:val="0000000A"/>
    <w:multiLevelType w:val="multilevel"/>
    <w:tmpl w:val="0000000A"/>
    <w:name w:val="WWNum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B"/>
    <w:multiLevelType w:val="multilevel"/>
    <w:tmpl w:val="0000000B"/>
    <w:name w:val="WWNum1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C"/>
    <w:multiLevelType w:val="multilevel"/>
    <w:tmpl w:val="0000000C"/>
    <w:name w:val="WWNum12"/>
    <w:lvl w:ilvl="0">
      <w:start w:val="1"/>
      <w:numFmt w:val="lowerLetter"/>
      <w:lvlText w:val="%1)"/>
      <w:lvlJc w:val="left"/>
      <w:pPr>
        <w:tabs>
          <w:tab w:val="num" w:pos="648"/>
        </w:tabs>
        <w:ind w:left="648" w:hanging="360"/>
      </w:pPr>
    </w:lvl>
    <w:lvl w:ilvl="1">
      <w:start w:val="1"/>
      <w:numFmt w:val="lowerLetter"/>
      <w:lvlText w:val="%2."/>
      <w:lvlJc w:val="left"/>
      <w:pPr>
        <w:tabs>
          <w:tab w:val="num" w:pos="0"/>
        </w:tabs>
        <w:ind w:left="-252" w:hanging="360"/>
      </w:pPr>
    </w:lvl>
    <w:lvl w:ilvl="2">
      <w:start w:val="1"/>
      <w:numFmt w:val="lowerRoman"/>
      <w:lvlText w:val="%3."/>
      <w:lvlJc w:val="right"/>
      <w:pPr>
        <w:tabs>
          <w:tab w:val="num" w:pos="468"/>
        </w:tabs>
        <w:ind w:left="468" w:hanging="180"/>
      </w:pPr>
    </w:lvl>
    <w:lvl w:ilvl="3">
      <w:start w:val="1"/>
      <w:numFmt w:val="decimal"/>
      <w:lvlText w:val="%4."/>
      <w:lvlJc w:val="left"/>
      <w:pPr>
        <w:tabs>
          <w:tab w:val="num" w:pos="1188"/>
        </w:tabs>
        <w:ind w:left="1188" w:hanging="360"/>
      </w:pPr>
    </w:lvl>
    <w:lvl w:ilvl="4">
      <w:start w:val="1"/>
      <w:numFmt w:val="lowerLetter"/>
      <w:lvlText w:val="%5."/>
      <w:lvlJc w:val="left"/>
      <w:pPr>
        <w:tabs>
          <w:tab w:val="num" w:pos="1908"/>
        </w:tabs>
        <w:ind w:left="1908" w:hanging="360"/>
      </w:pPr>
    </w:lvl>
    <w:lvl w:ilvl="5">
      <w:start w:val="1"/>
      <w:numFmt w:val="lowerRoman"/>
      <w:lvlText w:val="%6."/>
      <w:lvlJc w:val="right"/>
      <w:pPr>
        <w:tabs>
          <w:tab w:val="num" w:pos="2628"/>
        </w:tabs>
        <w:ind w:left="2628" w:hanging="180"/>
      </w:pPr>
    </w:lvl>
    <w:lvl w:ilvl="6">
      <w:start w:val="1"/>
      <w:numFmt w:val="decimal"/>
      <w:lvlText w:val="%7."/>
      <w:lvlJc w:val="left"/>
      <w:pPr>
        <w:tabs>
          <w:tab w:val="num" w:pos="3348"/>
        </w:tabs>
        <w:ind w:left="3348" w:hanging="360"/>
      </w:pPr>
    </w:lvl>
    <w:lvl w:ilvl="7">
      <w:start w:val="1"/>
      <w:numFmt w:val="lowerLetter"/>
      <w:lvlText w:val="%8."/>
      <w:lvlJc w:val="left"/>
      <w:pPr>
        <w:tabs>
          <w:tab w:val="num" w:pos="4068"/>
        </w:tabs>
        <w:ind w:left="4068" w:hanging="360"/>
      </w:pPr>
    </w:lvl>
    <w:lvl w:ilvl="8">
      <w:start w:val="1"/>
      <w:numFmt w:val="lowerRoman"/>
      <w:lvlText w:val="%9."/>
      <w:lvlJc w:val="right"/>
      <w:pPr>
        <w:tabs>
          <w:tab w:val="num" w:pos="4788"/>
        </w:tabs>
        <w:ind w:left="4788" w:hanging="180"/>
      </w:pPr>
    </w:lvl>
  </w:abstractNum>
  <w:abstractNum w:abstractNumId="11">
    <w:nsid w:val="0000000D"/>
    <w:multiLevelType w:val="multilevel"/>
    <w:tmpl w:val="0000000D"/>
    <w:name w:val="WWNum13"/>
    <w:lvl w:ilvl="0">
      <w:start w:val="1"/>
      <w:numFmt w:val="lowerLetter"/>
      <w:lvlText w:val="%1)"/>
      <w:lvlJc w:val="left"/>
      <w:pPr>
        <w:tabs>
          <w:tab w:val="num" w:pos="648"/>
        </w:tabs>
        <w:ind w:left="648" w:hanging="360"/>
      </w:pPr>
    </w:lvl>
    <w:lvl w:ilvl="1">
      <w:start w:val="1"/>
      <w:numFmt w:val="lowerLetter"/>
      <w:lvlText w:val="%2."/>
      <w:lvlJc w:val="left"/>
      <w:pPr>
        <w:tabs>
          <w:tab w:val="num" w:pos="0"/>
        </w:tabs>
        <w:ind w:left="-252" w:hanging="360"/>
      </w:pPr>
    </w:lvl>
    <w:lvl w:ilvl="2">
      <w:start w:val="1"/>
      <w:numFmt w:val="lowerRoman"/>
      <w:lvlText w:val="%3."/>
      <w:lvlJc w:val="right"/>
      <w:pPr>
        <w:tabs>
          <w:tab w:val="num" w:pos="468"/>
        </w:tabs>
        <w:ind w:left="468" w:hanging="180"/>
      </w:pPr>
    </w:lvl>
    <w:lvl w:ilvl="3">
      <w:start w:val="1"/>
      <w:numFmt w:val="decimal"/>
      <w:lvlText w:val="%4."/>
      <w:lvlJc w:val="left"/>
      <w:pPr>
        <w:tabs>
          <w:tab w:val="num" w:pos="1188"/>
        </w:tabs>
        <w:ind w:left="1188" w:hanging="360"/>
      </w:pPr>
    </w:lvl>
    <w:lvl w:ilvl="4">
      <w:start w:val="1"/>
      <w:numFmt w:val="lowerLetter"/>
      <w:lvlText w:val="%5."/>
      <w:lvlJc w:val="left"/>
      <w:pPr>
        <w:tabs>
          <w:tab w:val="num" w:pos="1908"/>
        </w:tabs>
        <w:ind w:left="1908" w:hanging="360"/>
      </w:pPr>
    </w:lvl>
    <w:lvl w:ilvl="5">
      <w:start w:val="1"/>
      <w:numFmt w:val="lowerRoman"/>
      <w:lvlText w:val="%6."/>
      <w:lvlJc w:val="right"/>
      <w:pPr>
        <w:tabs>
          <w:tab w:val="num" w:pos="2628"/>
        </w:tabs>
        <w:ind w:left="2628" w:hanging="180"/>
      </w:pPr>
    </w:lvl>
    <w:lvl w:ilvl="6">
      <w:start w:val="1"/>
      <w:numFmt w:val="decimal"/>
      <w:lvlText w:val="%7."/>
      <w:lvlJc w:val="left"/>
      <w:pPr>
        <w:tabs>
          <w:tab w:val="num" w:pos="3348"/>
        </w:tabs>
        <w:ind w:left="3348" w:hanging="360"/>
      </w:pPr>
    </w:lvl>
    <w:lvl w:ilvl="7">
      <w:start w:val="1"/>
      <w:numFmt w:val="lowerLetter"/>
      <w:lvlText w:val="%8."/>
      <w:lvlJc w:val="left"/>
      <w:pPr>
        <w:tabs>
          <w:tab w:val="num" w:pos="4068"/>
        </w:tabs>
        <w:ind w:left="4068" w:hanging="360"/>
      </w:pPr>
    </w:lvl>
    <w:lvl w:ilvl="8">
      <w:start w:val="1"/>
      <w:numFmt w:val="lowerRoman"/>
      <w:lvlText w:val="%9."/>
      <w:lvlJc w:val="right"/>
      <w:pPr>
        <w:tabs>
          <w:tab w:val="num" w:pos="4788"/>
        </w:tabs>
        <w:ind w:left="4788" w:hanging="180"/>
      </w:pPr>
    </w:lvl>
  </w:abstractNum>
  <w:abstractNum w:abstractNumId="12">
    <w:nsid w:val="0000000E"/>
    <w:multiLevelType w:val="multilevel"/>
    <w:tmpl w:val="0000000E"/>
    <w:name w:val="WWNum14"/>
    <w:lvl w:ilvl="0">
      <w:start w:val="1"/>
      <w:numFmt w:val="none"/>
      <w:suff w:val="nothing"/>
      <w:lvlText w:val=""/>
      <w:lvlJc w:val="left"/>
      <w:pPr>
        <w:tabs>
          <w:tab w:val="num" w:pos="0"/>
        </w:tabs>
        <w:ind w:left="720" w:hanging="720"/>
      </w:pPr>
      <w:rPr>
        <w:b/>
        <w:bCs/>
        <w:i w:val="0"/>
        <w:iCs w:val="0"/>
      </w:rPr>
    </w:lvl>
    <w:lvl w:ilvl="1">
      <w:start w:val="1"/>
      <w:numFmt w:val="decimal"/>
      <w:lvlText w:val="%2."/>
      <w:lvlJc w:val="left"/>
      <w:pPr>
        <w:tabs>
          <w:tab w:val="num" w:pos="1296"/>
        </w:tabs>
        <w:ind w:left="1296" w:hanging="576"/>
      </w:pPr>
    </w:lvl>
    <w:lvl w:ilvl="2">
      <w:start w:val="1"/>
      <w:numFmt w:val="lowerLetter"/>
      <w:lvlText w:val="(%3)"/>
      <w:lvlJc w:val="left"/>
      <w:pPr>
        <w:tabs>
          <w:tab w:val="num" w:pos="1872"/>
        </w:tabs>
        <w:ind w:left="1872" w:hanging="576"/>
      </w:pPr>
      <w:rPr>
        <w:rFonts w:eastAsia="Times New Roman"/>
      </w:rPr>
    </w:lvl>
    <w:lvl w:ilvl="3">
      <w:start w:val="1"/>
      <w:numFmt w:val="lowerRoman"/>
      <w:lvlText w:val="(%4)"/>
      <w:lvlJc w:val="right"/>
      <w:pPr>
        <w:tabs>
          <w:tab w:val="num" w:pos="2376"/>
        </w:tabs>
        <w:ind w:left="2376" w:hanging="288"/>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nsid w:val="0000000F"/>
    <w:multiLevelType w:val="multilevel"/>
    <w:tmpl w:val="0000000F"/>
    <w:name w:val="WWNum15"/>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10"/>
    <w:multiLevelType w:val="multilevel"/>
    <w:tmpl w:val="00000010"/>
    <w:name w:val="WW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11"/>
    <w:multiLevelType w:val="multilevel"/>
    <w:tmpl w:val="00000011"/>
    <w:name w:val="WWNum17"/>
    <w:lvl w:ilvl="0">
      <w:start w:val="1"/>
      <w:numFmt w:val="decimal"/>
      <w:lvlText w:val="%1."/>
      <w:lvlJc w:val="left"/>
      <w:pPr>
        <w:tabs>
          <w:tab w:val="num" w:pos="360"/>
        </w:tabs>
        <w:ind w:left="360" w:hanging="360"/>
      </w:pPr>
    </w:lvl>
    <w:lvl w:ilvl="1">
      <w:start w:val="1"/>
      <w:numFmt w:val="none"/>
      <w:suff w:val="nothing"/>
      <w:lvlText w:val=""/>
      <w:lvlJc w:val="left"/>
      <w:pPr>
        <w:tabs>
          <w:tab w:val="num" w:pos="360"/>
        </w:tabs>
        <w:ind w:left="1080" w:hanging="360"/>
      </w:pPr>
    </w:lvl>
    <w:lvl w:ilvl="2">
      <w:start w:val="1"/>
      <w:numFmt w:val="none"/>
      <w:suff w:val="nothing"/>
      <w:lvlText w:val=""/>
      <w:lvlJc w:val="left"/>
      <w:pPr>
        <w:tabs>
          <w:tab w:val="num" w:pos="360"/>
        </w:tabs>
        <w:ind w:left="1440" w:hanging="360"/>
      </w:pPr>
    </w:lvl>
    <w:lvl w:ilvl="3">
      <w:start w:val="1"/>
      <w:numFmt w:val="none"/>
      <w:suff w:val="nothing"/>
      <w:lvlText w:val=""/>
      <w:lvlJc w:val="left"/>
      <w:pPr>
        <w:tabs>
          <w:tab w:val="num" w:pos="360"/>
        </w:tabs>
        <w:ind w:left="1800" w:hanging="360"/>
      </w:pPr>
    </w:lvl>
    <w:lvl w:ilvl="4">
      <w:start w:val="1"/>
      <w:numFmt w:val="none"/>
      <w:suff w:val="nothing"/>
      <w:lvlText w:val=""/>
      <w:lvlJc w:val="left"/>
      <w:pPr>
        <w:tabs>
          <w:tab w:val="num" w:pos="360"/>
        </w:tabs>
        <w:ind w:left="2160" w:hanging="360"/>
      </w:pPr>
    </w:lvl>
    <w:lvl w:ilvl="5">
      <w:start w:val="1"/>
      <w:numFmt w:val="none"/>
      <w:suff w:val="nothing"/>
      <w:lvlText w:val=""/>
      <w:lvlJc w:val="left"/>
      <w:pPr>
        <w:tabs>
          <w:tab w:val="num" w:pos="360"/>
        </w:tabs>
        <w:ind w:left="2520" w:hanging="360"/>
      </w:pPr>
    </w:lvl>
    <w:lvl w:ilvl="6">
      <w:start w:val="1"/>
      <w:numFmt w:val="none"/>
      <w:suff w:val="nothing"/>
      <w:lvlText w:val=""/>
      <w:lvlJc w:val="left"/>
      <w:pPr>
        <w:tabs>
          <w:tab w:val="num" w:pos="360"/>
        </w:tabs>
        <w:ind w:left="2880" w:hanging="360"/>
      </w:pPr>
    </w:lvl>
    <w:lvl w:ilvl="7">
      <w:start w:val="1"/>
      <w:numFmt w:val="none"/>
      <w:suff w:val="nothing"/>
      <w:lvlText w:val=""/>
      <w:lvlJc w:val="left"/>
      <w:pPr>
        <w:tabs>
          <w:tab w:val="num" w:pos="360"/>
        </w:tabs>
        <w:ind w:left="3240" w:hanging="360"/>
      </w:pPr>
    </w:lvl>
    <w:lvl w:ilvl="8">
      <w:start w:val="1"/>
      <w:numFmt w:val="none"/>
      <w:suff w:val="nothing"/>
      <w:lvlText w:val=""/>
      <w:lvlJc w:val="left"/>
      <w:pPr>
        <w:tabs>
          <w:tab w:val="num" w:pos="360"/>
        </w:tabs>
        <w:ind w:left="3600" w:hanging="360"/>
      </w:pPr>
    </w:lvl>
  </w:abstractNum>
  <w:abstractNum w:abstractNumId="16">
    <w:nsid w:val="00000012"/>
    <w:multiLevelType w:val="multilevel"/>
    <w:tmpl w:val="00000012"/>
    <w:name w:val="WWNum18"/>
    <w:lvl w:ilvl="0">
      <w:start w:val="1"/>
      <w:numFmt w:val="lowerLetter"/>
      <w:lvlText w:val="%1."/>
      <w:lvlJc w:val="left"/>
      <w:pPr>
        <w:tabs>
          <w:tab w:val="num" w:pos="1068"/>
        </w:tabs>
        <w:ind w:left="1068" w:hanging="360"/>
      </w:p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7">
    <w:nsid w:val="00000013"/>
    <w:multiLevelType w:val="multilevel"/>
    <w:tmpl w:val="00000013"/>
    <w:name w:val="WWNum19"/>
    <w:lvl w:ilvl="0">
      <w:start w:val="1"/>
      <w:numFmt w:val="bullet"/>
      <w:lvlText w:val=""/>
      <w:lvlJc w:val="left"/>
      <w:pPr>
        <w:tabs>
          <w:tab w:val="num" w:pos="700"/>
        </w:tabs>
        <w:ind w:left="680" w:hanging="34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8">
    <w:nsid w:val="00000014"/>
    <w:multiLevelType w:val="multilevel"/>
    <w:tmpl w:val="00000014"/>
    <w:name w:val="WWNum20"/>
    <w:lvl w:ilvl="0">
      <w:start w:val="1"/>
      <w:numFmt w:val="bullet"/>
      <w:lvlText w:val=""/>
      <w:lvlJc w:val="left"/>
      <w:pPr>
        <w:tabs>
          <w:tab w:val="num" w:pos="1776"/>
        </w:tabs>
        <w:ind w:left="1776" w:hanging="360"/>
      </w:pPr>
      <w:rPr>
        <w:rFonts w:ascii="Symbol" w:hAnsi="Symbol" w:cs="Symbol"/>
      </w:rPr>
    </w:lvl>
    <w:lvl w:ilvl="1">
      <w:start w:val="1"/>
      <w:numFmt w:val="decimal"/>
      <w:lvlText w:val="%2."/>
      <w:lvlJc w:val="left"/>
      <w:pPr>
        <w:tabs>
          <w:tab w:val="num" w:pos="2856"/>
        </w:tabs>
        <w:ind w:left="2856" w:hanging="720"/>
      </w:pPr>
    </w:lvl>
    <w:lvl w:ilvl="2">
      <w:start w:val="1"/>
      <w:numFmt w:val="bullet"/>
      <w:lvlText w:val=""/>
      <w:lvlJc w:val="left"/>
      <w:pPr>
        <w:tabs>
          <w:tab w:val="num" w:pos="3216"/>
        </w:tabs>
        <w:ind w:left="3216" w:hanging="360"/>
      </w:pPr>
      <w:rPr>
        <w:rFonts w:ascii="Wingdings" w:hAnsi="Wingdings" w:cs="Wingdings"/>
      </w:rPr>
    </w:lvl>
    <w:lvl w:ilvl="3">
      <w:start w:val="1"/>
      <w:numFmt w:val="bullet"/>
      <w:lvlText w:val=""/>
      <w:lvlJc w:val="left"/>
      <w:pPr>
        <w:tabs>
          <w:tab w:val="num" w:pos="3936"/>
        </w:tabs>
        <w:ind w:left="3936" w:hanging="360"/>
      </w:pPr>
      <w:rPr>
        <w:rFonts w:ascii="Symbol" w:hAnsi="Symbol" w:cs="Symbol"/>
      </w:rPr>
    </w:lvl>
    <w:lvl w:ilvl="4">
      <w:start w:val="1"/>
      <w:numFmt w:val="bullet"/>
      <w:lvlText w:val="o"/>
      <w:lvlJc w:val="left"/>
      <w:pPr>
        <w:tabs>
          <w:tab w:val="num" w:pos="4656"/>
        </w:tabs>
        <w:ind w:left="4656" w:hanging="360"/>
      </w:pPr>
      <w:rPr>
        <w:rFonts w:ascii="Courier New" w:hAnsi="Courier New" w:cs="Courier New"/>
      </w:rPr>
    </w:lvl>
    <w:lvl w:ilvl="5">
      <w:start w:val="1"/>
      <w:numFmt w:val="bullet"/>
      <w:lvlText w:val=""/>
      <w:lvlJc w:val="left"/>
      <w:pPr>
        <w:tabs>
          <w:tab w:val="num" w:pos="5376"/>
        </w:tabs>
        <w:ind w:left="5376" w:hanging="360"/>
      </w:pPr>
      <w:rPr>
        <w:rFonts w:ascii="Wingdings" w:hAnsi="Wingdings" w:cs="Wingdings"/>
      </w:rPr>
    </w:lvl>
    <w:lvl w:ilvl="6">
      <w:start w:val="1"/>
      <w:numFmt w:val="bullet"/>
      <w:lvlText w:val=""/>
      <w:lvlJc w:val="left"/>
      <w:pPr>
        <w:tabs>
          <w:tab w:val="num" w:pos="6096"/>
        </w:tabs>
        <w:ind w:left="6096" w:hanging="360"/>
      </w:pPr>
      <w:rPr>
        <w:rFonts w:ascii="Symbol" w:hAnsi="Symbol" w:cs="Symbol"/>
      </w:rPr>
    </w:lvl>
    <w:lvl w:ilvl="7">
      <w:start w:val="1"/>
      <w:numFmt w:val="bullet"/>
      <w:lvlText w:val="o"/>
      <w:lvlJc w:val="left"/>
      <w:pPr>
        <w:tabs>
          <w:tab w:val="num" w:pos="6816"/>
        </w:tabs>
        <w:ind w:left="6816" w:hanging="360"/>
      </w:pPr>
      <w:rPr>
        <w:rFonts w:ascii="Courier New" w:hAnsi="Courier New" w:cs="Courier New"/>
      </w:rPr>
    </w:lvl>
    <w:lvl w:ilvl="8">
      <w:start w:val="1"/>
      <w:numFmt w:val="bullet"/>
      <w:lvlText w:val=""/>
      <w:lvlJc w:val="left"/>
      <w:pPr>
        <w:tabs>
          <w:tab w:val="num" w:pos="7536"/>
        </w:tabs>
        <w:ind w:left="7536" w:hanging="360"/>
      </w:pPr>
      <w:rPr>
        <w:rFonts w:ascii="Wingdings" w:hAnsi="Wingdings" w:cs="Wingdings"/>
      </w:rPr>
    </w:lvl>
  </w:abstractNum>
  <w:abstractNum w:abstractNumId="19">
    <w:nsid w:val="00000015"/>
    <w:multiLevelType w:val="multilevel"/>
    <w:tmpl w:val="00000015"/>
    <w:name w:val="WWNum21"/>
    <w:lvl w:ilvl="0">
      <w:start w:val="1"/>
      <w:numFmt w:val="bullet"/>
      <w:lvlText w:val=""/>
      <w:lvlJc w:val="left"/>
      <w:pPr>
        <w:tabs>
          <w:tab w:val="num" w:pos="720"/>
        </w:tabs>
        <w:ind w:left="720" w:hanging="360"/>
      </w:pPr>
      <w:rPr>
        <w:rFonts w:ascii="Symbol" w:hAnsi="Symbol" w:cs="Symbol"/>
      </w:rPr>
    </w:lvl>
    <w:lvl w:ilvl="1">
      <w:start w:val="1"/>
      <w:numFmt w:val="lowerRoman"/>
      <w:lvlText w:val="(%2)"/>
      <w:lvlJc w:val="left"/>
      <w:pPr>
        <w:tabs>
          <w:tab w:val="num" w:pos="1800"/>
        </w:tabs>
        <w:ind w:left="1477" w:hanging="397"/>
      </w:pPr>
      <w:rPr>
        <w:rFonts w:cs="Times New Roman"/>
        <w:b w:val="0"/>
        <w:bCs w:val="0"/>
        <w:i w:val="0"/>
        <w:iCs w:val="0"/>
        <w:sz w:val="20"/>
        <w:szCs w:val="20"/>
      </w:rPr>
    </w:lvl>
    <w:lvl w:ilvl="2">
      <w:start w:val="1"/>
      <w:numFmt w:val="lowerRoman"/>
      <w:lvlText w:val="%3."/>
      <w:lvlJc w:val="left"/>
      <w:pPr>
        <w:tabs>
          <w:tab w:val="num" w:pos="2520"/>
        </w:tabs>
        <w:ind w:left="2520" w:hanging="720"/>
      </w:pPr>
      <w:rPr>
        <w:b/>
        <w:bC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0">
    <w:nsid w:val="00000016"/>
    <w:multiLevelType w:val="multilevel"/>
    <w:tmpl w:val="00000016"/>
    <w:name w:val="WWNum22"/>
    <w:lvl w:ilvl="0">
      <w:start w:val="1"/>
      <w:numFmt w:val="bullet"/>
      <w:lvlText w:val=""/>
      <w:lvlJc w:val="left"/>
      <w:pPr>
        <w:tabs>
          <w:tab w:val="num" w:pos="1191"/>
        </w:tabs>
        <w:ind w:left="1191" w:hanging="482"/>
      </w:pPr>
      <w:rPr>
        <w:rFonts w:ascii="Symbol" w:hAnsi="Symbol" w:cs="Symbol"/>
        <w:color w:val="00000A"/>
        <w:sz w:val="16"/>
        <w:szCs w:val="16"/>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1">
    <w:nsid w:val="00000017"/>
    <w:multiLevelType w:val="multilevel"/>
    <w:tmpl w:val="A858BBE8"/>
    <w:name w:val="WWNum23"/>
    <w:lvl w:ilvl="0">
      <w:start w:val="1"/>
      <w:numFmt w:val="lowerLetter"/>
      <w:lvlText w:val="%1)"/>
      <w:lvlJc w:val="left"/>
      <w:pPr>
        <w:tabs>
          <w:tab w:val="num" w:pos="0"/>
        </w:tabs>
        <w:ind w:left="1440" w:hanging="360"/>
      </w:pPr>
      <w:rPr>
        <w:rFonts w:asciiTheme="minorHAnsi" w:hAnsiTheme="minorHAnsi" w:hint="default"/>
        <w:b w:val="0"/>
        <w:sz w:val="22"/>
        <w:szCs w:val="22"/>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2">
    <w:nsid w:val="00000018"/>
    <w:multiLevelType w:val="multilevel"/>
    <w:tmpl w:val="00000018"/>
    <w:name w:val="WWNum24"/>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3">
    <w:nsid w:val="00000019"/>
    <w:multiLevelType w:val="multilevel"/>
    <w:tmpl w:val="00000019"/>
    <w:name w:val="WWNum25"/>
    <w:lvl w:ilvl="0">
      <w:start w:val="1"/>
      <w:numFmt w:val="lowerLetter"/>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4">
    <w:nsid w:val="0000001A"/>
    <w:multiLevelType w:val="multilevel"/>
    <w:tmpl w:val="0000001A"/>
    <w:name w:val="WWNum26"/>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0000001B"/>
    <w:multiLevelType w:val="multilevel"/>
    <w:tmpl w:val="0000001B"/>
    <w:name w:val="WWNum33"/>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nsid w:val="0000001C"/>
    <w:multiLevelType w:val="multilevel"/>
    <w:tmpl w:val="0000001C"/>
    <w:name w:val="WWNum37"/>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0000001D"/>
    <w:multiLevelType w:val="multilevel"/>
    <w:tmpl w:val="0000001D"/>
    <w:name w:val="WWNum43"/>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nsid w:val="0000001E"/>
    <w:multiLevelType w:val="multilevel"/>
    <w:tmpl w:val="0000001E"/>
    <w:name w:val="WWNum47"/>
    <w:lvl w:ilvl="0">
      <w:start w:val="1"/>
      <w:numFmt w:val="upperRoman"/>
      <w:pStyle w:val="Paragraph"/>
      <w:lvlText w:val="%1."/>
      <w:lvlJc w:val="center"/>
      <w:pPr>
        <w:tabs>
          <w:tab w:val="num" w:pos="1079"/>
        </w:tabs>
        <w:ind w:left="431" w:firstLine="288"/>
      </w:pPr>
      <w:rPr>
        <w:b/>
        <w:bCs/>
        <w:i w:val="0"/>
        <w:iCs w:val="0"/>
        <w:strike w:val="0"/>
        <w:dstrike w:val="0"/>
        <w:position w:val="0"/>
        <w:sz w:val="20"/>
        <w:vertAlign w:val="baseline"/>
      </w:rPr>
    </w:lvl>
    <w:lvl w:ilvl="1">
      <w:start w:val="1"/>
      <w:numFmt w:val="decimal"/>
      <w:lvlText w:val="2.%2"/>
      <w:lvlJc w:val="left"/>
      <w:pPr>
        <w:tabs>
          <w:tab w:val="num" w:pos="1151"/>
        </w:tabs>
        <w:ind w:left="1151" w:hanging="720"/>
      </w:pPr>
    </w:lvl>
    <w:lvl w:ilvl="2">
      <w:start w:val="1"/>
      <w:numFmt w:val="lowerLetter"/>
      <w:lvlText w:val="(%3)"/>
      <w:lvlJc w:val="left"/>
      <w:pPr>
        <w:tabs>
          <w:tab w:val="num" w:pos="1583"/>
        </w:tabs>
        <w:ind w:left="1583" w:hanging="432"/>
      </w:pPr>
    </w:lvl>
    <w:lvl w:ilvl="3">
      <w:start w:val="1"/>
      <w:numFmt w:val="lowerRoman"/>
      <w:lvlText w:val="%4."/>
      <w:lvlJc w:val="right"/>
      <w:pPr>
        <w:tabs>
          <w:tab w:val="num" w:pos="2015"/>
        </w:tabs>
        <w:ind w:left="2015" w:hanging="288"/>
      </w:pPr>
    </w:lvl>
    <w:lvl w:ilvl="4">
      <w:start w:val="1"/>
      <w:numFmt w:val="none"/>
      <w:suff w:val="nothing"/>
      <w:lvlText w:val=""/>
      <w:lvlJc w:val="left"/>
      <w:pPr>
        <w:tabs>
          <w:tab w:val="num" w:pos="3671"/>
        </w:tabs>
        <w:ind w:left="3311" w:hanging="360"/>
      </w:pPr>
    </w:lvl>
    <w:lvl w:ilvl="5">
      <w:start w:val="1"/>
      <w:numFmt w:val="none"/>
      <w:suff w:val="nothing"/>
      <w:lvlText w:val=""/>
      <w:lvlJc w:val="left"/>
      <w:pPr>
        <w:tabs>
          <w:tab w:val="num" w:pos="4391"/>
        </w:tabs>
        <w:ind w:left="4031" w:hanging="360"/>
      </w:pPr>
    </w:lvl>
    <w:lvl w:ilvl="6">
      <w:start w:val="1"/>
      <w:numFmt w:val="none"/>
      <w:suff w:val="nothing"/>
      <w:lvlText w:val=""/>
      <w:lvlJc w:val="left"/>
      <w:pPr>
        <w:tabs>
          <w:tab w:val="num" w:pos="5111"/>
        </w:tabs>
        <w:ind w:left="4751" w:hanging="360"/>
      </w:pPr>
    </w:lvl>
    <w:lvl w:ilvl="7">
      <w:start w:val="1"/>
      <w:numFmt w:val="none"/>
      <w:suff w:val="nothing"/>
      <w:lvlText w:val=""/>
      <w:lvlJc w:val="left"/>
      <w:pPr>
        <w:tabs>
          <w:tab w:val="num" w:pos="5831"/>
        </w:tabs>
        <w:ind w:left="5471" w:hanging="360"/>
      </w:pPr>
    </w:lvl>
    <w:lvl w:ilvl="8">
      <w:start w:val="1"/>
      <w:numFmt w:val="none"/>
      <w:suff w:val="nothing"/>
      <w:lvlText w:val=""/>
      <w:lvlJc w:val="left"/>
      <w:pPr>
        <w:tabs>
          <w:tab w:val="num" w:pos="6551"/>
        </w:tabs>
        <w:ind w:left="6191" w:hanging="360"/>
      </w:pPr>
    </w:lvl>
  </w:abstractNum>
  <w:abstractNum w:abstractNumId="29">
    <w:nsid w:val="0000001F"/>
    <w:multiLevelType w:val="multilevel"/>
    <w:tmpl w:val="0000001F"/>
    <w:name w:val="WWNum49"/>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nsid w:val="00000020"/>
    <w:multiLevelType w:val="multilevel"/>
    <w:tmpl w:val="00000020"/>
    <w:name w:val="WWNum50"/>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1">
    <w:nsid w:val="10390A5C"/>
    <w:multiLevelType w:val="hybridMultilevel"/>
    <w:tmpl w:val="304083E0"/>
    <w:lvl w:ilvl="0" w:tplc="08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nsid w:val="1D643A20"/>
    <w:multiLevelType w:val="hybridMultilevel"/>
    <w:tmpl w:val="5900D782"/>
    <w:lvl w:ilvl="0" w:tplc="4C466D5C">
      <w:start w:val="1"/>
      <w:numFmt w:val="decimal"/>
      <w:lvlText w:val="%1."/>
      <w:lvlJc w:val="left"/>
      <w:pPr>
        <w:tabs>
          <w:tab w:val="num" w:pos="720"/>
        </w:tabs>
        <w:ind w:left="720" w:hanging="360"/>
      </w:pPr>
    </w:lvl>
    <w:lvl w:ilvl="1" w:tplc="FBE6350C" w:tentative="1">
      <w:start w:val="1"/>
      <w:numFmt w:val="lowerLetter"/>
      <w:lvlText w:val="%2."/>
      <w:lvlJc w:val="left"/>
      <w:pPr>
        <w:tabs>
          <w:tab w:val="num" w:pos="1440"/>
        </w:tabs>
        <w:ind w:left="1440" w:hanging="360"/>
      </w:pPr>
    </w:lvl>
    <w:lvl w:ilvl="2" w:tplc="7A3CC6B0" w:tentative="1">
      <w:start w:val="1"/>
      <w:numFmt w:val="lowerRoman"/>
      <w:lvlText w:val="%3."/>
      <w:lvlJc w:val="right"/>
      <w:pPr>
        <w:tabs>
          <w:tab w:val="num" w:pos="2160"/>
        </w:tabs>
        <w:ind w:left="2160" w:hanging="180"/>
      </w:pPr>
    </w:lvl>
    <w:lvl w:ilvl="3" w:tplc="06A06784" w:tentative="1">
      <w:start w:val="1"/>
      <w:numFmt w:val="decimal"/>
      <w:lvlText w:val="%4."/>
      <w:lvlJc w:val="left"/>
      <w:pPr>
        <w:tabs>
          <w:tab w:val="num" w:pos="2880"/>
        </w:tabs>
        <w:ind w:left="2880" w:hanging="360"/>
      </w:pPr>
    </w:lvl>
    <w:lvl w:ilvl="4" w:tplc="9A507F04" w:tentative="1">
      <w:start w:val="1"/>
      <w:numFmt w:val="lowerLetter"/>
      <w:lvlText w:val="%5."/>
      <w:lvlJc w:val="left"/>
      <w:pPr>
        <w:tabs>
          <w:tab w:val="num" w:pos="3600"/>
        </w:tabs>
        <w:ind w:left="3600" w:hanging="360"/>
      </w:pPr>
    </w:lvl>
    <w:lvl w:ilvl="5" w:tplc="54D27D94" w:tentative="1">
      <w:start w:val="1"/>
      <w:numFmt w:val="lowerRoman"/>
      <w:lvlText w:val="%6."/>
      <w:lvlJc w:val="right"/>
      <w:pPr>
        <w:tabs>
          <w:tab w:val="num" w:pos="4320"/>
        </w:tabs>
        <w:ind w:left="4320" w:hanging="180"/>
      </w:pPr>
    </w:lvl>
    <w:lvl w:ilvl="6" w:tplc="2B06E2D8" w:tentative="1">
      <w:start w:val="1"/>
      <w:numFmt w:val="decimal"/>
      <w:lvlText w:val="%7."/>
      <w:lvlJc w:val="left"/>
      <w:pPr>
        <w:tabs>
          <w:tab w:val="num" w:pos="5040"/>
        </w:tabs>
        <w:ind w:left="5040" w:hanging="360"/>
      </w:pPr>
    </w:lvl>
    <w:lvl w:ilvl="7" w:tplc="2D522B12" w:tentative="1">
      <w:start w:val="1"/>
      <w:numFmt w:val="lowerLetter"/>
      <w:lvlText w:val="%8."/>
      <w:lvlJc w:val="left"/>
      <w:pPr>
        <w:tabs>
          <w:tab w:val="num" w:pos="5760"/>
        </w:tabs>
        <w:ind w:left="5760" w:hanging="360"/>
      </w:pPr>
    </w:lvl>
    <w:lvl w:ilvl="8" w:tplc="B4FCC50E" w:tentative="1">
      <w:start w:val="1"/>
      <w:numFmt w:val="lowerRoman"/>
      <w:lvlText w:val="%9."/>
      <w:lvlJc w:val="right"/>
      <w:pPr>
        <w:tabs>
          <w:tab w:val="num" w:pos="6480"/>
        </w:tabs>
        <w:ind w:left="6480" w:hanging="180"/>
      </w:pPr>
    </w:lvl>
  </w:abstractNum>
  <w:abstractNum w:abstractNumId="33">
    <w:nsid w:val="1FA941E2"/>
    <w:multiLevelType w:val="hybridMultilevel"/>
    <w:tmpl w:val="99967634"/>
    <w:lvl w:ilvl="0" w:tplc="2ED868FC">
      <w:start w:val="1"/>
      <w:numFmt w:val="bullet"/>
      <w:lvlText w:val=""/>
      <w:lvlJc w:val="left"/>
      <w:pPr>
        <w:tabs>
          <w:tab w:val="num" w:pos="720"/>
        </w:tabs>
        <w:ind w:left="720" w:hanging="360"/>
      </w:pPr>
      <w:rPr>
        <w:rFonts w:ascii="Symbol" w:hAnsi="Symbol" w:hint="default"/>
      </w:rPr>
    </w:lvl>
    <w:lvl w:ilvl="1" w:tplc="2B2EEEAC" w:tentative="1">
      <w:start w:val="1"/>
      <w:numFmt w:val="bullet"/>
      <w:lvlText w:val="o"/>
      <w:lvlJc w:val="left"/>
      <w:pPr>
        <w:tabs>
          <w:tab w:val="num" w:pos="1440"/>
        </w:tabs>
        <w:ind w:left="1440" w:hanging="360"/>
      </w:pPr>
      <w:rPr>
        <w:rFonts w:ascii="Courier New" w:hAnsi="Courier New" w:cs="Courier New" w:hint="default"/>
      </w:rPr>
    </w:lvl>
    <w:lvl w:ilvl="2" w:tplc="C3703298" w:tentative="1">
      <w:start w:val="1"/>
      <w:numFmt w:val="bullet"/>
      <w:lvlText w:val=""/>
      <w:lvlJc w:val="left"/>
      <w:pPr>
        <w:tabs>
          <w:tab w:val="num" w:pos="2160"/>
        </w:tabs>
        <w:ind w:left="2160" w:hanging="360"/>
      </w:pPr>
      <w:rPr>
        <w:rFonts w:ascii="Wingdings" w:hAnsi="Wingdings" w:hint="default"/>
      </w:rPr>
    </w:lvl>
    <w:lvl w:ilvl="3" w:tplc="4044EFEE" w:tentative="1">
      <w:start w:val="1"/>
      <w:numFmt w:val="bullet"/>
      <w:lvlText w:val=""/>
      <w:lvlJc w:val="left"/>
      <w:pPr>
        <w:tabs>
          <w:tab w:val="num" w:pos="2880"/>
        </w:tabs>
        <w:ind w:left="2880" w:hanging="360"/>
      </w:pPr>
      <w:rPr>
        <w:rFonts w:ascii="Symbol" w:hAnsi="Symbol" w:hint="default"/>
      </w:rPr>
    </w:lvl>
    <w:lvl w:ilvl="4" w:tplc="25DA76CA" w:tentative="1">
      <w:start w:val="1"/>
      <w:numFmt w:val="bullet"/>
      <w:lvlText w:val="o"/>
      <w:lvlJc w:val="left"/>
      <w:pPr>
        <w:tabs>
          <w:tab w:val="num" w:pos="3600"/>
        </w:tabs>
        <w:ind w:left="3600" w:hanging="360"/>
      </w:pPr>
      <w:rPr>
        <w:rFonts w:ascii="Courier New" w:hAnsi="Courier New" w:cs="Courier New" w:hint="default"/>
      </w:rPr>
    </w:lvl>
    <w:lvl w:ilvl="5" w:tplc="86167BAE" w:tentative="1">
      <w:start w:val="1"/>
      <w:numFmt w:val="bullet"/>
      <w:lvlText w:val=""/>
      <w:lvlJc w:val="left"/>
      <w:pPr>
        <w:tabs>
          <w:tab w:val="num" w:pos="4320"/>
        </w:tabs>
        <w:ind w:left="4320" w:hanging="360"/>
      </w:pPr>
      <w:rPr>
        <w:rFonts w:ascii="Wingdings" w:hAnsi="Wingdings" w:hint="default"/>
      </w:rPr>
    </w:lvl>
    <w:lvl w:ilvl="6" w:tplc="5E5C50AE" w:tentative="1">
      <w:start w:val="1"/>
      <w:numFmt w:val="bullet"/>
      <w:lvlText w:val=""/>
      <w:lvlJc w:val="left"/>
      <w:pPr>
        <w:tabs>
          <w:tab w:val="num" w:pos="5040"/>
        </w:tabs>
        <w:ind w:left="5040" w:hanging="360"/>
      </w:pPr>
      <w:rPr>
        <w:rFonts w:ascii="Symbol" w:hAnsi="Symbol" w:hint="default"/>
      </w:rPr>
    </w:lvl>
    <w:lvl w:ilvl="7" w:tplc="84BE0214" w:tentative="1">
      <w:start w:val="1"/>
      <w:numFmt w:val="bullet"/>
      <w:lvlText w:val="o"/>
      <w:lvlJc w:val="left"/>
      <w:pPr>
        <w:tabs>
          <w:tab w:val="num" w:pos="5760"/>
        </w:tabs>
        <w:ind w:left="5760" w:hanging="360"/>
      </w:pPr>
      <w:rPr>
        <w:rFonts w:ascii="Courier New" w:hAnsi="Courier New" w:cs="Courier New" w:hint="default"/>
      </w:rPr>
    </w:lvl>
    <w:lvl w:ilvl="8" w:tplc="05EA2070" w:tentative="1">
      <w:start w:val="1"/>
      <w:numFmt w:val="bullet"/>
      <w:lvlText w:val=""/>
      <w:lvlJc w:val="left"/>
      <w:pPr>
        <w:tabs>
          <w:tab w:val="num" w:pos="6480"/>
        </w:tabs>
        <w:ind w:left="6480" w:hanging="360"/>
      </w:pPr>
      <w:rPr>
        <w:rFonts w:ascii="Wingdings" w:hAnsi="Wingdings" w:hint="default"/>
      </w:rPr>
    </w:lvl>
  </w:abstractNum>
  <w:abstractNum w:abstractNumId="34">
    <w:nsid w:val="2B713AD2"/>
    <w:multiLevelType w:val="hybridMultilevel"/>
    <w:tmpl w:val="A7D051F0"/>
    <w:lvl w:ilvl="0" w:tplc="08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080A0017">
      <w:start w:val="1"/>
      <w:numFmt w:val="lowerLetter"/>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5">
    <w:nsid w:val="2F5347C9"/>
    <w:multiLevelType w:val="hybridMultilevel"/>
    <w:tmpl w:val="4ADA1E5A"/>
    <w:lvl w:ilvl="0" w:tplc="726C2D18">
      <w:start w:val="1"/>
      <w:numFmt w:val="decimal"/>
      <w:lvlText w:val="%1."/>
      <w:lvlJc w:val="left"/>
      <w:pPr>
        <w:tabs>
          <w:tab w:val="num" w:pos="720"/>
        </w:tabs>
        <w:ind w:left="720" w:hanging="360"/>
      </w:pPr>
      <w:rPr>
        <w:rFonts w:hint="default"/>
      </w:rPr>
    </w:lvl>
    <w:lvl w:ilvl="1" w:tplc="4E8229AE" w:tentative="1">
      <w:start w:val="1"/>
      <w:numFmt w:val="lowerLetter"/>
      <w:lvlText w:val="%2."/>
      <w:lvlJc w:val="left"/>
      <w:pPr>
        <w:ind w:left="1440" w:hanging="360"/>
      </w:pPr>
    </w:lvl>
    <w:lvl w:ilvl="2" w:tplc="3E84DDF4" w:tentative="1">
      <w:start w:val="1"/>
      <w:numFmt w:val="lowerRoman"/>
      <w:lvlText w:val="%3."/>
      <w:lvlJc w:val="right"/>
      <w:pPr>
        <w:ind w:left="2160" w:hanging="180"/>
      </w:pPr>
    </w:lvl>
    <w:lvl w:ilvl="3" w:tplc="6624D0C6" w:tentative="1">
      <w:start w:val="1"/>
      <w:numFmt w:val="decimal"/>
      <w:lvlText w:val="%4."/>
      <w:lvlJc w:val="left"/>
      <w:pPr>
        <w:ind w:left="2880" w:hanging="360"/>
      </w:pPr>
    </w:lvl>
    <w:lvl w:ilvl="4" w:tplc="BA281E8E" w:tentative="1">
      <w:start w:val="1"/>
      <w:numFmt w:val="lowerLetter"/>
      <w:lvlText w:val="%5."/>
      <w:lvlJc w:val="left"/>
      <w:pPr>
        <w:ind w:left="3600" w:hanging="360"/>
      </w:pPr>
    </w:lvl>
    <w:lvl w:ilvl="5" w:tplc="802A442C" w:tentative="1">
      <w:start w:val="1"/>
      <w:numFmt w:val="lowerRoman"/>
      <w:lvlText w:val="%6."/>
      <w:lvlJc w:val="right"/>
      <w:pPr>
        <w:ind w:left="4320" w:hanging="180"/>
      </w:pPr>
    </w:lvl>
    <w:lvl w:ilvl="6" w:tplc="BA3AF6D2" w:tentative="1">
      <w:start w:val="1"/>
      <w:numFmt w:val="decimal"/>
      <w:lvlText w:val="%7."/>
      <w:lvlJc w:val="left"/>
      <w:pPr>
        <w:ind w:left="5040" w:hanging="360"/>
      </w:pPr>
    </w:lvl>
    <w:lvl w:ilvl="7" w:tplc="787A4FDC" w:tentative="1">
      <w:start w:val="1"/>
      <w:numFmt w:val="lowerLetter"/>
      <w:lvlText w:val="%8."/>
      <w:lvlJc w:val="left"/>
      <w:pPr>
        <w:ind w:left="5760" w:hanging="360"/>
      </w:pPr>
    </w:lvl>
    <w:lvl w:ilvl="8" w:tplc="0B424A92" w:tentative="1">
      <w:start w:val="1"/>
      <w:numFmt w:val="lowerRoman"/>
      <w:lvlText w:val="%9."/>
      <w:lvlJc w:val="right"/>
      <w:pPr>
        <w:ind w:left="6480" w:hanging="180"/>
      </w:pPr>
    </w:lvl>
  </w:abstractNum>
  <w:abstractNum w:abstractNumId="36">
    <w:nsid w:val="354E3026"/>
    <w:multiLevelType w:val="hybridMultilevel"/>
    <w:tmpl w:val="BF3E21E2"/>
    <w:lvl w:ilvl="0" w:tplc="828EFBBE">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7">
    <w:nsid w:val="3719727D"/>
    <w:multiLevelType w:val="multilevel"/>
    <w:tmpl w:val="B5C85762"/>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360"/>
        </w:tabs>
        <w:ind w:left="0" w:firstLine="0"/>
      </w:pPr>
      <w:rPr>
        <w:rFonts w:ascii="Arial" w:hAnsi="Arial" w:hint="default"/>
      </w:r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8">
    <w:nsid w:val="3B6D0C50"/>
    <w:multiLevelType w:val="hybridMultilevel"/>
    <w:tmpl w:val="02AE0DF8"/>
    <w:lvl w:ilvl="0" w:tplc="3C5ABD44">
      <w:start w:val="1"/>
      <w:numFmt w:val="upperRoman"/>
      <w:lvlText w:val="%1."/>
      <w:lvlJc w:val="left"/>
      <w:pPr>
        <w:ind w:left="1080" w:hanging="720"/>
      </w:pPr>
      <w:rPr>
        <w:rFonts w:hint="default"/>
        <w:color w:val="31849B" w:themeColor="accent5"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3C93237D"/>
    <w:multiLevelType w:val="hybridMultilevel"/>
    <w:tmpl w:val="6F92C012"/>
    <w:lvl w:ilvl="0" w:tplc="24A41B54">
      <w:start w:val="1"/>
      <w:numFmt w:val="decimal"/>
      <w:lvlText w:val="%1."/>
      <w:lvlJc w:val="left"/>
      <w:pPr>
        <w:tabs>
          <w:tab w:val="num" w:pos="720"/>
        </w:tabs>
        <w:ind w:left="720" w:hanging="360"/>
      </w:pPr>
    </w:lvl>
    <w:lvl w:ilvl="1" w:tplc="CA14F662" w:tentative="1">
      <w:start w:val="1"/>
      <w:numFmt w:val="lowerLetter"/>
      <w:lvlText w:val="%2."/>
      <w:lvlJc w:val="left"/>
      <w:pPr>
        <w:tabs>
          <w:tab w:val="num" w:pos="1440"/>
        </w:tabs>
        <w:ind w:left="1440" w:hanging="360"/>
      </w:pPr>
    </w:lvl>
    <w:lvl w:ilvl="2" w:tplc="98906DB8">
      <w:start w:val="1"/>
      <w:numFmt w:val="lowerRoman"/>
      <w:lvlText w:val="%3."/>
      <w:lvlJc w:val="right"/>
      <w:pPr>
        <w:tabs>
          <w:tab w:val="num" w:pos="2160"/>
        </w:tabs>
        <w:ind w:left="2160" w:hanging="180"/>
      </w:pPr>
    </w:lvl>
    <w:lvl w:ilvl="3" w:tplc="C6A88EA0" w:tentative="1">
      <w:start w:val="1"/>
      <w:numFmt w:val="decimal"/>
      <w:lvlText w:val="%4."/>
      <w:lvlJc w:val="left"/>
      <w:pPr>
        <w:tabs>
          <w:tab w:val="num" w:pos="2880"/>
        </w:tabs>
        <w:ind w:left="2880" w:hanging="360"/>
      </w:pPr>
    </w:lvl>
    <w:lvl w:ilvl="4" w:tplc="16B2F370" w:tentative="1">
      <w:start w:val="1"/>
      <w:numFmt w:val="lowerLetter"/>
      <w:lvlText w:val="%5."/>
      <w:lvlJc w:val="left"/>
      <w:pPr>
        <w:tabs>
          <w:tab w:val="num" w:pos="3600"/>
        </w:tabs>
        <w:ind w:left="3600" w:hanging="360"/>
      </w:pPr>
    </w:lvl>
    <w:lvl w:ilvl="5" w:tplc="D11A49C4" w:tentative="1">
      <w:start w:val="1"/>
      <w:numFmt w:val="lowerRoman"/>
      <w:lvlText w:val="%6."/>
      <w:lvlJc w:val="right"/>
      <w:pPr>
        <w:tabs>
          <w:tab w:val="num" w:pos="4320"/>
        </w:tabs>
        <w:ind w:left="4320" w:hanging="180"/>
      </w:pPr>
    </w:lvl>
    <w:lvl w:ilvl="6" w:tplc="331291EA" w:tentative="1">
      <w:start w:val="1"/>
      <w:numFmt w:val="decimal"/>
      <w:lvlText w:val="%7."/>
      <w:lvlJc w:val="left"/>
      <w:pPr>
        <w:tabs>
          <w:tab w:val="num" w:pos="5040"/>
        </w:tabs>
        <w:ind w:left="5040" w:hanging="360"/>
      </w:pPr>
    </w:lvl>
    <w:lvl w:ilvl="7" w:tplc="458EBBE2" w:tentative="1">
      <w:start w:val="1"/>
      <w:numFmt w:val="lowerLetter"/>
      <w:lvlText w:val="%8."/>
      <w:lvlJc w:val="left"/>
      <w:pPr>
        <w:tabs>
          <w:tab w:val="num" w:pos="5760"/>
        </w:tabs>
        <w:ind w:left="5760" w:hanging="360"/>
      </w:pPr>
    </w:lvl>
    <w:lvl w:ilvl="8" w:tplc="73F85C60" w:tentative="1">
      <w:start w:val="1"/>
      <w:numFmt w:val="lowerRoman"/>
      <w:lvlText w:val="%9."/>
      <w:lvlJc w:val="right"/>
      <w:pPr>
        <w:tabs>
          <w:tab w:val="num" w:pos="6480"/>
        </w:tabs>
        <w:ind w:left="6480" w:hanging="180"/>
      </w:pPr>
    </w:lvl>
  </w:abstractNum>
  <w:abstractNum w:abstractNumId="40">
    <w:nsid w:val="3E78452F"/>
    <w:multiLevelType w:val="hybridMultilevel"/>
    <w:tmpl w:val="FA74C50C"/>
    <w:lvl w:ilvl="0" w:tplc="C5C24128">
      <w:start w:val="1"/>
      <w:numFmt w:val="upperLetter"/>
      <w:lvlText w:val="%1."/>
      <w:lvlJc w:val="left"/>
      <w:pPr>
        <w:ind w:left="360" w:hanging="360"/>
      </w:pPr>
      <w:rPr>
        <w:rFonts w:hint="default"/>
      </w:rPr>
    </w:lvl>
    <w:lvl w:ilvl="1" w:tplc="F9CEE700" w:tentative="1">
      <w:start w:val="1"/>
      <w:numFmt w:val="lowerLetter"/>
      <w:lvlText w:val="%2."/>
      <w:lvlJc w:val="left"/>
      <w:pPr>
        <w:ind w:left="1080" w:hanging="360"/>
      </w:pPr>
    </w:lvl>
    <w:lvl w:ilvl="2" w:tplc="AD366C26" w:tentative="1">
      <w:start w:val="1"/>
      <w:numFmt w:val="lowerRoman"/>
      <w:lvlText w:val="%3."/>
      <w:lvlJc w:val="right"/>
      <w:pPr>
        <w:ind w:left="1800" w:hanging="180"/>
      </w:pPr>
    </w:lvl>
    <w:lvl w:ilvl="3" w:tplc="748CBEB2" w:tentative="1">
      <w:start w:val="1"/>
      <w:numFmt w:val="decimal"/>
      <w:lvlText w:val="%4."/>
      <w:lvlJc w:val="left"/>
      <w:pPr>
        <w:ind w:left="2520" w:hanging="360"/>
      </w:pPr>
    </w:lvl>
    <w:lvl w:ilvl="4" w:tplc="663EAECE" w:tentative="1">
      <w:start w:val="1"/>
      <w:numFmt w:val="lowerLetter"/>
      <w:lvlText w:val="%5."/>
      <w:lvlJc w:val="left"/>
      <w:pPr>
        <w:ind w:left="3240" w:hanging="360"/>
      </w:pPr>
    </w:lvl>
    <w:lvl w:ilvl="5" w:tplc="C21426E2" w:tentative="1">
      <w:start w:val="1"/>
      <w:numFmt w:val="lowerRoman"/>
      <w:lvlText w:val="%6."/>
      <w:lvlJc w:val="right"/>
      <w:pPr>
        <w:ind w:left="3960" w:hanging="180"/>
      </w:pPr>
    </w:lvl>
    <w:lvl w:ilvl="6" w:tplc="382C7E80" w:tentative="1">
      <w:start w:val="1"/>
      <w:numFmt w:val="decimal"/>
      <w:lvlText w:val="%7."/>
      <w:lvlJc w:val="left"/>
      <w:pPr>
        <w:ind w:left="4680" w:hanging="360"/>
      </w:pPr>
    </w:lvl>
    <w:lvl w:ilvl="7" w:tplc="828CBB28" w:tentative="1">
      <w:start w:val="1"/>
      <w:numFmt w:val="lowerLetter"/>
      <w:lvlText w:val="%8."/>
      <w:lvlJc w:val="left"/>
      <w:pPr>
        <w:ind w:left="5400" w:hanging="360"/>
      </w:pPr>
    </w:lvl>
    <w:lvl w:ilvl="8" w:tplc="8F60E024" w:tentative="1">
      <w:start w:val="1"/>
      <w:numFmt w:val="lowerRoman"/>
      <w:lvlText w:val="%9."/>
      <w:lvlJc w:val="right"/>
      <w:pPr>
        <w:ind w:left="6120" w:hanging="180"/>
      </w:pPr>
    </w:lvl>
  </w:abstractNum>
  <w:abstractNum w:abstractNumId="41">
    <w:nsid w:val="4141258D"/>
    <w:multiLevelType w:val="hybridMultilevel"/>
    <w:tmpl w:val="8BC459A8"/>
    <w:lvl w:ilvl="0" w:tplc="91FAB41E">
      <w:start w:val="1"/>
      <w:numFmt w:val="decimal"/>
      <w:lvlText w:val="%1."/>
      <w:lvlJc w:val="left"/>
      <w:pPr>
        <w:tabs>
          <w:tab w:val="num" w:pos="1636"/>
        </w:tabs>
        <w:ind w:left="1636"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2">
    <w:nsid w:val="42671B0A"/>
    <w:multiLevelType w:val="hybridMultilevel"/>
    <w:tmpl w:val="24A88906"/>
    <w:lvl w:ilvl="0" w:tplc="26FCFD24">
      <w:start w:val="1"/>
      <w:numFmt w:val="upp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nsid w:val="45917FAB"/>
    <w:multiLevelType w:val="multilevel"/>
    <w:tmpl w:val="36A011E2"/>
    <w:lvl w:ilvl="0">
      <w:start w:val="1"/>
      <w:numFmt w:val="upperRoman"/>
      <w:lvlText w:val="%1."/>
      <w:lvlJc w:val="center"/>
      <w:pPr>
        <w:tabs>
          <w:tab w:val="num" w:pos="1079"/>
        </w:tabs>
        <w:ind w:left="431" w:firstLine="288"/>
      </w:pPr>
      <w:rPr>
        <w:b/>
        <w:bCs/>
        <w:i w:val="0"/>
        <w:iCs w:val="0"/>
        <w:strike w:val="0"/>
        <w:dstrike w:val="0"/>
        <w:position w:val="0"/>
        <w:sz w:val="20"/>
        <w:vertAlign w:val="baseline"/>
      </w:rPr>
    </w:lvl>
    <w:lvl w:ilvl="1">
      <w:start w:val="1"/>
      <w:numFmt w:val="decimal"/>
      <w:lvlText w:val="2.%2"/>
      <w:lvlJc w:val="left"/>
      <w:pPr>
        <w:tabs>
          <w:tab w:val="num" w:pos="1151"/>
        </w:tabs>
        <w:ind w:left="1151" w:hanging="720"/>
      </w:pPr>
    </w:lvl>
    <w:lvl w:ilvl="2">
      <w:start w:val="1"/>
      <w:numFmt w:val="decimal"/>
      <w:lvlText w:val="%3."/>
      <w:lvlJc w:val="right"/>
      <w:pPr>
        <w:tabs>
          <w:tab w:val="num" w:pos="1583"/>
        </w:tabs>
        <w:ind w:left="1583" w:hanging="432"/>
      </w:pPr>
      <w:rPr>
        <w:rFonts w:hint="default"/>
      </w:rPr>
    </w:lvl>
    <w:lvl w:ilvl="3">
      <w:start w:val="1"/>
      <w:numFmt w:val="lowerRoman"/>
      <w:lvlText w:val="%4."/>
      <w:lvlJc w:val="right"/>
      <w:pPr>
        <w:tabs>
          <w:tab w:val="num" w:pos="2015"/>
        </w:tabs>
        <w:ind w:left="2015" w:hanging="288"/>
      </w:pPr>
    </w:lvl>
    <w:lvl w:ilvl="4">
      <w:start w:val="1"/>
      <w:numFmt w:val="none"/>
      <w:suff w:val="nothing"/>
      <w:lvlText w:val=""/>
      <w:lvlJc w:val="left"/>
      <w:pPr>
        <w:tabs>
          <w:tab w:val="num" w:pos="3671"/>
        </w:tabs>
        <w:ind w:left="3311" w:hanging="360"/>
      </w:pPr>
    </w:lvl>
    <w:lvl w:ilvl="5">
      <w:start w:val="1"/>
      <w:numFmt w:val="none"/>
      <w:suff w:val="nothing"/>
      <w:lvlText w:val=""/>
      <w:lvlJc w:val="left"/>
      <w:pPr>
        <w:tabs>
          <w:tab w:val="num" w:pos="4391"/>
        </w:tabs>
        <w:ind w:left="4031" w:hanging="360"/>
      </w:pPr>
    </w:lvl>
    <w:lvl w:ilvl="6">
      <w:start w:val="1"/>
      <w:numFmt w:val="none"/>
      <w:suff w:val="nothing"/>
      <w:lvlText w:val=""/>
      <w:lvlJc w:val="left"/>
      <w:pPr>
        <w:tabs>
          <w:tab w:val="num" w:pos="5111"/>
        </w:tabs>
        <w:ind w:left="4751" w:hanging="360"/>
      </w:pPr>
    </w:lvl>
    <w:lvl w:ilvl="7">
      <w:start w:val="1"/>
      <w:numFmt w:val="none"/>
      <w:suff w:val="nothing"/>
      <w:lvlText w:val=""/>
      <w:lvlJc w:val="left"/>
      <w:pPr>
        <w:tabs>
          <w:tab w:val="num" w:pos="5831"/>
        </w:tabs>
        <w:ind w:left="5471" w:hanging="360"/>
      </w:pPr>
    </w:lvl>
    <w:lvl w:ilvl="8">
      <w:start w:val="1"/>
      <w:numFmt w:val="none"/>
      <w:suff w:val="nothing"/>
      <w:lvlText w:val=""/>
      <w:lvlJc w:val="left"/>
      <w:pPr>
        <w:tabs>
          <w:tab w:val="num" w:pos="6551"/>
        </w:tabs>
        <w:ind w:left="6191" w:hanging="360"/>
      </w:pPr>
    </w:lvl>
  </w:abstractNum>
  <w:abstractNum w:abstractNumId="44">
    <w:nsid w:val="46753FE0"/>
    <w:multiLevelType w:val="hybridMultilevel"/>
    <w:tmpl w:val="49548F5C"/>
    <w:lvl w:ilvl="0" w:tplc="FA66CCFC">
      <w:start w:val="1"/>
      <w:numFmt w:val="decimal"/>
      <w:lvlText w:val="%1."/>
      <w:lvlJc w:val="left"/>
      <w:pPr>
        <w:tabs>
          <w:tab w:val="num" w:pos="720"/>
        </w:tabs>
        <w:ind w:left="720" w:hanging="360"/>
      </w:pPr>
      <w:rPr>
        <w:rFonts w:hint="default"/>
      </w:rPr>
    </w:lvl>
    <w:lvl w:ilvl="1" w:tplc="89865166" w:tentative="1">
      <w:start w:val="1"/>
      <w:numFmt w:val="lowerLetter"/>
      <w:lvlText w:val="%2."/>
      <w:lvlJc w:val="left"/>
      <w:pPr>
        <w:ind w:left="1440" w:hanging="360"/>
      </w:pPr>
    </w:lvl>
    <w:lvl w:ilvl="2" w:tplc="463CCE24" w:tentative="1">
      <w:start w:val="1"/>
      <w:numFmt w:val="lowerRoman"/>
      <w:lvlText w:val="%3."/>
      <w:lvlJc w:val="right"/>
      <w:pPr>
        <w:ind w:left="2160" w:hanging="180"/>
      </w:pPr>
    </w:lvl>
    <w:lvl w:ilvl="3" w:tplc="EF1A7BFA" w:tentative="1">
      <w:start w:val="1"/>
      <w:numFmt w:val="decimal"/>
      <w:lvlText w:val="%4."/>
      <w:lvlJc w:val="left"/>
      <w:pPr>
        <w:ind w:left="2880" w:hanging="360"/>
      </w:pPr>
    </w:lvl>
    <w:lvl w:ilvl="4" w:tplc="C29EE298" w:tentative="1">
      <w:start w:val="1"/>
      <w:numFmt w:val="lowerLetter"/>
      <w:lvlText w:val="%5."/>
      <w:lvlJc w:val="left"/>
      <w:pPr>
        <w:ind w:left="3600" w:hanging="360"/>
      </w:pPr>
    </w:lvl>
    <w:lvl w:ilvl="5" w:tplc="8384CE68" w:tentative="1">
      <w:start w:val="1"/>
      <w:numFmt w:val="lowerRoman"/>
      <w:lvlText w:val="%6."/>
      <w:lvlJc w:val="right"/>
      <w:pPr>
        <w:ind w:left="4320" w:hanging="180"/>
      </w:pPr>
    </w:lvl>
    <w:lvl w:ilvl="6" w:tplc="2932AF4E" w:tentative="1">
      <w:start w:val="1"/>
      <w:numFmt w:val="decimal"/>
      <w:lvlText w:val="%7."/>
      <w:lvlJc w:val="left"/>
      <w:pPr>
        <w:ind w:left="5040" w:hanging="360"/>
      </w:pPr>
    </w:lvl>
    <w:lvl w:ilvl="7" w:tplc="B336B6F0" w:tentative="1">
      <w:start w:val="1"/>
      <w:numFmt w:val="lowerLetter"/>
      <w:lvlText w:val="%8."/>
      <w:lvlJc w:val="left"/>
      <w:pPr>
        <w:ind w:left="5760" w:hanging="360"/>
      </w:pPr>
    </w:lvl>
    <w:lvl w:ilvl="8" w:tplc="AE7AFAE0" w:tentative="1">
      <w:start w:val="1"/>
      <w:numFmt w:val="lowerRoman"/>
      <w:lvlText w:val="%9."/>
      <w:lvlJc w:val="right"/>
      <w:pPr>
        <w:ind w:left="6480" w:hanging="180"/>
      </w:pPr>
    </w:lvl>
  </w:abstractNum>
  <w:abstractNum w:abstractNumId="45">
    <w:nsid w:val="47BB22B8"/>
    <w:multiLevelType w:val="hybridMultilevel"/>
    <w:tmpl w:val="77E2AC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0D839B8"/>
    <w:multiLevelType w:val="hybridMultilevel"/>
    <w:tmpl w:val="27D47100"/>
    <w:lvl w:ilvl="0" w:tplc="503EDC2C">
      <w:start w:val="1"/>
      <w:numFmt w:val="decimal"/>
      <w:lvlText w:val="%1."/>
      <w:lvlJc w:val="left"/>
      <w:pPr>
        <w:tabs>
          <w:tab w:val="num" w:pos="720"/>
        </w:tabs>
        <w:ind w:left="720" w:hanging="360"/>
      </w:pPr>
      <w:rPr>
        <w:rFonts w:hint="default"/>
      </w:rPr>
    </w:lvl>
    <w:lvl w:ilvl="1" w:tplc="0CA44FF2" w:tentative="1">
      <w:start w:val="1"/>
      <w:numFmt w:val="lowerLetter"/>
      <w:lvlText w:val="%2."/>
      <w:lvlJc w:val="left"/>
      <w:pPr>
        <w:ind w:left="1440" w:hanging="360"/>
      </w:pPr>
    </w:lvl>
    <w:lvl w:ilvl="2" w:tplc="5D88B7B6" w:tentative="1">
      <w:start w:val="1"/>
      <w:numFmt w:val="lowerRoman"/>
      <w:lvlText w:val="%3."/>
      <w:lvlJc w:val="right"/>
      <w:pPr>
        <w:ind w:left="2160" w:hanging="180"/>
      </w:pPr>
    </w:lvl>
    <w:lvl w:ilvl="3" w:tplc="4B3CCC20" w:tentative="1">
      <w:start w:val="1"/>
      <w:numFmt w:val="decimal"/>
      <w:lvlText w:val="%4."/>
      <w:lvlJc w:val="left"/>
      <w:pPr>
        <w:ind w:left="2880" w:hanging="360"/>
      </w:pPr>
    </w:lvl>
    <w:lvl w:ilvl="4" w:tplc="6100D386" w:tentative="1">
      <w:start w:val="1"/>
      <w:numFmt w:val="lowerLetter"/>
      <w:lvlText w:val="%5."/>
      <w:lvlJc w:val="left"/>
      <w:pPr>
        <w:ind w:left="3600" w:hanging="360"/>
      </w:pPr>
    </w:lvl>
    <w:lvl w:ilvl="5" w:tplc="5372A6CE" w:tentative="1">
      <w:start w:val="1"/>
      <w:numFmt w:val="lowerRoman"/>
      <w:lvlText w:val="%6."/>
      <w:lvlJc w:val="right"/>
      <w:pPr>
        <w:ind w:left="4320" w:hanging="180"/>
      </w:pPr>
    </w:lvl>
    <w:lvl w:ilvl="6" w:tplc="A7865464" w:tentative="1">
      <w:start w:val="1"/>
      <w:numFmt w:val="decimal"/>
      <w:lvlText w:val="%7."/>
      <w:lvlJc w:val="left"/>
      <w:pPr>
        <w:ind w:left="5040" w:hanging="360"/>
      </w:pPr>
    </w:lvl>
    <w:lvl w:ilvl="7" w:tplc="F760BB6C" w:tentative="1">
      <w:start w:val="1"/>
      <w:numFmt w:val="lowerLetter"/>
      <w:lvlText w:val="%8."/>
      <w:lvlJc w:val="left"/>
      <w:pPr>
        <w:ind w:left="5760" w:hanging="360"/>
      </w:pPr>
    </w:lvl>
    <w:lvl w:ilvl="8" w:tplc="D7A4582A" w:tentative="1">
      <w:start w:val="1"/>
      <w:numFmt w:val="lowerRoman"/>
      <w:lvlText w:val="%9."/>
      <w:lvlJc w:val="right"/>
      <w:pPr>
        <w:ind w:left="6480" w:hanging="180"/>
      </w:pPr>
    </w:lvl>
  </w:abstractNum>
  <w:abstractNum w:abstractNumId="47">
    <w:nsid w:val="52FF58E4"/>
    <w:multiLevelType w:val="hybridMultilevel"/>
    <w:tmpl w:val="C8225FF2"/>
    <w:lvl w:ilvl="0" w:tplc="C4FA5A44">
      <w:start w:val="1"/>
      <w:numFmt w:val="decimal"/>
      <w:lvlText w:val="%1."/>
      <w:lvlJc w:val="left"/>
      <w:pPr>
        <w:tabs>
          <w:tab w:val="num" w:pos="720"/>
        </w:tabs>
        <w:ind w:left="720" w:hanging="360"/>
      </w:pPr>
      <w:rPr>
        <w:rFonts w:hint="default"/>
      </w:rPr>
    </w:lvl>
    <w:lvl w:ilvl="1" w:tplc="44E8E4F6" w:tentative="1">
      <w:start w:val="1"/>
      <w:numFmt w:val="lowerLetter"/>
      <w:lvlText w:val="%2."/>
      <w:lvlJc w:val="left"/>
      <w:pPr>
        <w:ind w:left="1440" w:hanging="360"/>
      </w:pPr>
    </w:lvl>
    <w:lvl w:ilvl="2" w:tplc="3572DD7A" w:tentative="1">
      <w:start w:val="1"/>
      <w:numFmt w:val="lowerRoman"/>
      <w:lvlText w:val="%3."/>
      <w:lvlJc w:val="right"/>
      <w:pPr>
        <w:ind w:left="2160" w:hanging="180"/>
      </w:pPr>
    </w:lvl>
    <w:lvl w:ilvl="3" w:tplc="27ECE18C" w:tentative="1">
      <w:start w:val="1"/>
      <w:numFmt w:val="decimal"/>
      <w:lvlText w:val="%4."/>
      <w:lvlJc w:val="left"/>
      <w:pPr>
        <w:ind w:left="2880" w:hanging="360"/>
      </w:pPr>
    </w:lvl>
    <w:lvl w:ilvl="4" w:tplc="5E3A32C6" w:tentative="1">
      <w:start w:val="1"/>
      <w:numFmt w:val="lowerLetter"/>
      <w:lvlText w:val="%5."/>
      <w:lvlJc w:val="left"/>
      <w:pPr>
        <w:ind w:left="3600" w:hanging="360"/>
      </w:pPr>
    </w:lvl>
    <w:lvl w:ilvl="5" w:tplc="4C76A356" w:tentative="1">
      <w:start w:val="1"/>
      <w:numFmt w:val="lowerRoman"/>
      <w:lvlText w:val="%6."/>
      <w:lvlJc w:val="right"/>
      <w:pPr>
        <w:ind w:left="4320" w:hanging="180"/>
      </w:pPr>
    </w:lvl>
    <w:lvl w:ilvl="6" w:tplc="849CDA10" w:tentative="1">
      <w:start w:val="1"/>
      <w:numFmt w:val="decimal"/>
      <w:lvlText w:val="%7."/>
      <w:lvlJc w:val="left"/>
      <w:pPr>
        <w:ind w:left="5040" w:hanging="360"/>
      </w:pPr>
    </w:lvl>
    <w:lvl w:ilvl="7" w:tplc="57A81BE2" w:tentative="1">
      <w:start w:val="1"/>
      <w:numFmt w:val="lowerLetter"/>
      <w:lvlText w:val="%8."/>
      <w:lvlJc w:val="left"/>
      <w:pPr>
        <w:ind w:left="5760" w:hanging="360"/>
      </w:pPr>
    </w:lvl>
    <w:lvl w:ilvl="8" w:tplc="0D12CE32" w:tentative="1">
      <w:start w:val="1"/>
      <w:numFmt w:val="lowerRoman"/>
      <w:lvlText w:val="%9."/>
      <w:lvlJc w:val="right"/>
      <w:pPr>
        <w:ind w:left="6480" w:hanging="180"/>
      </w:pPr>
    </w:lvl>
  </w:abstractNum>
  <w:abstractNum w:abstractNumId="48">
    <w:nsid w:val="5A4436C0"/>
    <w:multiLevelType w:val="hybridMultilevel"/>
    <w:tmpl w:val="DE76163C"/>
    <w:lvl w:ilvl="0" w:tplc="3560F89C">
      <w:start w:val="1"/>
      <w:numFmt w:val="bullet"/>
      <w:lvlText w:val=""/>
      <w:lvlJc w:val="left"/>
      <w:pPr>
        <w:tabs>
          <w:tab w:val="num" w:pos="720"/>
        </w:tabs>
        <w:ind w:left="720" w:hanging="360"/>
      </w:pPr>
      <w:rPr>
        <w:rFonts w:ascii="Wingdings" w:hAnsi="Wingdings" w:hint="default"/>
      </w:rPr>
    </w:lvl>
    <w:lvl w:ilvl="1" w:tplc="03BED55E">
      <w:start w:val="3"/>
      <w:numFmt w:val="decimal"/>
      <w:lvlText w:val="%2."/>
      <w:lvlJc w:val="left"/>
      <w:pPr>
        <w:tabs>
          <w:tab w:val="num" w:pos="1440"/>
        </w:tabs>
        <w:ind w:left="1440" w:hanging="360"/>
      </w:pPr>
      <w:rPr>
        <w:rFonts w:hint="default"/>
      </w:rPr>
    </w:lvl>
    <w:lvl w:ilvl="2" w:tplc="27A06A0A">
      <w:start w:val="1"/>
      <w:numFmt w:val="decimal"/>
      <w:lvlText w:val="%3."/>
      <w:lvlJc w:val="left"/>
      <w:pPr>
        <w:tabs>
          <w:tab w:val="num" w:pos="2160"/>
        </w:tabs>
        <w:ind w:left="2160" w:hanging="360"/>
      </w:pPr>
      <w:rPr>
        <w:rFonts w:hint="default"/>
      </w:rPr>
    </w:lvl>
    <w:lvl w:ilvl="3" w:tplc="71902048" w:tentative="1">
      <w:start w:val="1"/>
      <w:numFmt w:val="bullet"/>
      <w:lvlText w:val=""/>
      <w:lvlJc w:val="left"/>
      <w:pPr>
        <w:tabs>
          <w:tab w:val="num" w:pos="2880"/>
        </w:tabs>
        <w:ind w:left="2880" w:hanging="360"/>
      </w:pPr>
      <w:rPr>
        <w:rFonts w:ascii="Symbol" w:hAnsi="Symbol" w:hint="default"/>
      </w:rPr>
    </w:lvl>
    <w:lvl w:ilvl="4" w:tplc="BF6C35EA" w:tentative="1">
      <w:start w:val="1"/>
      <w:numFmt w:val="bullet"/>
      <w:lvlText w:val="o"/>
      <w:lvlJc w:val="left"/>
      <w:pPr>
        <w:tabs>
          <w:tab w:val="num" w:pos="3600"/>
        </w:tabs>
        <w:ind w:left="3600" w:hanging="360"/>
      </w:pPr>
      <w:rPr>
        <w:rFonts w:ascii="Courier New" w:hAnsi="Courier New" w:cs="Courier New" w:hint="default"/>
      </w:rPr>
    </w:lvl>
    <w:lvl w:ilvl="5" w:tplc="E084CC6C" w:tentative="1">
      <w:start w:val="1"/>
      <w:numFmt w:val="bullet"/>
      <w:lvlText w:val=""/>
      <w:lvlJc w:val="left"/>
      <w:pPr>
        <w:tabs>
          <w:tab w:val="num" w:pos="4320"/>
        </w:tabs>
        <w:ind w:left="4320" w:hanging="360"/>
      </w:pPr>
      <w:rPr>
        <w:rFonts w:ascii="Wingdings" w:hAnsi="Wingdings" w:hint="default"/>
      </w:rPr>
    </w:lvl>
    <w:lvl w:ilvl="6" w:tplc="F5B6DBE2" w:tentative="1">
      <w:start w:val="1"/>
      <w:numFmt w:val="bullet"/>
      <w:lvlText w:val=""/>
      <w:lvlJc w:val="left"/>
      <w:pPr>
        <w:tabs>
          <w:tab w:val="num" w:pos="5040"/>
        </w:tabs>
        <w:ind w:left="5040" w:hanging="360"/>
      </w:pPr>
      <w:rPr>
        <w:rFonts w:ascii="Symbol" w:hAnsi="Symbol" w:hint="default"/>
      </w:rPr>
    </w:lvl>
    <w:lvl w:ilvl="7" w:tplc="1AA8E1DC" w:tentative="1">
      <w:start w:val="1"/>
      <w:numFmt w:val="bullet"/>
      <w:lvlText w:val="o"/>
      <w:lvlJc w:val="left"/>
      <w:pPr>
        <w:tabs>
          <w:tab w:val="num" w:pos="5760"/>
        </w:tabs>
        <w:ind w:left="5760" w:hanging="360"/>
      </w:pPr>
      <w:rPr>
        <w:rFonts w:ascii="Courier New" w:hAnsi="Courier New" w:cs="Courier New" w:hint="default"/>
      </w:rPr>
    </w:lvl>
    <w:lvl w:ilvl="8" w:tplc="79960636" w:tentative="1">
      <w:start w:val="1"/>
      <w:numFmt w:val="bullet"/>
      <w:lvlText w:val=""/>
      <w:lvlJc w:val="left"/>
      <w:pPr>
        <w:tabs>
          <w:tab w:val="num" w:pos="6480"/>
        </w:tabs>
        <w:ind w:left="6480" w:hanging="360"/>
      </w:pPr>
      <w:rPr>
        <w:rFonts w:ascii="Wingdings" w:hAnsi="Wingdings" w:hint="default"/>
      </w:rPr>
    </w:lvl>
  </w:abstractNum>
  <w:abstractNum w:abstractNumId="49">
    <w:nsid w:val="5A7D324B"/>
    <w:multiLevelType w:val="hybridMultilevel"/>
    <w:tmpl w:val="4B80BD36"/>
    <w:lvl w:ilvl="0" w:tplc="708C271A">
      <w:start w:val="1"/>
      <w:numFmt w:val="decimal"/>
      <w:lvlText w:val="%1."/>
      <w:lvlJc w:val="left"/>
      <w:pPr>
        <w:tabs>
          <w:tab w:val="num" w:pos="1636"/>
        </w:tabs>
        <w:ind w:left="1636" w:hanging="360"/>
      </w:pPr>
      <w:rPr>
        <w:rFonts w:hint="default"/>
      </w:rPr>
    </w:lvl>
    <w:lvl w:ilvl="1" w:tplc="94644CCA" w:tentative="1">
      <w:start w:val="1"/>
      <w:numFmt w:val="lowerLetter"/>
      <w:lvlText w:val="%2."/>
      <w:lvlJc w:val="left"/>
      <w:pPr>
        <w:ind w:left="1440" w:hanging="360"/>
      </w:pPr>
    </w:lvl>
    <w:lvl w:ilvl="2" w:tplc="4F504294" w:tentative="1">
      <w:start w:val="1"/>
      <w:numFmt w:val="lowerRoman"/>
      <w:lvlText w:val="%3."/>
      <w:lvlJc w:val="right"/>
      <w:pPr>
        <w:ind w:left="2160" w:hanging="180"/>
      </w:pPr>
    </w:lvl>
    <w:lvl w:ilvl="3" w:tplc="B9A471BA" w:tentative="1">
      <w:start w:val="1"/>
      <w:numFmt w:val="decimal"/>
      <w:lvlText w:val="%4."/>
      <w:lvlJc w:val="left"/>
      <w:pPr>
        <w:ind w:left="2880" w:hanging="360"/>
      </w:pPr>
    </w:lvl>
    <w:lvl w:ilvl="4" w:tplc="79926470" w:tentative="1">
      <w:start w:val="1"/>
      <w:numFmt w:val="lowerLetter"/>
      <w:lvlText w:val="%5."/>
      <w:lvlJc w:val="left"/>
      <w:pPr>
        <w:ind w:left="3600" w:hanging="360"/>
      </w:pPr>
    </w:lvl>
    <w:lvl w:ilvl="5" w:tplc="7994958E" w:tentative="1">
      <w:start w:val="1"/>
      <w:numFmt w:val="lowerRoman"/>
      <w:lvlText w:val="%6."/>
      <w:lvlJc w:val="right"/>
      <w:pPr>
        <w:ind w:left="4320" w:hanging="180"/>
      </w:pPr>
    </w:lvl>
    <w:lvl w:ilvl="6" w:tplc="160C1EDA" w:tentative="1">
      <w:start w:val="1"/>
      <w:numFmt w:val="decimal"/>
      <w:lvlText w:val="%7."/>
      <w:lvlJc w:val="left"/>
      <w:pPr>
        <w:ind w:left="5040" w:hanging="360"/>
      </w:pPr>
    </w:lvl>
    <w:lvl w:ilvl="7" w:tplc="047ECE2E" w:tentative="1">
      <w:start w:val="1"/>
      <w:numFmt w:val="lowerLetter"/>
      <w:lvlText w:val="%8."/>
      <w:lvlJc w:val="left"/>
      <w:pPr>
        <w:ind w:left="5760" w:hanging="360"/>
      </w:pPr>
    </w:lvl>
    <w:lvl w:ilvl="8" w:tplc="78FA6D64" w:tentative="1">
      <w:start w:val="1"/>
      <w:numFmt w:val="lowerRoman"/>
      <w:lvlText w:val="%9."/>
      <w:lvlJc w:val="right"/>
      <w:pPr>
        <w:ind w:left="6480" w:hanging="180"/>
      </w:pPr>
    </w:lvl>
  </w:abstractNum>
  <w:abstractNum w:abstractNumId="50">
    <w:nsid w:val="5D777409"/>
    <w:multiLevelType w:val="hybridMultilevel"/>
    <w:tmpl w:val="8DAC61A8"/>
    <w:lvl w:ilvl="0" w:tplc="6A56F900">
      <w:start w:val="1"/>
      <w:numFmt w:val="decimal"/>
      <w:lvlText w:val="%1."/>
      <w:lvlJc w:val="left"/>
      <w:pPr>
        <w:tabs>
          <w:tab w:val="num" w:pos="1636"/>
        </w:tabs>
        <w:ind w:left="1636" w:hanging="360"/>
      </w:pPr>
      <w:rPr>
        <w:rFonts w:hint="default"/>
      </w:rPr>
    </w:lvl>
    <w:lvl w:ilvl="1" w:tplc="137854C6" w:tentative="1">
      <w:start w:val="1"/>
      <w:numFmt w:val="lowerLetter"/>
      <w:lvlText w:val="%2."/>
      <w:lvlJc w:val="left"/>
      <w:pPr>
        <w:ind w:left="1440" w:hanging="360"/>
      </w:pPr>
    </w:lvl>
    <w:lvl w:ilvl="2" w:tplc="B7B8AD22" w:tentative="1">
      <w:start w:val="1"/>
      <w:numFmt w:val="lowerRoman"/>
      <w:lvlText w:val="%3."/>
      <w:lvlJc w:val="right"/>
      <w:pPr>
        <w:ind w:left="2160" w:hanging="180"/>
      </w:pPr>
    </w:lvl>
    <w:lvl w:ilvl="3" w:tplc="9022D4B0" w:tentative="1">
      <w:start w:val="1"/>
      <w:numFmt w:val="decimal"/>
      <w:lvlText w:val="%4."/>
      <w:lvlJc w:val="left"/>
      <w:pPr>
        <w:ind w:left="2880" w:hanging="360"/>
      </w:pPr>
    </w:lvl>
    <w:lvl w:ilvl="4" w:tplc="191E0EA2" w:tentative="1">
      <w:start w:val="1"/>
      <w:numFmt w:val="lowerLetter"/>
      <w:lvlText w:val="%5."/>
      <w:lvlJc w:val="left"/>
      <w:pPr>
        <w:ind w:left="3600" w:hanging="360"/>
      </w:pPr>
    </w:lvl>
    <w:lvl w:ilvl="5" w:tplc="C520FB76" w:tentative="1">
      <w:start w:val="1"/>
      <w:numFmt w:val="lowerRoman"/>
      <w:lvlText w:val="%6."/>
      <w:lvlJc w:val="right"/>
      <w:pPr>
        <w:ind w:left="4320" w:hanging="180"/>
      </w:pPr>
    </w:lvl>
    <w:lvl w:ilvl="6" w:tplc="76EA80B0" w:tentative="1">
      <w:start w:val="1"/>
      <w:numFmt w:val="decimal"/>
      <w:lvlText w:val="%7."/>
      <w:lvlJc w:val="left"/>
      <w:pPr>
        <w:ind w:left="5040" w:hanging="360"/>
      </w:pPr>
    </w:lvl>
    <w:lvl w:ilvl="7" w:tplc="5EBCCA66" w:tentative="1">
      <w:start w:val="1"/>
      <w:numFmt w:val="lowerLetter"/>
      <w:lvlText w:val="%8."/>
      <w:lvlJc w:val="left"/>
      <w:pPr>
        <w:ind w:left="5760" w:hanging="360"/>
      </w:pPr>
    </w:lvl>
    <w:lvl w:ilvl="8" w:tplc="4A005528" w:tentative="1">
      <w:start w:val="1"/>
      <w:numFmt w:val="lowerRoman"/>
      <w:lvlText w:val="%9."/>
      <w:lvlJc w:val="right"/>
      <w:pPr>
        <w:ind w:left="6480" w:hanging="180"/>
      </w:pPr>
    </w:lvl>
  </w:abstractNum>
  <w:abstractNum w:abstractNumId="51">
    <w:nsid w:val="5E496BEE"/>
    <w:multiLevelType w:val="hybridMultilevel"/>
    <w:tmpl w:val="CE04FBF0"/>
    <w:lvl w:ilvl="0" w:tplc="C228ECAE">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2">
    <w:nsid w:val="64B001B0"/>
    <w:multiLevelType w:val="hybridMultilevel"/>
    <w:tmpl w:val="140677FC"/>
    <w:lvl w:ilvl="0" w:tplc="2EF60A36">
      <w:start w:val="1"/>
      <w:numFmt w:val="decimal"/>
      <w:lvlText w:val="%1."/>
      <w:lvlJc w:val="left"/>
      <w:pPr>
        <w:tabs>
          <w:tab w:val="num" w:pos="720"/>
        </w:tabs>
        <w:ind w:left="720" w:hanging="360"/>
      </w:pPr>
    </w:lvl>
    <w:lvl w:ilvl="1" w:tplc="0726AD66">
      <w:numFmt w:val="none"/>
      <w:lvlText w:val=""/>
      <w:lvlJc w:val="left"/>
      <w:pPr>
        <w:tabs>
          <w:tab w:val="num" w:pos="360"/>
        </w:tabs>
      </w:pPr>
    </w:lvl>
    <w:lvl w:ilvl="2" w:tplc="D7A8C85E">
      <w:numFmt w:val="none"/>
      <w:lvlText w:val=""/>
      <w:lvlJc w:val="left"/>
      <w:pPr>
        <w:tabs>
          <w:tab w:val="num" w:pos="360"/>
        </w:tabs>
      </w:pPr>
    </w:lvl>
    <w:lvl w:ilvl="3" w:tplc="46AA5F32">
      <w:numFmt w:val="none"/>
      <w:lvlText w:val=""/>
      <w:lvlJc w:val="left"/>
      <w:pPr>
        <w:tabs>
          <w:tab w:val="num" w:pos="360"/>
        </w:tabs>
      </w:pPr>
    </w:lvl>
    <w:lvl w:ilvl="4" w:tplc="66B6BDBE">
      <w:numFmt w:val="none"/>
      <w:lvlText w:val=""/>
      <w:lvlJc w:val="left"/>
      <w:pPr>
        <w:tabs>
          <w:tab w:val="num" w:pos="360"/>
        </w:tabs>
      </w:pPr>
    </w:lvl>
    <w:lvl w:ilvl="5" w:tplc="B6CE796C">
      <w:numFmt w:val="none"/>
      <w:lvlText w:val=""/>
      <w:lvlJc w:val="left"/>
      <w:pPr>
        <w:tabs>
          <w:tab w:val="num" w:pos="360"/>
        </w:tabs>
      </w:pPr>
    </w:lvl>
    <w:lvl w:ilvl="6" w:tplc="B5A02B1C">
      <w:numFmt w:val="none"/>
      <w:lvlText w:val=""/>
      <w:lvlJc w:val="left"/>
      <w:pPr>
        <w:tabs>
          <w:tab w:val="num" w:pos="360"/>
        </w:tabs>
      </w:pPr>
    </w:lvl>
    <w:lvl w:ilvl="7" w:tplc="1EB466EC">
      <w:numFmt w:val="none"/>
      <w:lvlText w:val=""/>
      <w:lvlJc w:val="left"/>
      <w:pPr>
        <w:tabs>
          <w:tab w:val="num" w:pos="360"/>
        </w:tabs>
      </w:pPr>
    </w:lvl>
    <w:lvl w:ilvl="8" w:tplc="C9CE7CDC">
      <w:numFmt w:val="none"/>
      <w:lvlText w:val=""/>
      <w:lvlJc w:val="left"/>
      <w:pPr>
        <w:tabs>
          <w:tab w:val="num" w:pos="360"/>
        </w:tabs>
      </w:pPr>
    </w:lvl>
  </w:abstractNum>
  <w:abstractNum w:abstractNumId="53">
    <w:nsid w:val="69DE2BC8"/>
    <w:multiLevelType w:val="hybridMultilevel"/>
    <w:tmpl w:val="AD7A9388"/>
    <w:lvl w:ilvl="0" w:tplc="2C0A0013">
      <w:start w:val="1"/>
      <w:numFmt w:val="lowerLetter"/>
      <w:lvlText w:val="%1."/>
      <w:lvlJc w:val="left"/>
      <w:pPr>
        <w:ind w:left="720" w:hanging="360"/>
      </w:pPr>
    </w:lvl>
    <w:lvl w:ilvl="1" w:tplc="BDA018EC" w:tentative="1">
      <w:start w:val="1"/>
      <w:numFmt w:val="lowerLetter"/>
      <w:lvlText w:val="%2."/>
      <w:lvlJc w:val="left"/>
      <w:pPr>
        <w:ind w:left="1440" w:hanging="360"/>
      </w:pPr>
    </w:lvl>
    <w:lvl w:ilvl="2" w:tplc="9224FAD2" w:tentative="1">
      <w:start w:val="1"/>
      <w:numFmt w:val="lowerRoman"/>
      <w:lvlText w:val="%3."/>
      <w:lvlJc w:val="right"/>
      <w:pPr>
        <w:ind w:left="2160" w:hanging="180"/>
      </w:pPr>
    </w:lvl>
    <w:lvl w:ilvl="3" w:tplc="03260D28" w:tentative="1">
      <w:start w:val="1"/>
      <w:numFmt w:val="decimal"/>
      <w:lvlText w:val="%4."/>
      <w:lvlJc w:val="left"/>
      <w:pPr>
        <w:ind w:left="2880" w:hanging="360"/>
      </w:pPr>
    </w:lvl>
    <w:lvl w:ilvl="4" w:tplc="05560648" w:tentative="1">
      <w:start w:val="1"/>
      <w:numFmt w:val="lowerLetter"/>
      <w:lvlText w:val="%5."/>
      <w:lvlJc w:val="left"/>
      <w:pPr>
        <w:ind w:left="3600" w:hanging="360"/>
      </w:pPr>
    </w:lvl>
    <w:lvl w:ilvl="5" w:tplc="536CE6DC" w:tentative="1">
      <w:start w:val="1"/>
      <w:numFmt w:val="lowerRoman"/>
      <w:lvlText w:val="%6."/>
      <w:lvlJc w:val="right"/>
      <w:pPr>
        <w:ind w:left="4320" w:hanging="180"/>
      </w:pPr>
    </w:lvl>
    <w:lvl w:ilvl="6" w:tplc="0C1E5ABA" w:tentative="1">
      <w:start w:val="1"/>
      <w:numFmt w:val="decimal"/>
      <w:lvlText w:val="%7."/>
      <w:lvlJc w:val="left"/>
      <w:pPr>
        <w:ind w:left="5040" w:hanging="360"/>
      </w:pPr>
    </w:lvl>
    <w:lvl w:ilvl="7" w:tplc="1D081670" w:tentative="1">
      <w:start w:val="1"/>
      <w:numFmt w:val="lowerLetter"/>
      <w:lvlText w:val="%8."/>
      <w:lvlJc w:val="left"/>
      <w:pPr>
        <w:ind w:left="5760" w:hanging="360"/>
      </w:pPr>
    </w:lvl>
    <w:lvl w:ilvl="8" w:tplc="0BA2B2A0" w:tentative="1">
      <w:start w:val="1"/>
      <w:numFmt w:val="lowerRoman"/>
      <w:lvlText w:val="%9."/>
      <w:lvlJc w:val="right"/>
      <w:pPr>
        <w:ind w:left="6480" w:hanging="180"/>
      </w:pPr>
    </w:lvl>
  </w:abstractNum>
  <w:abstractNum w:abstractNumId="54">
    <w:nsid w:val="705E2240"/>
    <w:multiLevelType w:val="multilevel"/>
    <w:tmpl w:val="B8760A78"/>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55">
    <w:nsid w:val="79A467DB"/>
    <w:multiLevelType w:val="multilevel"/>
    <w:tmpl w:val="0000001A"/>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6">
    <w:nsid w:val="7D0D366D"/>
    <w:multiLevelType w:val="hybridMultilevel"/>
    <w:tmpl w:val="5434C6C0"/>
    <w:lvl w:ilvl="0" w:tplc="319450B4">
      <w:start w:val="1"/>
      <w:numFmt w:val="upperLetter"/>
      <w:lvlText w:val="%1."/>
      <w:lvlJc w:val="left"/>
      <w:pPr>
        <w:ind w:left="360" w:hanging="360"/>
      </w:pPr>
    </w:lvl>
    <w:lvl w:ilvl="1" w:tplc="A38E2276" w:tentative="1">
      <w:start w:val="1"/>
      <w:numFmt w:val="lowerLetter"/>
      <w:lvlText w:val="%2."/>
      <w:lvlJc w:val="left"/>
      <w:pPr>
        <w:ind w:left="1440" w:hanging="360"/>
      </w:pPr>
    </w:lvl>
    <w:lvl w:ilvl="2" w:tplc="763C447C" w:tentative="1">
      <w:start w:val="1"/>
      <w:numFmt w:val="lowerRoman"/>
      <w:lvlText w:val="%3."/>
      <w:lvlJc w:val="right"/>
      <w:pPr>
        <w:ind w:left="2160" w:hanging="180"/>
      </w:pPr>
    </w:lvl>
    <w:lvl w:ilvl="3" w:tplc="B1B2AECE" w:tentative="1">
      <w:start w:val="1"/>
      <w:numFmt w:val="decimal"/>
      <w:lvlText w:val="%4."/>
      <w:lvlJc w:val="left"/>
      <w:pPr>
        <w:ind w:left="2880" w:hanging="360"/>
      </w:pPr>
    </w:lvl>
    <w:lvl w:ilvl="4" w:tplc="A640604E" w:tentative="1">
      <w:start w:val="1"/>
      <w:numFmt w:val="lowerLetter"/>
      <w:lvlText w:val="%5."/>
      <w:lvlJc w:val="left"/>
      <w:pPr>
        <w:ind w:left="3600" w:hanging="360"/>
      </w:pPr>
    </w:lvl>
    <w:lvl w:ilvl="5" w:tplc="136A38E0" w:tentative="1">
      <w:start w:val="1"/>
      <w:numFmt w:val="lowerRoman"/>
      <w:lvlText w:val="%6."/>
      <w:lvlJc w:val="right"/>
      <w:pPr>
        <w:ind w:left="4320" w:hanging="180"/>
      </w:pPr>
    </w:lvl>
    <w:lvl w:ilvl="6" w:tplc="7CE4CA30" w:tentative="1">
      <w:start w:val="1"/>
      <w:numFmt w:val="decimal"/>
      <w:lvlText w:val="%7."/>
      <w:lvlJc w:val="left"/>
      <w:pPr>
        <w:ind w:left="5040" w:hanging="360"/>
      </w:pPr>
    </w:lvl>
    <w:lvl w:ilvl="7" w:tplc="4930159A" w:tentative="1">
      <w:start w:val="1"/>
      <w:numFmt w:val="lowerLetter"/>
      <w:lvlText w:val="%8."/>
      <w:lvlJc w:val="left"/>
      <w:pPr>
        <w:ind w:left="5760" w:hanging="360"/>
      </w:pPr>
    </w:lvl>
    <w:lvl w:ilvl="8" w:tplc="0046B7AA" w:tentative="1">
      <w:start w:val="1"/>
      <w:numFmt w:val="lowerRoman"/>
      <w:lvlText w:val="%9."/>
      <w:lvlJc w:val="right"/>
      <w:pPr>
        <w:ind w:left="6480" w:hanging="180"/>
      </w:pPr>
    </w:lvl>
  </w:abstractNum>
  <w:num w:numId="1">
    <w:abstractNumId w:val="0"/>
  </w:num>
  <w:num w:numId="2">
    <w:abstractNumId w:val="2"/>
  </w:num>
  <w:num w:numId="3">
    <w:abstractNumId w:val="10"/>
  </w:num>
  <w:num w:numId="4">
    <w:abstractNumId w:val="11"/>
  </w:num>
  <w:num w:numId="5">
    <w:abstractNumId w:val="28"/>
  </w:num>
  <w:num w:numId="6">
    <w:abstractNumId w:val="40"/>
    <w:lvlOverride w:ilvl="0">
      <w:startOverride w:val="1"/>
    </w:lvlOverride>
  </w:num>
  <w:num w:numId="7">
    <w:abstractNumId w:val="37"/>
  </w:num>
  <w:num w:numId="8">
    <w:abstractNumId w:val="55"/>
  </w:num>
  <w:num w:numId="9">
    <w:abstractNumId w:val="52"/>
  </w:num>
  <w:num w:numId="10">
    <w:abstractNumId w:val="39"/>
  </w:num>
  <w:num w:numId="11">
    <w:abstractNumId w:val="51"/>
  </w:num>
  <w:num w:numId="12">
    <w:abstractNumId w:val="32"/>
  </w:num>
  <w:num w:numId="13">
    <w:abstractNumId w:val="48"/>
  </w:num>
  <w:num w:numId="14">
    <w:abstractNumId w:val="44"/>
  </w:num>
  <w:num w:numId="15">
    <w:abstractNumId w:val="35"/>
  </w:num>
  <w:num w:numId="16">
    <w:abstractNumId w:val="46"/>
  </w:num>
  <w:num w:numId="17">
    <w:abstractNumId w:val="47"/>
  </w:num>
  <w:num w:numId="18">
    <w:abstractNumId w:val="50"/>
  </w:num>
  <w:num w:numId="19">
    <w:abstractNumId w:val="33"/>
  </w:num>
  <w:num w:numId="20">
    <w:abstractNumId w:val="42"/>
  </w:num>
  <w:num w:numId="21">
    <w:abstractNumId w:val="56"/>
  </w:num>
  <w:num w:numId="22">
    <w:abstractNumId w:val="54"/>
  </w:num>
  <w:num w:numId="23">
    <w:abstractNumId w:val="43"/>
  </w:num>
  <w:num w:numId="24">
    <w:abstractNumId w:val="49"/>
  </w:num>
  <w:num w:numId="25">
    <w:abstractNumId w:val="53"/>
  </w:num>
  <w:num w:numId="26">
    <w:abstractNumId w:val="45"/>
  </w:num>
  <w:num w:numId="27">
    <w:abstractNumId w:val="38"/>
  </w:num>
  <w:num w:numId="28">
    <w:abstractNumId w:val="36"/>
  </w:num>
  <w:num w:numId="29">
    <w:abstractNumId w:val="41"/>
  </w:num>
  <w:num w:numId="30">
    <w:abstractNumId w:val="31"/>
  </w:num>
  <w:num w:numId="31">
    <w:abstractNumId w:val="34"/>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embedSystemFonts/>
  <w:stylePaneFormatFilter w:val="0000"/>
  <w:defaultTabStop w:val="709"/>
  <w:hyphenationZone w:val="425"/>
  <w:defaultTableStyle w:val="Normal"/>
  <w:drawingGridHorizontalSpacing w:val="120"/>
  <w:drawingGridVerticalSpacing w:val="0"/>
  <w:displayHorizontalDrawingGridEvery w:val="0"/>
  <w:displayVerticalDrawingGridEvery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BB600E"/>
    <w:rsid w:val="000010FD"/>
    <w:rsid w:val="0000195C"/>
    <w:rsid w:val="000025DE"/>
    <w:rsid w:val="00002608"/>
    <w:rsid w:val="000047F6"/>
    <w:rsid w:val="000058F8"/>
    <w:rsid w:val="00005BB2"/>
    <w:rsid w:val="000078CB"/>
    <w:rsid w:val="00007C1A"/>
    <w:rsid w:val="000103A6"/>
    <w:rsid w:val="00011A87"/>
    <w:rsid w:val="00011FCE"/>
    <w:rsid w:val="00012A0B"/>
    <w:rsid w:val="000134E3"/>
    <w:rsid w:val="000139C9"/>
    <w:rsid w:val="00013B4F"/>
    <w:rsid w:val="00013F9E"/>
    <w:rsid w:val="000166FD"/>
    <w:rsid w:val="00017A22"/>
    <w:rsid w:val="000223CB"/>
    <w:rsid w:val="00022EA8"/>
    <w:rsid w:val="000236A0"/>
    <w:rsid w:val="00026101"/>
    <w:rsid w:val="00026243"/>
    <w:rsid w:val="00026A48"/>
    <w:rsid w:val="00026C6B"/>
    <w:rsid w:val="00030534"/>
    <w:rsid w:val="00030725"/>
    <w:rsid w:val="000309B1"/>
    <w:rsid w:val="000310A0"/>
    <w:rsid w:val="000313F0"/>
    <w:rsid w:val="00031ABB"/>
    <w:rsid w:val="0003262C"/>
    <w:rsid w:val="00032922"/>
    <w:rsid w:val="00033DF6"/>
    <w:rsid w:val="00035AAA"/>
    <w:rsid w:val="00036AA9"/>
    <w:rsid w:val="00036F7C"/>
    <w:rsid w:val="00037219"/>
    <w:rsid w:val="0003740D"/>
    <w:rsid w:val="00037A0F"/>
    <w:rsid w:val="00040191"/>
    <w:rsid w:val="00040C72"/>
    <w:rsid w:val="00040E8D"/>
    <w:rsid w:val="00041280"/>
    <w:rsid w:val="00041BB2"/>
    <w:rsid w:val="00041E94"/>
    <w:rsid w:val="00044CB2"/>
    <w:rsid w:val="00044D04"/>
    <w:rsid w:val="00045311"/>
    <w:rsid w:val="00045368"/>
    <w:rsid w:val="00045F9B"/>
    <w:rsid w:val="0004649D"/>
    <w:rsid w:val="00047045"/>
    <w:rsid w:val="00047C4A"/>
    <w:rsid w:val="000521EF"/>
    <w:rsid w:val="000536E3"/>
    <w:rsid w:val="000536EE"/>
    <w:rsid w:val="00053A18"/>
    <w:rsid w:val="00053BEB"/>
    <w:rsid w:val="00053DD6"/>
    <w:rsid w:val="00053F51"/>
    <w:rsid w:val="000569E9"/>
    <w:rsid w:val="00057078"/>
    <w:rsid w:val="00060445"/>
    <w:rsid w:val="000617E7"/>
    <w:rsid w:val="00064FB0"/>
    <w:rsid w:val="000675BC"/>
    <w:rsid w:val="00067975"/>
    <w:rsid w:val="00067A64"/>
    <w:rsid w:val="0007059A"/>
    <w:rsid w:val="000719DE"/>
    <w:rsid w:val="000726DC"/>
    <w:rsid w:val="00072908"/>
    <w:rsid w:val="0007326A"/>
    <w:rsid w:val="00073FBF"/>
    <w:rsid w:val="000747A6"/>
    <w:rsid w:val="000747EF"/>
    <w:rsid w:val="00074C6C"/>
    <w:rsid w:val="00075551"/>
    <w:rsid w:val="00075820"/>
    <w:rsid w:val="00076031"/>
    <w:rsid w:val="00076370"/>
    <w:rsid w:val="0008242D"/>
    <w:rsid w:val="00082D9E"/>
    <w:rsid w:val="0008300A"/>
    <w:rsid w:val="0008329A"/>
    <w:rsid w:val="00083A0F"/>
    <w:rsid w:val="00084930"/>
    <w:rsid w:val="0008559C"/>
    <w:rsid w:val="0008758C"/>
    <w:rsid w:val="000875D9"/>
    <w:rsid w:val="000900C0"/>
    <w:rsid w:val="00090ACE"/>
    <w:rsid w:val="00091109"/>
    <w:rsid w:val="00091114"/>
    <w:rsid w:val="000918A8"/>
    <w:rsid w:val="00091DC4"/>
    <w:rsid w:val="00092F6C"/>
    <w:rsid w:val="00093182"/>
    <w:rsid w:val="00093E7C"/>
    <w:rsid w:val="00094668"/>
    <w:rsid w:val="00094B62"/>
    <w:rsid w:val="00095F8F"/>
    <w:rsid w:val="00097166"/>
    <w:rsid w:val="000A0A73"/>
    <w:rsid w:val="000A0C7B"/>
    <w:rsid w:val="000A14C3"/>
    <w:rsid w:val="000A1757"/>
    <w:rsid w:val="000A1D19"/>
    <w:rsid w:val="000A4527"/>
    <w:rsid w:val="000A6264"/>
    <w:rsid w:val="000A70D3"/>
    <w:rsid w:val="000B1474"/>
    <w:rsid w:val="000B1F93"/>
    <w:rsid w:val="000B479F"/>
    <w:rsid w:val="000B57AA"/>
    <w:rsid w:val="000B70D6"/>
    <w:rsid w:val="000B7DCE"/>
    <w:rsid w:val="000C0855"/>
    <w:rsid w:val="000C26B4"/>
    <w:rsid w:val="000C2CC2"/>
    <w:rsid w:val="000C37F7"/>
    <w:rsid w:val="000C3AB8"/>
    <w:rsid w:val="000C4CE5"/>
    <w:rsid w:val="000C5732"/>
    <w:rsid w:val="000C5B43"/>
    <w:rsid w:val="000C6BEA"/>
    <w:rsid w:val="000D058F"/>
    <w:rsid w:val="000D15CA"/>
    <w:rsid w:val="000D173A"/>
    <w:rsid w:val="000D1ADA"/>
    <w:rsid w:val="000D2246"/>
    <w:rsid w:val="000D25E1"/>
    <w:rsid w:val="000D2C24"/>
    <w:rsid w:val="000D3DD5"/>
    <w:rsid w:val="000D467C"/>
    <w:rsid w:val="000D47B1"/>
    <w:rsid w:val="000D49AE"/>
    <w:rsid w:val="000D4E6E"/>
    <w:rsid w:val="000D529A"/>
    <w:rsid w:val="000D5338"/>
    <w:rsid w:val="000D5358"/>
    <w:rsid w:val="000D57AC"/>
    <w:rsid w:val="000D62F7"/>
    <w:rsid w:val="000D6710"/>
    <w:rsid w:val="000D6CC1"/>
    <w:rsid w:val="000D718B"/>
    <w:rsid w:val="000D773D"/>
    <w:rsid w:val="000D775E"/>
    <w:rsid w:val="000D7A49"/>
    <w:rsid w:val="000E3384"/>
    <w:rsid w:val="000E3EA5"/>
    <w:rsid w:val="000E3F4E"/>
    <w:rsid w:val="000E43A8"/>
    <w:rsid w:val="000E454C"/>
    <w:rsid w:val="000E6004"/>
    <w:rsid w:val="000E6531"/>
    <w:rsid w:val="000E6719"/>
    <w:rsid w:val="000E779F"/>
    <w:rsid w:val="000E7C09"/>
    <w:rsid w:val="000F0FDE"/>
    <w:rsid w:val="000F1267"/>
    <w:rsid w:val="000F24F5"/>
    <w:rsid w:val="000F2CC2"/>
    <w:rsid w:val="000F2D5C"/>
    <w:rsid w:val="000F4700"/>
    <w:rsid w:val="000F49FF"/>
    <w:rsid w:val="000F611A"/>
    <w:rsid w:val="000F6F93"/>
    <w:rsid w:val="00100C54"/>
    <w:rsid w:val="00100EA8"/>
    <w:rsid w:val="00102466"/>
    <w:rsid w:val="00103102"/>
    <w:rsid w:val="001047EE"/>
    <w:rsid w:val="00104ABB"/>
    <w:rsid w:val="00107973"/>
    <w:rsid w:val="0011010F"/>
    <w:rsid w:val="00110122"/>
    <w:rsid w:val="00110352"/>
    <w:rsid w:val="001111A6"/>
    <w:rsid w:val="0011139C"/>
    <w:rsid w:val="0011187B"/>
    <w:rsid w:val="00111A26"/>
    <w:rsid w:val="00111AA9"/>
    <w:rsid w:val="0011647B"/>
    <w:rsid w:val="00120DBE"/>
    <w:rsid w:val="00121BBC"/>
    <w:rsid w:val="00121FB2"/>
    <w:rsid w:val="0012209B"/>
    <w:rsid w:val="001229CD"/>
    <w:rsid w:val="00122FCB"/>
    <w:rsid w:val="00123607"/>
    <w:rsid w:val="001262B3"/>
    <w:rsid w:val="00126483"/>
    <w:rsid w:val="00126A17"/>
    <w:rsid w:val="00126A1D"/>
    <w:rsid w:val="00127297"/>
    <w:rsid w:val="001278DE"/>
    <w:rsid w:val="001313FD"/>
    <w:rsid w:val="00131C6B"/>
    <w:rsid w:val="00132EC3"/>
    <w:rsid w:val="00133028"/>
    <w:rsid w:val="00133669"/>
    <w:rsid w:val="001337C6"/>
    <w:rsid w:val="0013589D"/>
    <w:rsid w:val="00136C30"/>
    <w:rsid w:val="0013715A"/>
    <w:rsid w:val="001415AC"/>
    <w:rsid w:val="001422A0"/>
    <w:rsid w:val="00143CC7"/>
    <w:rsid w:val="00145226"/>
    <w:rsid w:val="00145323"/>
    <w:rsid w:val="00145F44"/>
    <w:rsid w:val="00146A05"/>
    <w:rsid w:val="00147EC0"/>
    <w:rsid w:val="0015061F"/>
    <w:rsid w:val="00150957"/>
    <w:rsid w:val="0015200F"/>
    <w:rsid w:val="001535ED"/>
    <w:rsid w:val="00153887"/>
    <w:rsid w:val="00154C76"/>
    <w:rsid w:val="00154F17"/>
    <w:rsid w:val="00155228"/>
    <w:rsid w:val="00155D81"/>
    <w:rsid w:val="00155F29"/>
    <w:rsid w:val="0015681A"/>
    <w:rsid w:val="00156A37"/>
    <w:rsid w:val="0016173D"/>
    <w:rsid w:val="0016352F"/>
    <w:rsid w:val="001648DC"/>
    <w:rsid w:val="00164BDC"/>
    <w:rsid w:val="001650E0"/>
    <w:rsid w:val="00165296"/>
    <w:rsid w:val="001667D3"/>
    <w:rsid w:val="00166A50"/>
    <w:rsid w:val="00166CF0"/>
    <w:rsid w:val="0016732A"/>
    <w:rsid w:val="00167F89"/>
    <w:rsid w:val="001709D9"/>
    <w:rsid w:val="00172864"/>
    <w:rsid w:val="00172D7D"/>
    <w:rsid w:val="001734F4"/>
    <w:rsid w:val="001741D0"/>
    <w:rsid w:val="0017560D"/>
    <w:rsid w:val="001757C3"/>
    <w:rsid w:val="00175D79"/>
    <w:rsid w:val="00175E96"/>
    <w:rsid w:val="001767B3"/>
    <w:rsid w:val="001767C2"/>
    <w:rsid w:val="00177250"/>
    <w:rsid w:val="00177D1C"/>
    <w:rsid w:val="001804EA"/>
    <w:rsid w:val="00180C0D"/>
    <w:rsid w:val="001811A7"/>
    <w:rsid w:val="001816F5"/>
    <w:rsid w:val="00182DAF"/>
    <w:rsid w:val="00183573"/>
    <w:rsid w:val="00185599"/>
    <w:rsid w:val="00185D93"/>
    <w:rsid w:val="00185E93"/>
    <w:rsid w:val="0018737B"/>
    <w:rsid w:val="0018740B"/>
    <w:rsid w:val="001907F7"/>
    <w:rsid w:val="0019157B"/>
    <w:rsid w:val="0019216B"/>
    <w:rsid w:val="00193150"/>
    <w:rsid w:val="0019334E"/>
    <w:rsid w:val="001933A8"/>
    <w:rsid w:val="00193B2B"/>
    <w:rsid w:val="00195C6F"/>
    <w:rsid w:val="00196DFD"/>
    <w:rsid w:val="00197397"/>
    <w:rsid w:val="001A00CD"/>
    <w:rsid w:val="001A022C"/>
    <w:rsid w:val="001A2AD9"/>
    <w:rsid w:val="001A2FBD"/>
    <w:rsid w:val="001A5FC5"/>
    <w:rsid w:val="001A6F61"/>
    <w:rsid w:val="001A79BB"/>
    <w:rsid w:val="001A7C8A"/>
    <w:rsid w:val="001B09FF"/>
    <w:rsid w:val="001B2FA5"/>
    <w:rsid w:val="001B3F0F"/>
    <w:rsid w:val="001B4EF5"/>
    <w:rsid w:val="001B55B5"/>
    <w:rsid w:val="001B67EB"/>
    <w:rsid w:val="001B6805"/>
    <w:rsid w:val="001B7D33"/>
    <w:rsid w:val="001C06DA"/>
    <w:rsid w:val="001C1E7B"/>
    <w:rsid w:val="001C20E0"/>
    <w:rsid w:val="001C27E3"/>
    <w:rsid w:val="001C2C16"/>
    <w:rsid w:val="001C4B4D"/>
    <w:rsid w:val="001C5188"/>
    <w:rsid w:val="001C5F12"/>
    <w:rsid w:val="001C60E1"/>
    <w:rsid w:val="001C65F3"/>
    <w:rsid w:val="001C7E39"/>
    <w:rsid w:val="001C7EE3"/>
    <w:rsid w:val="001D03A4"/>
    <w:rsid w:val="001D148B"/>
    <w:rsid w:val="001D2DDE"/>
    <w:rsid w:val="001D3372"/>
    <w:rsid w:val="001D37B4"/>
    <w:rsid w:val="001D4524"/>
    <w:rsid w:val="001D5120"/>
    <w:rsid w:val="001D62BB"/>
    <w:rsid w:val="001D77A4"/>
    <w:rsid w:val="001D79C6"/>
    <w:rsid w:val="001D7B44"/>
    <w:rsid w:val="001E1D65"/>
    <w:rsid w:val="001E20E1"/>
    <w:rsid w:val="001E2437"/>
    <w:rsid w:val="001E27BF"/>
    <w:rsid w:val="001E39E4"/>
    <w:rsid w:val="001E62A0"/>
    <w:rsid w:val="001E7B95"/>
    <w:rsid w:val="001E7DE0"/>
    <w:rsid w:val="001F058C"/>
    <w:rsid w:val="001F100F"/>
    <w:rsid w:val="001F1ED4"/>
    <w:rsid w:val="001F374C"/>
    <w:rsid w:val="001F37AF"/>
    <w:rsid w:val="001F3C54"/>
    <w:rsid w:val="001F480D"/>
    <w:rsid w:val="001F7B78"/>
    <w:rsid w:val="001F7D7A"/>
    <w:rsid w:val="001F7E77"/>
    <w:rsid w:val="00202B4D"/>
    <w:rsid w:val="00202E4C"/>
    <w:rsid w:val="002037C5"/>
    <w:rsid w:val="00203F8A"/>
    <w:rsid w:val="002077D9"/>
    <w:rsid w:val="00207CD6"/>
    <w:rsid w:val="00210613"/>
    <w:rsid w:val="002110F7"/>
    <w:rsid w:val="002111C5"/>
    <w:rsid w:val="00211D32"/>
    <w:rsid w:val="00211ED8"/>
    <w:rsid w:val="00212EAA"/>
    <w:rsid w:val="0021303F"/>
    <w:rsid w:val="00213A09"/>
    <w:rsid w:val="00214A22"/>
    <w:rsid w:val="00214A37"/>
    <w:rsid w:val="00215099"/>
    <w:rsid w:val="0021658D"/>
    <w:rsid w:val="00216E94"/>
    <w:rsid w:val="002178F2"/>
    <w:rsid w:val="00217CEB"/>
    <w:rsid w:val="00220B6D"/>
    <w:rsid w:val="0022537C"/>
    <w:rsid w:val="00226073"/>
    <w:rsid w:val="0022645D"/>
    <w:rsid w:val="00226FA0"/>
    <w:rsid w:val="00232017"/>
    <w:rsid w:val="00232430"/>
    <w:rsid w:val="002325C4"/>
    <w:rsid w:val="002326C6"/>
    <w:rsid w:val="00232FD5"/>
    <w:rsid w:val="002339B0"/>
    <w:rsid w:val="0023697B"/>
    <w:rsid w:val="00236BE9"/>
    <w:rsid w:val="0024028F"/>
    <w:rsid w:val="002408D0"/>
    <w:rsid w:val="00240F1F"/>
    <w:rsid w:val="00241ED7"/>
    <w:rsid w:val="00242A2A"/>
    <w:rsid w:val="00242D77"/>
    <w:rsid w:val="00243911"/>
    <w:rsid w:val="00246D68"/>
    <w:rsid w:val="002478EA"/>
    <w:rsid w:val="00250359"/>
    <w:rsid w:val="00251439"/>
    <w:rsid w:val="00251BAF"/>
    <w:rsid w:val="00252379"/>
    <w:rsid w:val="002528A6"/>
    <w:rsid w:val="0025388C"/>
    <w:rsid w:val="00253A50"/>
    <w:rsid w:val="00254821"/>
    <w:rsid w:val="00255DE3"/>
    <w:rsid w:val="00255F94"/>
    <w:rsid w:val="002569A3"/>
    <w:rsid w:val="00257070"/>
    <w:rsid w:val="00257C26"/>
    <w:rsid w:val="00257EC3"/>
    <w:rsid w:val="00260E00"/>
    <w:rsid w:val="00261E86"/>
    <w:rsid w:val="00262A39"/>
    <w:rsid w:val="002635B3"/>
    <w:rsid w:val="00263759"/>
    <w:rsid w:val="002637B6"/>
    <w:rsid w:val="00265080"/>
    <w:rsid w:val="00265AFC"/>
    <w:rsid w:val="00266497"/>
    <w:rsid w:val="00266827"/>
    <w:rsid w:val="00267215"/>
    <w:rsid w:val="002672AA"/>
    <w:rsid w:val="00267A15"/>
    <w:rsid w:val="00272639"/>
    <w:rsid w:val="0027386B"/>
    <w:rsid w:val="002744C2"/>
    <w:rsid w:val="002750A1"/>
    <w:rsid w:val="002751CF"/>
    <w:rsid w:val="002756CD"/>
    <w:rsid w:val="002760DD"/>
    <w:rsid w:val="00277D68"/>
    <w:rsid w:val="00281C9C"/>
    <w:rsid w:val="00281FCD"/>
    <w:rsid w:val="0028333C"/>
    <w:rsid w:val="00283594"/>
    <w:rsid w:val="002854E9"/>
    <w:rsid w:val="00285EE0"/>
    <w:rsid w:val="002871E5"/>
    <w:rsid w:val="00290000"/>
    <w:rsid w:val="00290223"/>
    <w:rsid w:val="00291384"/>
    <w:rsid w:val="00292553"/>
    <w:rsid w:val="002931BD"/>
    <w:rsid w:val="002941BA"/>
    <w:rsid w:val="002950E4"/>
    <w:rsid w:val="0029656C"/>
    <w:rsid w:val="00296B7A"/>
    <w:rsid w:val="002A2278"/>
    <w:rsid w:val="002A2287"/>
    <w:rsid w:val="002A22F7"/>
    <w:rsid w:val="002A2B40"/>
    <w:rsid w:val="002A3080"/>
    <w:rsid w:val="002A309D"/>
    <w:rsid w:val="002A38DA"/>
    <w:rsid w:val="002A3A4E"/>
    <w:rsid w:val="002A5C85"/>
    <w:rsid w:val="002A7871"/>
    <w:rsid w:val="002A7A01"/>
    <w:rsid w:val="002B20D4"/>
    <w:rsid w:val="002B2555"/>
    <w:rsid w:val="002B54B2"/>
    <w:rsid w:val="002B67D6"/>
    <w:rsid w:val="002B6968"/>
    <w:rsid w:val="002B74EE"/>
    <w:rsid w:val="002B7984"/>
    <w:rsid w:val="002C00FE"/>
    <w:rsid w:val="002C083F"/>
    <w:rsid w:val="002C09E2"/>
    <w:rsid w:val="002C13C4"/>
    <w:rsid w:val="002C1AF1"/>
    <w:rsid w:val="002C1D60"/>
    <w:rsid w:val="002C2776"/>
    <w:rsid w:val="002C2855"/>
    <w:rsid w:val="002C3D28"/>
    <w:rsid w:val="002C40C7"/>
    <w:rsid w:val="002C4D4D"/>
    <w:rsid w:val="002C64A9"/>
    <w:rsid w:val="002C680F"/>
    <w:rsid w:val="002C6AC4"/>
    <w:rsid w:val="002C6D5B"/>
    <w:rsid w:val="002C6E6E"/>
    <w:rsid w:val="002C729B"/>
    <w:rsid w:val="002D121F"/>
    <w:rsid w:val="002D2D22"/>
    <w:rsid w:val="002D3988"/>
    <w:rsid w:val="002D3AE7"/>
    <w:rsid w:val="002D3F81"/>
    <w:rsid w:val="002D514F"/>
    <w:rsid w:val="002D547A"/>
    <w:rsid w:val="002D61D9"/>
    <w:rsid w:val="002D63F7"/>
    <w:rsid w:val="002D6410"/>
    <w:rsid w:val="002D7457"/>
    <w:rsid w:val="002D7516"/>
    <w:rsid w:val="002D7887"/>
    <w:rsid w:val="002D788F"/>
    <w:rsid w:val="002D7923"/>
    <w:rsid w:val="002D7FFC"/>
    <w:rsid w:val="002E167C"/>
    <w:rsid w:val="002E1C2E"/>
    <w:rsid w:val="002E3ACA"/>
    <w:rsid w:val="002E3AEC"/>
    <w:rsid w:val="002E5E33"/>
    <w:rsid w:val="002E7200"/>
    <w:rsid w:val="002E7D32"/>
    <w:rsid w:val="002F2EAA"/>
    <w:rsid w:val="002F334C"/>
    <w:rsid w:val="002F3A14"/>
    <w:rsid w:val="002F4DD6"/>
    <w:rsid w:val="002F5302"/>
    <w:rsid w:val="002F5928"/>
    <w:rsid w:val="002F60C4"/>
    <w:rsid w:val="002F74DE"/>
    <w:rsid w:val="003001CF"/>
    <w:rsid w:val="003004D0"/>
    <w:rsid w:val="003008A6"/>
    <w:rsid w:val="00300C10"/>
    <w:rsid w:val="00301812"/>
    <w:rsid w:val="00302000"/>
    <w:rsid w:val="003023EF"/>
    <w:rsid w:val="00303E6B"/>
    <w:rsid w:val="003047A9"/>
    <w:rsid w:val="00304DE8"/>
    <w:rsid w:val="00305D94"/>
    <w:rsid w:val="003061EB"/>
    <w:rsid w:val="0030785D"/>
    <w:rsid w:val="00310C76"/>
    <w:rsid w:val="003117AF"/>
    <w:rsid w:val="0031187A"/>
    <w:rsid w:val="00311F0C"/>
    <w:rsid w:val="00312405"/>
    <w:rsid w:val="0031293B"/>
    <w:rsid w:val="00315A3F"/>
    <w:rsid w:val="00315BC4"/>
    <w:rsid w:val="0031645E"/>
    <w:rsid w:val="003168AA"/>
    <w:rsid w:val="003178D7"/>
    <w:rsid w:val="003179E1"/>
    <w:rsid w:val="00320337"/>
    <w:rsid w:val="0032114E"/>
    <w:rsid w:val="00322150"/>
    <w:rsid w:val="0032223B"/>
    <w:rsid w:val="003245A7"/>
    <w:rsid w:val="00324617"/>
    <w:rsid w:val="00324C03"/>
    <w:rsid w:val="003257D7"/>
    <w:rsid w:val="00325B97"/>
    <w:rsid w:val="0032643B"/>
    <w:rsid w:val="0032687B"/>
    <w:rsid w:val="00326ECE"/>
    <w:rsid w:val="00327D77"/>
    <w:rsid w:val="003301CC"/>
    <w:rsid w:val="0033073A"/>
    <w:rsid w:val="0033103E"/>
    <w:rsid w:val="00331205"/>
    <w:rsid w:val="003319DD"/>
    <w:rsid w:val="00331BE0"/>
    <w:rsid w:val="00331D98"/>
    <w:rsid w:val="00334A67"/>
    <w:rsid w:val="003364A7"/>
    <w:rsid w:val="00336F9A"/>
    <w:rsid w:val="003373C3"/>
    <w:rsid w:val="00337882"/>
    <w:rsid w:val="00337B27"/>
    <w:rsid w:val="00341379"/>
    <w:rsid w:val="00342F65"/>
    <w:rsid w:val="0034382E"/>
    <w:rsid w:val="00343A1C"/>
    <w:rsid w:val="00345BE5"/>
    <w:rsid w:val="00345C81"/>
    <w:rsid w:val="00346DCB"/>
    <w:rsid w:val="00350138"/>
    <w:rsid w:val="00350F7F"/>
    <w:rsid w:val="00351044"/>
    <w:rsid w:val="003515CE"/>
    <w:rsid w:val="003517E5"/>
    <w:rsid w:val="003517FE"/>
    <w:rsid w:val="0035247D"/>
    <w:rsid w:val="00352600"/>
    <w:rsid w:val="0035449F"/>
    <w:rsid w:val="0035489D"/>
    <w:rsid w:val="0035599F"/>
    <w:rsid w:val="003559E7"/>
    <w:rsid w:val="003566D8"/>
    <w:rsid w:val="00356EFC"/>
    <w:rsid w:val="00357213"/>
    <w:rsid w:val="003601B3"/>
    <w:rsid w:val="0036046D"/>
    <w:rsid w:val="00361083"/>
    <w:rsid w:val="003613E5"/>
    <w:rsid w:val="00362506"/>
    <w:rsid w:val="00362E36"/>
    <w:rsid w:val="003641C4"/>
    <w:rsid w:val="003643DD"/>
    <w:rsid w:val="00364824"/>
    <w:rsid w:val="00364C81"/>
    <w:rsid w:val="00364E6A"/>
    <w:rsid w:val="003654A0"/>
    <w:rsid w:val="00365F22"/>
    <w:rsid w:val="003671EA"/>
    <w:rsid w:val="00367702"/>
    <w:rsid w:val="003708B1"/>
    <w:rsid w:val="00373857"/>
    <w:rsid w:val="00373C83"/>
    <w:rsid w:val="00374734"/>
    <w:rsid w:val="00376444"/>
    <w:rsid w:val="003774BC"/>
    <w:rsid w:val="00377B1E"/>
    <w:rsid w:val="00380846"/>
    <w:rsid w:val="003817DC"/>
    <w:rsid w:val="00381A7C"/>
    <w:rsid w:val="00381D66"/>
    <w:rsid w:val="00382437"/>
    <w:rsid w:val="00383D9D"/>
    <w:rsid w:val="00385471"/>
    <w:rsid w:val="00386305"/>
    <w:rsid w:val="00386798"/>
    <w:rsid w:val="003869A1"/>
    <w:rsid w:val="003871AE"/>
    <w:rsid w:val="00390447"/>
    <w:rsid w:val="003906F8"/>
    <w:rsid w:val="0039191F"/>
    <w:rsid w:val="003932A1"/>
    <w:rsid w:val="003936A1"/>
    <w:rsid w:val="00395BAB"/>
    <w:rsid w:val="003A0054"/>
    <w:rsid w:val="003A12BC"/>
    <w:rsid w:val="003A2610"/>
    <w:rsid w:val="003A26D7"/>
    <w:rsid w:val="003A2E32"/>
    <w:rsid w:val="003A30E9"/>
    <w:rsid w:val="003A316E"/>
    <w:rsid w:val="003A421A"/>
    <w:rsid w:val="003A5012"/>
    <w:rsid w:val="003A5798"/>
    <w:rsid w:val="003A604D"/>
    <w:rsid w:val="003A7055"/>
    <w:rsid w:val="003A7EC1"/>
    <w:rsid w:val="003B0558"/>
    <w:rsid w:val="003B09A8"/>
    <w:rsid w:val="003B0A17"/>
    <w:rsid w:val="003B26FF"/>
    <w:rsid w:val="003B3103"/>
    <w:rsid w:val="003B4001"/>
    <w:rsid w:val="003B41FF"/>
    <w:rsid w:val="003B533C"/>
    <w:rsid w:val="003B562D"/>
    <w:rsid w:val="003B6B16"/>
    <w:rsid w:val="003B7563"/>
    <w:rsid w:val="003B7F2F"/>
    <w:rsid w:val="003C08FB"/>
    <w:rsid w:val="003C0EBE"/>
    <w:rsid w:val="003C10D5"/>
    <w:rsid w:val="003C177C"/>
    <w:rsid w:val="003C27DD"/>
    <w:rsid w:val="003C298B"/>
    <w:rsid w:val="003C316D"/>
    <w:rsid w:val="003C31E0"/>
    <w:rsid w:val="003C357D"/>
    <w:rsid w:val="003C3711"/>
    <w:rsid w:val="003C4E85"/>
    <w:rsid w:val="003C5774"/>
    <w:rsid w:val="003C5CF3"/>
    <w:rsid w:val="003C7466"/>
    <w:rsid w:val="003C7D8F"/>
    <w:rsid w:val="003D0014"/>
    <w:rsid w:val="003D1EC3"/>
    <w:rsid w:val="003D2722"/>
    <w:rsid w:val="003D2D9C"/>
    <w:rsid w:val="003D4A76"/>
    <w:rsid w:val="003D5078"/>
    <w:rsid w:val="003D52A9"/>
    <w:rsid w:val="003D5B1C"/>
    <w:rsid w:val="003D5DE0"/>
    <w:rsid w:val="003E0D42"/>
    <w:rsid w:val="003E1049"/>
    <w:rsid w:val="003E32B4"/>
    <w:rsid w:val="003E34B3"/>
    <w:rsid w:val="003E6185"/>
    <w:rsid w:val="003E6285"/>
    <w:rsid w:val="003E6E1A"/>
    <w:rsid w:val="003E782C"/>
    <w:rsid w:val="003F0A31"/>
    <w:rsid w:val="003F0FAB"/>
    <w:rsid w:val="003F1192"/>
    <w:rsid w:val="003F1A72"/>
    <w:rsid w:val="003F25A8"/>
    <w:rsid w:val="003F303D"/>
    <w:rsid w:val="003F32B9"/>
    <w:rsid w:val="003F430F"/>
    <w:rsid w:val="003F5A4F"/>
    <w:rsid w:val="003F7132"/>
    <w:rsid w:val="003F7550"/>
    <w:rsid w:val="003F755C"/>
    <w:rsid w:val="003F7B6F"/>
    <w:rsid w:val="003F7E7B"/>
    <w:rsid w:val="003F7F4F"/>
    <w:rsid w:val="00400773"/>
    <w:rsid w:val="00400ED3"/>
    <w:rsid w:val="00401747"/>
    <w:rsid w:val="00402065"/>
    <w:rsid w:val="00403F2B"/>
    <w:rsid w:val="0040559A"/>
    <w:rsid w:val="00405E46"/>
    <w:rsid w:val="004069C4"/>
    <w:rsid w:val="00406F1D"/>
    <w:rsid w:val="0040769F"/>
    <w:rsid w:val="004126DC"/>
    <w:rsid w:val="00414210"/>
    <w:rsid w:val="00414249"/>
    <w:rsid w:val="00416110"/>
    <w:rsid w:val="00416BBE"/>
    <w:rsid w:val="004173C2"/>
    <w:rsid w:val="00420852"/>
    <w:rsid w:val="0042125F"/>
    <w:rsid w:val="00422F36"/>
    <w:rsid w:val="00423B6E"/>
    <w:rsid w:val="004245C9"/>
    <w:rsid w:val="004245D2"/>
    <w:rsid w:val="00424AF1"/>
    <w:rsid w:val="0042501A"/>
    <w:rsid w:val="00425437"/>
    <w:rsid w:val="0042671F"/>
    <w:rsid w:val="004268C9"/>
    <w:rsid w:val="00426BE6"/>
    <w:rsid w:val="004273D0"/>
    <w:rsid w:val="00427809"/>
    <w:rsid w:val="0042793F"/>
    <w:rsid w:val="00427D70"/>
    <w:rsid w:val="004301FF"/>
    <w:rsid w:val="00430A06"/>
    <w:rsid w:val="00430B77"/>
    <w:rsid w:val="00431297"/>
    <w:rsid w:val="00431761"/>
    <w:rsid w:val="00432572"/>
    <w:rsid w:val="00432A41"/>
    <w:rsid w:val="00433B0F"/>
    <w:rsid w:val="004353AA"/>
    <w:rsid w:val="00436450"/>
    <w:rsid w:val="00437417"/>
    <w:rsid w:val="00437821"/>
    <w:rsid w:val="00437847"/>
    <w:rsid w:val="004407B6"/>
    <w:rsid w:val="00443A89"/>
    <w:rsid w:val="00446005"/>
    <w:rsid w:val="004464D0"/>
    <w:rsid w:val="00446B20"/>
    <w:rsid w:val="00450A9D"/>
    <w:rsid w:val="00450DBA"/>
    <w:rsid w:val="00452712"/>
    <w:rsid w:val="00454126"/>
    <w:rsid w:val="00454A31"/>
    <w:rsid w:val="00454AA4"/>
    <w:rsid w:val="00456AB3"/>
    <w:rsid w:val="004570CC"/>
    <w:rsid w:val="00460925"/>
    <w:rsid w:val="00460A1A"/>
    <w:rsid w:val="00461EFF"/>
    <w:rsid w:val="0046224E"/>
    <w:rsid w:val="00463C10"/>
    <w:rsid w:val="00465765"/>
    <w:rsid w:val="00465DE2"/>
    <w:rsid w:val="00466ED7"/>
    <w:rsid w:val="00466FD7"/>
    <w:rsid w:val="00467B94"/>
    <w:rsid w:val="00470309"/>
    <w:rsid w:val="004714B5"/>
    <w:rsid w:val="00472B65"/>
    <w:rsid w:val="0047432C"/>
    <w:rsid w:val="00474653"/>
    <w:rsid w:val="00476B4B"/>
    <w:rsid w:val="004774FE"/>
    <w:rsid w:val="00480B4C"/>
    <w:rsid w:val="00480DA3"/>
    <w:rsid w:val="00481D4D"/>
    <w:rsid w:val="00482EF8"/>
    <w:rsid w:val="00484CD6"/>
    <w:rsid w:val="004851A0"/>
    <w:rsid w:val="00485AA8"/>
    <w:rsid w:val="00485DCF"/>
    <w:rsid w:val="00487521"/>
    <w:rsid w:val="00492E2E"/>
    <w:rsid w:val="0049309B"/>
    <w:rsid w:val="004931CF"/>
    <w:rsid w:val="00493AC6"/>
    <w:rsid w:val="00494C7D"/>
    <w:rsid w:val="00495F07"/>
    <w:rsid w:val="00495F28"/>
    <w:rsid w:val="00495F86"/>
    <w:rsid w:val="00496FA7"/>
    <w:rsid w:val="004970DD"/>
    <w:rsid w:val="004A006F"/>
    <w:rsid w:val="004A0F9E"/>
    <w:rsid w:val="004A1233"/>
    <w:rsid w:val="004A16B6"/>
    <w:rsid w:val="004A1F3A"/>
    <w:rsid w:val="004A22B6"/>
    <w:rsid w:val="004A2902"/>
    <w:rsid w:val="004A425D"/>
    <w:rsid w:val="004A4685"/>
    <w:rsid w:val="004A5A5F"/>
    <w:rsid w:val="004A5E7B"/>
    <w:rsid w:val="004A5EF0"/>
    <w:rsid w:val="004A648B"/>
    <w:rsid w:val="004A7B74"/>
    <w:rsid w:val="004B26D4"/>
    <w:rsid w:val="004B52BF"/>
    <w:rsid w:val="004B6195"/>
    <w:rsid w:val="004B6739"/>
    <w:rsid w:val="004B7D55"/>
    <w:rsid w:val="004B7D7D"/>
    <w:rsid w:val="004C0015"/>
    <w:rsid w:val="004C02D5"/>
    <w:rsid w:val="004C1753"/>
    <w:rsid w:val="004C183D"/>
    <w:rsid w:val="004C3AAE"/>
    <w:rsid w:val="004C3EAA"/>
    <w:rsid w:val="004C5341"/>
    <w:rsid w:val="004C57D7"/>
    <w:rsid w:val="004C5BCD"/>
    <w:rsid w:val="004C5E02"/>
    <w:rsid w:val="004C5F0D"/>
    <w:rsid w:val="004D0D1F"/>
    <w:rsid w:val="004D3EEB"/>
    <w:rsid w:val="004D468A"/>
    <w:rsid w:val="004D498A"/>
    <w:rsid w:val="004D5CE3"/>
    <w:rsid w:val="004D5E73"/>
    <w:rsid w:val="004D5FA8"/>
    <w:rsid w:val="004D64F7"/>
    <w:rsid w:val="004D661C"/>
    <w:rsid w:val="004D6CB2"/>
    <w:rsid w:val="004D6DE6"/>
    <w:rsid w:val="004D7A87"/>
    <w:rsid w:val="004D7B02"/>
    <w:rsid w:val="004D7DDB"/>
    <w:rsid w:val="004E00E4"/>
    <w:rsid w:val="004E0352"/>
    <w:rsid w:val="004E07CF"/>
    <w:rsid w:val="004E0D55"/>
    <w:rsid w:val="004E0FF7"/>
    <w:rsid w:val="004E117C"/>
    <w:rsid w:val="004E15C7"/>
    <w:rsid w:val="004E3B60"/>
    <w:rsid w:val="004E3EDB"/>
    <w:rsid w:val="004E4D19"/>
    <w:rsid w:val="004E55FD"/>
    <w:rsid w:val="004E62EC"/>
    <w:rsid w:val="004E6D46"/>
    <w:rsid w:val="004F0053"/>
    <w:rsid w:val="004F2155"/>
    <w:rsid w:val="004F2869"/>
    <w:rsid w:val="004F2FE4"/>
    <w:rsid w:val="004F4C23"/>
    <w:rsid w:val="004F5A4A"/>
    <w:rsid w:val="004F6424"/>
    <w:rsid w:val="004F676A"/>
    <w:rsid w:val="004F6B55"/>
    <w:rsid w:val="004F6E31"/>
    <w:rsid w:val="004F78EC"/>
    <w:rsid w:val="005004C8"/>
    <w:rsid w:val="00502317"/>
    <w:rsid w:val="00503DEE"/>
    <w:rsid w:val="00504641"/>
    <w:rsid w:val="0050497B"/>
    <w:rsid w:val="005050BA"/>
    <w:rsid w:val="0050556A"/>
    <w:rsid w:val="00506588"/>
    <w:rsid w:val="00507837"/>
    <w:rsid w:val="00512B3D"/>
    <w:rsid w:val="00513342"/>
    <w:rsid w:val="0051368C"/>
    <w:rsid w:val="005147C4"/>
    <w:rsid w:val="00514E17"/>
    <w:rsid w:val="00514E32"/>
    <w:rsid w:val="005159AE"/>
    <w:rsid w:val="00515AB3"/>
    <w:rsid w:val="00516B4A"/>
    <w:rsid w:val="00516C5D"/>
    <w:rsid w:val="00516C69"/>
    <w:rsid w:val="005177FE"/>
    <w:rsid w:val="00517BDE"/>
    <w:rsid w:val="005202B2"/>
    <w:rsid w:val="00520F6E"/>
    <w:rsid w:val="00521A99"/>
    <w:rsid w:val="00522389"/>
    <w:rsid w:val="00522F6C"/>
    <w:rsid w:val="005234BD"/>
    <w:rsid w:val="00524834"/>
    <w:rsid w:val="005256AE"/>
    <w:rsid w:val="0052588E"/>
    <w:rsid w:val="00525BC2"/>
    <w:rsid w:val="005265FD"/>
    <w:rsid w:val="00526643"/>
    <w:rsid w:val="005272B7"/>
    <w:rsid w:val="00530049"/>
    <w:rsid w:val="005305FA"/>
    <w:rsid w:val="005309A6"/>
    <w:rsid w:val="0053118D"/>
    <w:rsid w:val="005315BB"/>
    <w:rsid w:val="00531CCA"/>
    <w:rsid w:val="00532A4C"/>
    <w:rsid w:val="00532EA0"/>
    <w:rsid w:val="00533057"/>
    <w:rsid w:val="005345E6"/>
    <w:rsid w:val="00534714"/>
    <w:rsid w:val="00534D9B"/>
    <w:rsid w:val="00536087"/>
    <w:rsid w:val="005364A3"/>
    <w:rsid w:val="00537B3A"/>
    <w:rsid w:val="005422AF"/>
    <w:rsid w:val="005429C7"/>
    <w:rsid w:val="005468C1"/>
    <w:rsid w:val="00550162"/>
    <w:rsid w:val="0055111D"/>
    <w:rsid w:val="0055221B"/>
    <w:rsid w:val="0055223A"/>
    <w:rsid w:val="00552C9C"/>
    <w:rsid w:val="00553EAD"/>
    <w:rsid w:val="0055446F"/>
    <w:rsid w:val="00554C28"/>
    <w:rsid w:val="00555A5F"/>
    <w:rsid w:val="005564EA"/>
    <w:rsid w:val="00556F0F"/>
    <w:rsid w:val="00557113"/>
    <w:rsid w:val="0055745A"/>
    <w:rsid w:val="005600A2"/>
    <w:rsid w:val="00560800"/>
    <w:rsid w:val="00561265"/>
    <w:rsid w:val="00561482"/>
    <w:rsid w:val="00561ED3"/>
    <w:rsid w:val="00562007"/>
    <w:rsid w:val="00562D4D"/>
    <w:rsid w:val="005631AD"/>
    <w:rsid w:val="005641DD"/>
    <w:rsid w:val="005653A0"/>
    <w:rsid w:val="005661EC"/>
    <w:rsid w:val="00566A04"/>
    <w:rsid w:val="00566B39"/>
    <w:rsid w:val="00567DF5"/>
    <w:rsid w:val="00570678"/>
    <w:rsid w:val="005712F2"/>
    <w:rsid w:val="0057152E"/>
    <w:rsid w:val="005718E3"/>
    <w:rsid w:val="005744A3"/>
    <w:rsid w:val="00575432"/>
    <w:rsid w:val="005755EB"/>
    <w:rsid w:val="005759D4"/>
    <w:rsid w:val="00576049"/>
    <w:rsid w:val="005761BB"/>
    <w:rsid w:val="00576CB7"/>
    <w:rsid w:val="005770B2"/>
    <w:rsid w:val="00580619"/>
    <w:rsid w:val="005808F0"/>
    <w:rsid w:val="0058230C"/>
    <w:rsid w:val="00584003"/>
    <w:rsid w:val="00584913"/>
    <w:rsid w:val="005852D2"/>
    <w:rsid w:val="00586B61"/>
    <w:rsid w:val="00587A98"/>
    <w:rsid w:val="00591339"/>
    <w:rsid w:val="00591A2C"/>
    <w:rsid w:val="0059481B"/>
    <w:rsid w:val="00594A2F"/>
    <w:rsid w:val="005951C9"/>
    <w:rsid w:val="00595D24"/>
    <w:rsid w:val="00596073"/>
    <w:rsid w:val="005963F0"/>
    <w:rsid w:val="00596444"/>
    <w:rsid w:val="005977FB"/>
    <w:rsid w:val="00597C5D"/>
    <w:rsid w:val="005A0C11"/>
    <w:rsid w:val="005A0EF7"/>
    <w:rsid w:val="005A107A"/>
    <w:rsid w:val="005A19A7"/>
    <w:rsid w:val="005A2983"/>
    <w:rsid w:val="005A2B2D"/>
    <w:rsid w:val="005A3152"/>
    <w:rsid w:val="005A34FE"/>
    <w:rsid w:val="005A46BE"/>
    <w:rsid w:val="005A4B7F"/>
    <w:rsid w:val="005A4DA3"/>
    <w:rsid w:val="005A729A"/>
    <w:rsid w:val="005A7D31"/>
    <w:rsid w:val="005B0898"/>
    <w:rsid w:val="005B0E8B"/>
    <w:rsid w:val="005B0EB6"/>
    <w:rsid w:val="005B24BD"/>
    <w:rsid w:val="005B29CF"/>
    <w:rsid w:val="005B2B81"/>
    <w:rsid w:val="005B603E"/>
    <w:rsid w:val="005B68D9"/>
    <w:rsid w:val="005B6C9B"/>
    <w:rsid w:val="005C0C47"/>
    <w:rsid w:val="005C0DEF"/>
    <w:rsid w:val="005C13B3"/>
    <w:rsid w:val="005C2ABC"/>
    <w:rsid w:val="005C3CB7"/>
    <w:rsid w:val="005C3EA4"/>
    <w:rsid w:val="005C41D7"/>
    <w:rsid w:val="005C4D93"/>
    <w:rsid w:val="005C534A"/>
    <w:rsid w:val="005C53BB"/>
    <w:rsid w:val="005C5692"/>
    <w:rsid w:val="005D0BD2"/>
    <w:rsid w:val="005D1BB5"/>
    <w:rsid w:val="005D1CE1"/>
    <w:rsid w:val="005D1D13"/>
    <w:rsid w:val="005D1F71"/>
    <w:rsid w:val="005D3896"/>
    <w:rsid w:val="005D3976"/>
    <w:rsid w:val="005D5E8F"/>
    <w:rsid w:val="005E070B"/>
    <w:rsid w:val="005E1650"/>
    <w:rsid w:val="005E2999"/>
    <w:rsid w:val="005E6A19"/>
    <w:rsid w:val="005E6B20"/>
    <w:rsid w:val="005F0146"/>
    <w:rsid w:val="005F0569"/>
    <w:rsid w:val="005F1790"/>
    <w:rsid w:val="005F1BDF"/>
    <w:rsid w:val="005F2767"/>
    <w:rsid w:val="005F2BA9"/>
    <w:rsid w:val="005F2C1A"/>
    <w:rsid w:val="005F3270"/>
    <w:rsid w:val="005F36CD"/>
    <w:rsid w:val="005F6C59"/>
    <w:rsid w:val="005F714E"/>
    <w:rsid w:val="005F7428"/>
    <w:rsid w:val="005F754A"/>
    <w:rsid w:val="005F7FF5"/>
    <w:rsid w:val="0060042C"/>
    <w:rsid w:val="00600472"/>
    <w:rsid w:val="00600F4E"/>
    <w:rsid w:val="00602C53"/>
    <w:rsid w:val="00602D95"/>
    <w:rsid w:val="006060D4"/>
    <w:rsid w:val="00606BA2"/>
    <w:rsid w:val="00607716"/>
    <w:rsid w:val="00610AB7"/>
    <w:rsid w:val="00611655"/>
    <w:rsid w:val="00611A5B"/>
    <w:rsid w:val="00612682"/>
    <w:rsid w:val="006140C5"/>
    <w:rsid w:val="0061416D"/>
    <w:rsid w:val="00614361"/>
    <w:rsid w:val="006151A7"/>
    <w:rsid w:val="0061609C"/>
    <w:rsid w:val="00616CE2"/>
    <w:rsid w:val="0062007A"/>
    <w:rsid w:val="006208BB"/>
    <w:rsid w:val="00621A1D"/>
    <w:rsid w:val="006224D1"/>
    <w:rsid w:val="00622781"/>
    <w:rsid w:val="0062454C"/>
    <w:rsid w:val="006255AC"/>
    <w:rsid w:val="00625987"/>
    <w:rsid w:val="00627597"/>
    <w:rsid w:val="0062768E"/>
    <w:rsid w:val="0063076C"/>
    <w:rsid w:val="006312D7"/>
    <w:rsid w:val="006313CD"/>
    <w:rsid w:val="00631AFC"/>
    <w:rsid w:val="00635576"/>
    <w:rsid w:val="00636792"/>
    <w:rsid w:val="00641944"/>
    <w:rsid w:val="00642340"/>
    <w:rsid w:val="00642470"/>
    <w:rsid w:val="00642545"/>
    <w:rsid w:val="006435AE"/>
    <w:rsid w:val="006436C3"/>
    <w:rsid w:val="006438BA"/>
    <w:rsid w:val="00643981"/>
    <w:rsid w:val="006444E8"/>
    <w:rsid w:val="0064473F"/>
    <w:rsid w:val="00644FA9"/>
    <w:rsid w:val="006450C0"/>
    <w:rsid w:val="00645799"/>
    <w:rsid w:val="006457D2"/>
    <w:rsid w:val="00645D01"/>
    <w:rsid w:val="00646290"/>
    <w:rsid w:val="006469DD"/>
    <w:rsid w:val="006474D1"/>
    <w:rsid w:val="00647795"/>
    <w:rsid w:val="00650E20"/>
    <w:rsid w:val="006520E2"/>
    <w:rsid w:val="006546BA"/>
    <w:rsid w:val="00655816"/>
    <w:rsid w:val="00656033"/>
    <w:rsid w:val="006575B8"/>
    <w:rsid w:val="00657617"/>
    <w:rsid w:val="006618B0"/>
    <w:rsid w:val="00661BD8"/>
    <w:rsid w:val="0066479F"/>
    <w:rsid w:val="00664D83"/>
    <w:rsid w:val="00665F4A"/>
    <w:rsid w:val="00666D5B"/>
    <w:rsid w:val="00667204"/>
    <w:rsid w:val="00667CA2"/>
    <w:rsid w:val="0067132E"/>
    <w:rsid w:val="00671F32"/>
    <w:rsid w:val="00672A26"/>
    <w:rsid w:val="00674F5F"/>
    <w:rsid w:val="00676936"/>
    <w:rsid w:val="00680236"/>
    <w:rsid w:val="00680387"/>
    <w:rsid w:val="00680BAD"/>
    <w:rsid w:val="00681470"/>
    <w:rsid w:val="006825A6"/>
    <w:rsid w:val="006836FF"/>
    <w:rsid w:val="00686214"/>
    <w:rsid w:val="00686597"/>
    <w:rsid w:val="006868FC"/>
    <w:rsid w:val="00687AE6"/>
    <w:rsid w:val="00687BD8"/>
    <w:rsid w:val="00687F84"/>
    <w:rsid w:val="00690010"/>
    <w:rsid w:val="00690B59"/>
    <w:rsid w:val="00692647"/>
    <w:rsid w:val="006936FB"/>
    <w:rsid w:val="00695713"/>
    <w:rsid w:val="00695A37"/>
    <w:rsid w:val="00695AA3"/>
    <w:rsid w:val="006A0BEC"/>
    <w:rsid w:val="006A23BD"/>
    <w:rsid w:val="006A2761"/>
    <w:rsid w:val="006A2C06"/>
    <w:rsid w:val="006B13A8"/>
    <w:rsid w:val="006B2DC2"/>
    <w:rsid w:val="006B2DD5"/>
    <w:rsid w:val="006B2FAD"/>
    <w:rsid w:val="006B3539"/>
    <w:rsid w:val="006B393E"/>
    <w:rsid w:val="006B5373"/>
    <w:rsid w:val="006B5678"/>
    <w:rsid w:val="006C156A"/>
    <w:rsid w:val="006C1F8C"/>
    <w:rsid w:val="006C289E"/>
    <w:rsid w:val="006C2C86"/>
    <w:rsid w:val="006C3C2F"/>
    <w:rsid w:val="006C3DEA"/>
    <w:rsid w:val="006C420A"/>
    <w:rsid w:val="006C4F95"/>
    <w:rsid w:val="006C502F"/>
    <w:rsid w:val="006C5842"/>
    <w:rsid w:val="006C5925"/>
    <w:rsid w:val="006C7EB3"/>
    <w:rsid w:val="006D165C"/>
    <w:rsid w:val="006D2D17"/>
    <w:rsid w:val="006D3163"/>
    <w:rsid w:val="006D349E"/>
    <w:rsid w:val="006D3817"/>
    <w:rsid w:val="006D3D43"/>
    <w:rsid w:val="006D4D60"/>
    <w:rsid w:val="006D5489"/>
    <w:rsid w:val="006D7D1B"/>
    <w:rsid w:val="006E09B2"/>
    <w:rsid w:val="006E137F"/>
    <w:rsid w:val="006E1A6A"/>
    <w:rsid w:val="006E1BEC"/>
    <w:rsid w:val="006E259C"/>
    <w:rsid w:val="006E2F38"/>
    <w:rsid w:val="006E3165"/>
    <w:rsid w:val="006E47F2"/>
    <w:rsid w:val="006E6348"/>
    <w:rsid w:val="006F0646"/>
    <w:rsid w:val="006F0C16"/>
    <w:rsid w:val="006F152F"/>
    <w:rsid w:val="006F154D"/>
    <w:rsid w:val="006F280B"/>
    <w:rsid w:val="006F2CCA"/>
    <w:rsid w:val="006F3AB0"/>
    <w:rsid w:val="006F759B"/>
    <w:rsid w:val="007002CC"/>
    <w:rsid w:val="00700FC4"/>
    <w:rsid w:val="00701157"/>
    <w:rsid w:val="007013EC"/>
    <w:rsid w:val="00701AD9"/>
    <w:rsid w:val="00703340"/>
    <w:rsid w:val="00703C1D"/>
    <w:rsid w:val="007044B8"/>
    <w:rsid w:val="00704814"/>
    <w:rsid w:val="007055FF"/>
    <w:rsid w:val="00705B51"/>
    <w:rsid w:val="00705EEF"/>
    <w:rsid w:val="0071002C"/>
    <w:rsid w:val="007112DF"/>
    <w:rsid w:val="0071368F"/>
    <w:rsid w:val="00714B23"/>
    <w:rsid w:val="00714E2D"/>
    <w:rsid w:val="0072180D"/>
    <w:rsid w:val="00722236"/>
    <w:rsid w:val="0072230F"/>
    <w:rsid w:val="00722844"/>
    <w:rsid w:val="00722C9F"/>
    <w:rsid w:val="00722F40"/>
    <w:rsid w:val="0072346A"/>
    <w:rsid w:val="007239FB"/>
    <w:rsid w:val="00723D80"/>
    <w:rsid w:val="00724163"/>
    <w:rsid w:val="00724F31"/>
    <w:rsid w:val="00727FB1"/>
    <w:rsid w:val="00731B4A"/>
    <w:rsid w:val="00731CF2"/>
    <w:rsid w:val="00732B3C"/>
    <w:rsid w:val="00732D9A"/>
    <w:rsid w:val="007335ED"/>
    <w:rsid w:val="00733CB6"/>
    <w:rsid w:val="0073538A"/>
    <w:rsid w:val="00735B3E"/>
    <w:rsid w:val="00735CBE"/>
    <w:rsid w:val="00737A6C"/>
    <w:rsid w:val="00740AD5"/>
    <w:rsid w:val="00740C67"/>
    <w:rsid w:val="00740D86"/>
    <w:rsid w:val="0074132B"/>
    <w:rsid w:val="0074285F"/>
    <w:rsid w:val="00744640"/>
    <w:rsid w:val="00744CE3"/>
    <w:rsid w:val="00745544"/>
    <w:rsid w:val="00745841"/>
    <w:rsid w:val="00745BFF"/>
    <w:rsid w:val="007471C3"/>
    <w:rsid w:val="00747BAA"/>
    <w:rsid w:val="00750850"/>
    <w:rsid w:val="00750A03"/>
    <w:rsid w:val="00750C91"/>
    <w:rsid w:val="007514BC"/>
    <w:rsid w:val="00752948"/>
    <w:rsid w:val="00753394"/>
    <w:rsid w:val="00755E1B"/>
    <w:rsid w:val="00756DEE"/>
    <w:rsid w:val="00757804"/>
    <w:rsid w:val="0076077A"/>
    <w:rsid w:val="007612CC"/>
    <w:rsid w:val="00761903"/>
    <w:rsid w:val="00761C99"/>
    <w:rsid w:val="00763DAD"/>
    <w:rsid w:val="00765468"/>
    <w:rsid w:val="00765B6B"/>
    <w:rsid w:val="00766776"/>
    <w:rsid w:val="00766DBC"/>
    <w:rsid w:val="007678C3"/>
    <w:rsid w:val="00771356"/>
    <w:rsid w:val="00772C32"/>
    <w:rsid w:val="00772EB3"/>
    <w:rsid w:val="00774147"/>
    <w:rsid w:val="0077478A"/>
    <w:rsid w:val="00774F47"/>
    <w:rsid w:val="007752DD"/>
    <w:rsid w:val="00775C5A"/>
    <w:rsid w:val="00776C6F"/>
    <w:rsid w:val="00776E08"/>
    <w:rsid w:val="00777CAB"/>
    <w:rsid w:val="00782FDF"/>
    <w:rsid w:val="007838F7"/>
    <w:rsid w:val="00784A69"/>
    <w:rsid w:val="0078583B"/>
    <w:rsid w:val="00786176"/>
    <w:rsid w:val="00786B37"/>
    <w:rsid w:val="007871BF"/>
    <w:rsid w:val="00787CA4"/>
    <w:rsid w:val="00787D5D"/>
    <w:rsid w:val="00791910"/>
    <w:rsid w:val="00791AE7"/>
    <w:rsid w:val="00792B13"/>
    <w:rsid w:val="00793164"/>
    <w:rsid w:val="00794433"/>
    <w:rsid w:val="00794BEE"/>
    <w:rsid w:val="00794C72"/>
    <w:rsid w:val="00795D5F"/>
    <w:rsid w:val="00795E0C"/>
    <w:rsid w:val="00796D84"/>
    <w:rsid w:val="007971D8"/>
    <w:rsid w:val="0079761D"/>
    <w:rsid w:val="00797ED6"/>
    <w:rsid w:val="007A0D06"/>
    <w:rsid w:val="007A1C00"/>
    <w:rsid w:val="007A2845"/>
    <w:rsid w:val="007A312F"/>
    <w:rsid w:val="007A4588"/>
    <w:rsid w:val="007A47FE"/>
    <w:rsid w:val="007A6266"/>
    <w:rsid w:val="007A6E6E"/>
    <w:rsid w:val="007A76C1"/>
    <w:rsid w:val="007B0F21"/>
    <w:rsid w:val="007B1BC2"/>
    <w:rsid w:val="007B21EC"/>
    <w:rsid w:val="007B2587"/>
    <w:rsid w:val="007B3AD5"/>
    <w:rsid w:val="007B3B7C"/>
    <w:rsid w:val="007B3D9B"/>
    <w:rsid w:val="007B44B7"/>
    <w:rsid w:val="007B5459"/>
    <w:rsid w:val="007B5C3A"/>
    <w:rsid w:val="007B6FBD"/>
    <w:rsid w:val="007B7348"/>
    <w:rsid w:val="007C06F1"/>
    <w:rsid w:val="007C15EB"/>
    <w:rsid w:val="007C25A4"/>
    <w:rsid w:val="007C2CDB"/>
    <w:rsid w:val="007C5245"/>
    <w:rsid w:val="007C52D3"/>
    <w:rsid w:val="007C5B31"/>
    <w:rsid w:val="007C5B76"/>
    <w:rsid w:val="007C60FF"/>
    <w:rsid w:val="007C61D3"/>
    <w:rsid w:val="007C62E5"/>
    <w:rsid w:val="007C756A"/>
    <w:rsid w:val="007D0DFE"/>
    <w:rsid w:val="007D2635"/>
    <w:rsid w:val="007D2BBD"/>
    <w:rsid w:val="007D34FB"/>
    <w:rsid w:val="007D42EB"/>
    <w:rsid w:val="007D44EA"/>
    <w:rsid w:val="007D49C1"/>
    <w:rsid w:val="007D616B"/>
    <w:rsid w:val="007D730D"/>
    <w:rsid w:val="007D73C2"/>
    <w:rsid w:val="007E023D"/>
    <w:rsid w:val="007E2392"/>
    <w:rsid w:val="007E45A9"/>
    <w:rsid w:val="007E46CF"/>
    <w:rsid w:val="007E4FD1"/>
    <w:rsid w:val="007E509D"/>
    <w:rsid w:val="007E5204"/>
    <w:rsid w:val="007E64A6"/>
    <w:rsid w:val="007E6531"/>
    <w:rsid w:val="007E65D3"/>
    <w:rsid w:val="007E6785"/>
    <w:rsid w:val="007E69B5"/>
    <w:rsid w:val="007E7CAB"/>
    <w:rsid w:val="007F0727"/>
    <w:rsid w:val="007F1371"/>
    <w:rsid w:val="007F2E9D"/>
    <w:rsid w:val="007F354E"/>
    <w:rsid w:val="007F6134"/>
    <w:rsid w:val="007F7023"/>
    <w:rsid w:val="008006B1"/>
    <w:rsid w:val="00800E49"/>
    <w:rsid w:val="00804AE8"/>
    <w:rsid w:val="00805092"/>
    <w:rsid w:val="00806CF4"/>
    <w:rsid w:val="0080744C"/>
    <w:rsid w:val="00810A2F"/>
    <w:rsid w:val="0081182D"/>
    <w:rsid w:val="008118B3"/>
    <w:rsid w:val="008119B6"/>
    <w:rsid w:val="0081209B"/>
    <w:rsid w:val="008120CA"/>
    <w:rsid w:val="00812BAD"/>
    <w:rsid w:val="0081344B"/>
    <w:rsid w:val="008136B5"/>
    <w:rsid w:val="008155F8"/>
    <w:rsid w:val="00815C2C"/>
    <w:rsid w:val="00815FE2"/>
    <w:rsid w:val="008203C0"/>
    <w:rsid w:val="00820D82"/>
    <w:rsid w:val="00820DC2"/>
    <w:rsid w:val="0082180B"/>
    <w:rsid w:val="00821C58"/>
    <w:rsid w:val="00822F0C"/>
    <w:rsid w:val="00822F3C"/>
    <w:rsid w:val="00823490"/>
    <w:rsid w:val="0082449C"/>
    <w:rsid w:val="008259E2"/>
    <w:rsid w:val="00826689"/>
    <w:rsid w:val="00827021"/>
    <w:rsid w:val="00830432"/>
    <w:rsid w:val="00831496"/>
    <w:rsid w:val="00831726"/>
    <w:rsid w:val="00831E19"/>
    <w:rsid w:val="008325BE"/>
    <w:rsid w:val="00833027"/>
    <w:rsid w:val="0083553C"/>
    <w:rsid w:val="00835CD6"/>
    <w:rsid w:val="008365E5"/>
    <w:rsid w:val="00836A08"/>
    <w:rsid w:val="00837121"/>
    <w:rsid w:val="00837930"/>
    <w:rsid w:val="008402C7"/>
    <w:rsid w:val="008408BB"/>
    <w:rsid w:val="00841AC1"/>
    <w:rsid w:val="00842C35"/>
    <w:rsid w:val="00845F67"/>
    <w:rsid w:val="00846820"/>
    <w:rsid w:val="00847EBC"/>
    <w:rsid w:val="00850C02"/>
    <w:rsid w:val="008513A2"/>
    <w:rsid w:val="008513EE"/>
    <w:rsid w:val="00851FD8"/>
    <w:rsid w:val="008525E4"/>
    <w:rsid w:val="008526C0"/>
    <w:rsid w:val="00852A6B"/>
    <w:rsid w:val="00853162"/>
    <w:rsid w:val="008548CB"/>
    <w:rsid w:val="008564C6"/>
    <w:rsid w:val="00856CF0"/>
    <w:rsid w:val="00856E9E"/>
    <w:rsid w:val="0085758E"/>
    <w:rsid w:val="00860ECD"/>
    <w:rsid w:val="00860F25"/>
    <w:rsid w:val="0086358A"/>
    <w:rsid w:val="008644F9"/>
    <w:rsid w:val="0086527E"/>
    <w:rsid w:val="00865BE1"/>
    <w:rsid w:val="00865C23"/>
    <w:rsid w:val="00866C3E"/>
    <w:rsid w:val="00866C88"/>
    <w:rsid w:val="00867F39"/>
    <w:rsid w:val="00870A72"/>
    <w:rsid w:val="0087125A"/>
    <w:rsid w:val="008713A9"/>
    <w:rsid w:val="00872886"/>
    <w:rsid w:val="00872890"/>
    <w:rsid w:val="0087365A"/>
    <w:rsid w:val="0087369E"/>
    <w:rsid w:val="00873EFF"/>
    <w:rsid w:val="00874085"/>
    <w:rsid w:val="00874A3F"/>
    <w:rsid w:val="00875390"/>
    <w:rsid w:val="00876843"/>
    <w:rsid w:val="00876AA7"/>
    <w:rsid w:val="008773F0"/>
    <w:rsid w:val="00880A0F"/>
    <w:rsid w:val="00880F25"/>
    <w:rsid w:val="0088258D"/>
    <w:rsid w:val="0088347E"/>
    <w:rsid w:val="00883F73"/>
    <w:rsid w:val="00884174"/>
    <w:rsid w:val="00884F06"/>
    <w:rsid w:val="00885D7A"/>
    <w:rsid w:val="00887613"/>
    <w:rsid w:val="0088764E"/>
    <w:rsid w:val="00890CF9"/>
    <w:rsid w:val="0089179A"/>
    <w:rsid w:val="00893529"/>
    <w:rsid w:val="00893676"/>
    <w:rsid w:val="00893BEB"/>
    <w:rsid w:val="00894B93"/>
    <w:rsid w:val="008964B1"/>
    <w:rsid w:val="00896849"/>
    <w:rsid w:val="008973CF"/>
    <w:rsid w:val="008A00DB"/>
    <w:rsid w:val="008A055C"/>
    <w:rsid w:val="008A0F01"/>
    <w:rsid w:val="008A18A5"/>
    <w:rsid w:val="008A2132"/>
    <w:rsid w:val="008A21E1"/>
    <w:rsid w:val="008A3BE3"/>
    <w:rsid w:val="008A4B8E"/>
    <w:rsid w:val="008A4F35"/>
    <w:rsid w:val="008A508F"/>
    <w:rsid w:val="008A542F"/>
    <w:rsid w:val="008A55CF"/>
    <w:rsid w:val="008A5ECD"/>
    <w:rsid w:val="008A7219"/>
    <w:rsid w:val="008A7387"/>
    <w:rsid w:val="008B030F"/>
    <w:rsid w:val="008B036F"/>
    <w:rsid w:val="008B0574"/>
    <w:rsid w:val="008B079A"/>
    <w:rsid w:val="008B0CDF"/>
    <w:rsid w:val="008B1F37"/>
    <w:rsid w:val="008B3AD2"/>
    <w:rsid w:val="008B424C"/>
    <w:rsid w:val="008B4A41"/>
    <w:rsid w:val="008B5254"/>
    <w:rsid w:val="008B5469"/>
    <w:rsid w:val="008B793C"/>
    <w:rsid w:val="008B7EDB"/>
    <w:rsid w:val="008C2E37"/>
    <w:rsid w:val="008C2E9A"/>
    <w:rsid w:val="008C3495"/>
    <w:rsid w:val="008C412C"/>
    <w:rsid w:val="008C4315"/>
    <w:rsid w:val="008C4EC2"/>
    <w:rsid w:val="008C5DB8"/>
    <w:rsid w:val="008C61B6"/>
    <w:rsid w:val="008C626F"/>
    <w:rsid w:val="008C6715"/>
    <w:rsid w:val="008C684F"/>
    <w:rsid w:val="008D01D1"/>
    <w:rsid w:val="008D0315"/>
    <w:rsid w:val="008D1116"/>
    <w:rsid w:val="008D1F40"/>
    <w:rsid w:val="008D1F4A"/>
    <w:rsid w:val="008D2A76"/>
    <w:rsid w:val="008D2B82"/>
    <w:rsid w:val="008D3511"/>
    <w:rsid w:val="008D36A6"/>
    <w:rsid w:val="008D38F0"/>
    <w:rsid w:val="008D3B4E"/>
    <w:rsid w:val="008D421C"/>
    <w:rsid w:val="008D46B4"/>
    <w:rsid w:val="008D4F4A"/>
    <w:rsid w:val="008D4FE0"/>
    <w:rsid w:val="008D5BAD"/>
    <w:rsid w:val="008D6410"/>
    <w:rsid w:val="008D6A42"/>
    <w:rsid w:val="008D7ECB"/>
    <w:rsid w:val="008E142A"/>
    <w:rsid w:val="008E1B7C"/>
    <w:rsid w:val="008E25AA"/>
    <w:rsid w:val="008E26DE"/>
    <w:rsid w:val="008E3286"/>
    <w:rsid w:val="008E386B"/>
    <w:rsid w:val="008E3DD0"/>
    <w:rsid w:val="008E5A94"/>
    <w:rsid w:val="008E75CD"/>
    <w:rsid w:val="008E76DA"/>
    <w:rsid w:val="008F07E8"/>
    <w:rsid w:val="008F1781"/>
    <w:rsid w:val="008F2112"/>
    <w:rsid w:val="008F3639"/>
    <w:rsid w:val="008F39F9"/>
    <w:rsid w:val="008F5D42"/>
    <w:rsid w:val="008F6A56"/>
    <w:rsid w:val="008F7657"/>
    <w:rsid w:val="00900F2E"/>
    <w:rsid w:val="00901236"/>
    <w:rsid w:val="00902DE4"/>
    <w:rsid w:val="00902EC2"/>
    <w:rsid w:val="00903096"/>
    <w:rsid w:val="00903A03"/>
    <w:rsid w:val="00903EF9"/>
    <w:rsid w:val="009042B3"/>
    <w:rsid w:val="00905135"/>
    <w:rsid w:val="009067AB"/>
    <w:rsid w:val="00906809"/>
    <w:rsid w:val="00907EAC"/>
    <w:rsid w:val="00907FFA"/>
    <w:rsid w:val="00910332"/>
    <w:rsid w:val="0091046A"/>
    <w:rsid w:val="009105C4"/>
    <w:rsid w:val="00910BA8"/>
    <w:rsid w:val="009116ED"/>
    <w:rsid w:val="00911EFC"/>
    <w:rsid w:val="00912BE8"/>
    <w:rsid w:val="00913AD4"/>
    <w:rsid w:val="00913E0F"/>
    <w:rsid w:val="00914661"/>
    <w:rsid w:val="00916578"/>
    <w:rsid w:val="00916A3E"/>
    <w:rsid w:val="009175BE"/>
    <w:rsid w:val="00917732"/>
    <w:rsid w:val="00920041"/>
    <w:rsid w:val="0092051E"/>
    <w:rsid w:val="0092160F"/>
    <w:rsid w:val="0092193A"/>
    <w:rsid w:val="00923007"/>
    <w:rsid w:val="009234DE"/>
    <w:rsid w:val="00925078"/>
    <w:rsid w:val="009251A8"/>
    <w:rsid w:val="0092560E"/>
    <w:rsid w:val="0092799D"/>
    <w:rsid w:val="00927CD1"/>
    <w:rsid w:val="00930109"/>
    <w:rsid w:val="00932C47"/>
    <w:rsid w:val="0093361D"/>
    <w:rsid w:val="00933907"/>
    <w:rsid w:val="00934087"/>
    <w:rsid w:val="00934C2E"/>
    <w:rsid w:val="00936A8A"/>
    <w:rsid w:val="0093768A"/>
    <w:rsid w:val="009423B8"/>
    <w:rsid w:val="0094249F"/>
    <w:rsid w:val="0094341E"/>
    <w:rsid w:val="00943E85"/>
    <w:rsid w:val="009442E6"/>
    <w:rsid w:val="00946080"/>
    <w:rsid w:val="0094626F"/>
    <w:rsid w:val="00946DE5"/>
    <w:rsid w:val="00946F7A"/>
    <w:rsid w:val="009471FF"/>
    <w:rsid w:val="00947414"/>
    <w:rsid w:val="00950AD8"/>
    <w:rsid w:val="00951D0F"/>
    <w:rsid w:val="009522CA"/>
    <w:rsid w:val="009534AF"/>
    <w:rsid w:val="00954B93"/>
    <w:rsid w:val="00954C24"/>
    <w:rsid w:val="00954E8B"/>
    <w:rsid w:val="0095522C"/>
    <w:rsid w:val="009554B5"/>
    <w:rsid w:val="00955720"/>
    <w:rsid w:val="00956308"/>
    <w:rsid w:val="0095677F"/>
    <w:rsid w:val="00960125"/>
    <w:rsid w:val="00960749"/>
    <w:rsid w:val="00960AFC"/>
    <w:rsid w:val="009616D8"/>
    <w:rsid w:val="0096182D"/>
    <w:rsid w:val="0096284A"/>
    <w:rsid w:val="00963AFA"/>
    <w:rsid w:val="00964904"/>
    <w:rsid w:val="0096654E"/>
    <w:rsid w:val="00966E3C"/>
    <w:rsid w:val="009706CF"/>
    <w:rsid w:val="0097166F"/>
    <w:rsid w:val="00971671"/>
    <w:rsid w:val="009718CD"/>
    <w:rsid w:val="009719DC"/>
    <w:rsid w:val="009730DE"/>
    <w:rsid w:val="00974325"/>
    <w:rsid w:val="009743BC"/>
    <w:rsid w:val="00974463"/>
    <w:rsid w:val="0097467D"/>
    <w:rsid w:val="00974B4B"/>
    <w:rsid w:val="00975089"/>
    <w:rsid w:val="0097654E"/>
    <w:rsid w:val="00977769"/>
    <w:rsid w:val="009820DC"/>
    <w:rsid w:val="009828D0"/>
    <w:rsid w:val="00982EF5"/>
    <w:rsid w:val="009850EC"/>
    <w:rsid w:val="0098583B"/>
    <w:rsid w:val="009869FB"/>
    <w:rsid w:val="00987398"/>
    <w:rsid w:val="0098758E"/>
    <w:rsid w:val="00987689"/>
    <w:rsid w:val="009876BD"/>
    <w:rsid w:val="0098781A"/>
    <w:rsid w:val="009905F4"/>
    <w:rsid w:val="00990981"/>
    <w:rsid w:val="00990C5A"/>
    <w:rsid w:val="00990DF1"/>
    <w:rsid w:val="00992AD4"/>
    <w:rsid w:val="00993490"/>
    <w:rsid w:val="009941B9"/>
    <w:rsid w:val="00994D85"/>
    <w:rsid w:val="00994DEB"/>
    <w:rsid w:val="00995DF6"/>
    <w:rsid w:val="009A0F4B"/>
    <w:rsid w:val="009A154C"/>
    <w:rsid w:val="009A263C"/>
    <w:rsid w:val="009A46D6"/>
    <w:rsid w:val="009A4D80"/>
    <w:rsid w:val="009A5223"/>
    <w:rsid w:val="009A6780"/>
    <w:rsid w:val="009A6BFA"/>
    <w:rsid w:val="009A7453"/>
    <w:rsid w:val="009B04EA"/>
    <w:rsid w:val="009B0826"/>
    <w:rsid w:val="009B2082"/>
    <w:rsid w:val="009B49D7"/>
    <w:rsid w:val="009B7367"/>
    <w:rsid w:val="009B74B7"/>
    <w:rsid w:val="009C0647"/>
    <w:rsid w:val="009C11D5"/>
    <w:rsid w:val="009C1453"/>
    <w:rsid w:val="009C1C29"/>
    <w:rsid w:val="009C2455"/>
    <w:rsid w:val="009C2D53"/>
    <w:rsid w:val="009C4372"/>
    <w:rsid w:val="009C4759"/>
    <w:rsid w:val="009C4985"/>
    <w:rsid w:val="009C599B"/>
    <w:rsid w:val="009C5D50"/>
    <w:rsid w:val="009C5F70"/>
    <w:rsid w:val="009C6A7B"/>
    <w:rsid w:val="009C6E3B"/>
    <w:rsid w:val="009C771D"/>
    <w:rsid w:val="009D198E"/>
    <w:rsid w:val="009D2A2A"/>
    <w:rsid w:val="009D2AF6"/>
    <w:rsid w:val="009D34B6"/>
    <w:rsid w:val="009D4E01"/>
    <w:rsid w:val="009D66A6"/>
    <w:rsid w:val="009E0EEA"/>
    <w:rsid w:val="009E3512"/>
    <w:rsid w:val="009E3D2E"/>
    <w:rsid w:val="009E4312"/>
    <w:rsid w:val="009E73AC"/>
    <w:rsid w:val="009E7FD6"/>
    <w:rsid w:val="009F01E6"/>
    <w:rsid w:val="009F1002"/>
    <w:rsid w:val="009F1820"/>
    <w:rsid w:val="009F62D8"/>
    <w:rsid w:val="00A00029"/>
    <w:rsid w:val="00A007FB"/>
    <w:rsid w:val="00A00E32"/>
    <w:rsid w:val="00A015F6"/>
    <w:rsid w:val="00A01D88"/>
    <w:rsid w:val="00A02CC5"/>
    <w:rsid w:val="00A04698"/>
    <w:rsid w:val="00A053A2"/>
    <w:rsid w:val="00A05C90"/>
    <w:rsid w:val="00A07965"/>
    <w:rsid w:val="00A10AA8"/>
    <w:rsid w:val="00A11168"/>
    <w:rsid w:val="00A115BC"/>
    <w:rsid w:val="00A12BA8"/>
    <w:rsid w:val="00A13961"/>
    <w:rsid w:val="00A142CD"/>
    <w:rsid w:val="00A14537"/>
    <w:rsid w:val="00A145D9"/>
    <w:rsid w:val="00A14AD8"/>
    <w:rsid w:val="00A15ADC"/>
    <w:rsid w:val="00A15D42"/>
    <w:rsid w:val="00A16420"/>
    <w:rsid w:val="00A168B7"/>
    <w:rsid w:val="00A16CD9"/>
    <w:rsid w:val="00A17C39"/>
    <w:rsid w:val="00A17D62"/>
    <w:rsid w:val="00A2013D"/>
    <w:rsid w:val="00A2121A"/>
    <w:rsid w:val="00A23102"/>
    <w:rsid w:val="00A2313E"/>
    <w:rsid w:val="00A23332"/>
    <w:rsid w:val="00A25C16"/>
    <w:rsid w:val="00A26277"/>
    <w:rsid w:val="00A26F29"/>
    <w:rsid w:val="00A27384"/>
    <w:rsid w:val="00A278A8"/>
    <w:rsid w:val="00A2799B"/>
    <w:rsid w:val="00A27E04"/>
    <w:rsid w:val="00A304B1"/>
    <w:rsid w:val="00A30AF4"/>
    <w:rsid w:val="00A30C00"/>
    <w:rsid w:val="00A31721"/>
    <w:rsid w:val="00A31FCC"/>
    <w:rsid w:val="00A32162"/>
    <w:rsid w:val="00A321E8"/>
    <w:rsid w:val="00A334FE"/>
    <w:rsid w:val="00A33C2F"/>
    <w:rsid w:val="00A34310"/>
    <w:rsid w:val="00A34EBD"/>
    <w:rsid w:val="00A36510"/>
    <w:rsid w:val="00A367C4"/>
    <w:rsid w:val="00A37E1A"/>
    <w:rsid w:val="00A37E1C"/>
    <w:rsid w:val="00A4066A"/>
    <w:rsid w:val="00A40794"/>
    <w:rsid w:val="00A40D5B"/>
    <w:rsid w:val="00A420D8"/>
    <w:rsid w:val="00A43693"/>
    <w:rsid w:val="00A4469C"/>
    <w:rsid w:val="00A45A38"/>
    <w:rsid w:val="00A46B8F"/>
    <w:rsid w:val="00A471F5"/>
    <w:rsid w:val="00A4798E"/>
    <w:rsid w:val="00A47EAB"/>
    <w:rsid w:val="00A50EAE"/>
    <w:rsid w:val="00A520CC"/>
    <w:rsid w:val="00A5319C"/>
    <w:rsid w:val="00A53CBB"/>
    <w:rsid w:val="00A546F0"/>
    <w:rsid w:val="00A56543"/>
    <w:rsid w:val="00A56E45"/>
    <w:rsid w:val="00A605AB"/>
    <w:rsid w:val="00A61890"/>
    <w:rsid w:val="00A61B89"/>
    <w:rsid w:val="00A62019"/>
    <w:rsid w:val="00A63419"/>
    <w:rsid w:val="00A6379B"/>
    <w:rsid w:val="00A64DA2"/>
    <w:rsid w:val="00A6795F"/>
    <w:rsid w:val="00A70CD6"/>
    <w:rsid w:val="00A70D7D"/>
    <w:rsid w:val="00A714AC"/>
    <w:rsid w:val="00A71DD7"/>
    <w:rsid w:val="00A72677"/>
    <w:rsid w:val="00A72E39"/>
    <w:rsid w:val="00A732C3"/>
    <w:rsid w:val="00A75EFE"/>
    <w:rsid w:val="00A765CA"/>
    <w:rsid w:val="00A7713C"/>
    <w:rsid w:val="00A773F2"/>
    <w:rsid w:val="00A80DD6"/>
    <w:rsid w:val="00A82FA1"/>
    <w:rsid w:val="00A832E8"/>
    <w:rsid w:val="00A839DC"/>
    <w:rsid w:val="00A84323"/>
    <w:rsid w:val="00A8593D"/>
    <w:rsid w:val="00A87987"/>
    <w:rsid w:val="00A907E7"/>
    <w:rsid w:val="00A91C00"/>
    <w:rsid w:val="00A92D61"/>
    <w:rsid w:val="00A941A6"/>
    <w:rsid w:val="00A95313"/>
    <w:rsid w:val="00A97C6C"/>
    <w:rsid w:val="00AA0B07"/>
    <w:rsid w:val="00AA22E6"/>
    <w:rsid w:val="00AA3DB0"/>
    <w:rsid w:val="00AA48EB"/>
    <w:rsid w:val="00AA680B"/>
    <w:rsid w:val="00AA702F"/>
    <w:rsid w:val="00AA7331"/>
    <w:rsid w:val="00AA7724"/>
    <w:rsid w:val="00AB0D90"/>
    <w:rsid w:val="00AB1A53"/>
    <w:rsid w:val="00AB2461"/>
    <w:rsid w:val="00AB2ED3"/>
    <w:rsid w:val="00AB4957"/>
    <w:rsid w:val="00AB4C49"/>
    <w:rsid w:val="00AB4F7D"/>
    <w:rsid w:val="00AB56FA"/>
    <w:rsid w:val="00AC0775"/>
    <w:rsid w:val="00AC0C91"/>
    <w:rsid w:val="00AC47AD"/>
    <w:rsid w:val="00AC4B1F"/>
    <w:rsid w:val="00AC513C"/>
    <w:rsid w:val="00AC57E1"/>
    <w:rsid w:val="00AD05A4"/>
    <w:rsid w:val="00AD0DAC"/>
    <w:rsid w:val="00AD1564"/>
    <w:rsid w:val="00AD265E"/>
    <w:rsid w:val="00AD33AE"/>
    <w:rsid w:val="00AD3B85"/>
    <w:rsid w:val="00AD55A8"/>
    <w:rsid w:val="00AE1DC7"/>
    <w:rsid w:val="00AE1F34"/>
    <w:rsid w:val="00AE2AD3"/>
    <w:rsid w:val="00AE2F58"/>
    <w:rsid w:val="00AE3E25"/>
    <w:rsid w:val="00AE4E3B"/>
    <w:rsid w:val="00AE5224"/>
    <w:rsid w:val="00AE57E6"/>
    <w:rsid w:val="00AE584F"/>
    <w:rsid w:val="00AE5D4E"/>
    <w:rsid w:val="00AE6414"/>
    <w:rsid w:val="00AE711F"/>
    <w:rsid w:val="00AE74FE"/>
    <w:rsid w:val="00AE7E1A"/>
    <w:rsid w:val="00AF11B9"/>
    <w:rsid w:val="00AF1206"/>
    <w:rsid w:val="00AF2257"/>
    <w:rsid w:val="00AF30A7"/>
    <w:rsid w:val="00AF35C8"/>
    <w:rsid w:val="00AF3732"/>
    <w:rsid w:val="00AF3AA1"/>
    <w:rsid w:val="00AF590A"/>
    <w:rsid w:val="00AF6434"/>
    <w:rsid w:val="00AF7372"/>
    <w:rsid w:val="00B00971"/>
    <w:rsid w:val="00B00C79"/>
    <w:rsid w:val="00B00D2C"/>
    <w:rsid w:val="00B0110D"/>
    <w:rsid w:val="00B02AA4"/>
    <w:rsid w:val="00B02FA8"/>
    <w:rsid w:val="00B04305"/>
    <w:rsid w:val="00B04EF7"/>
    <w:rsid w:val="00B06CB4"/>
    <w:rsid w:val="00B10B31"/>
    <w:rsid w:val="00B10EE3"/>
    <w:rsid w:val="00B11497"/>
    <w:rsid w:val="00B1162E"/>
    <w:rsid w:val="00B11823"/>
    <w:rsid w:val="00B11921"/>
    <w:rsid w:val="00B12261"/>
    <w:rsid w:val="00B12269"/>
    <w:rsid w:val="00B13A8A"/>
    <w:rsid w:val="00B147B7"/>
    <w:rsid w:val="00B16126"/>
    <w:rsid w:val="00B16451"/>
    <w:rsid w:val="00B16603"/>
    <w:rsid w:val="00B16BB8"/>
    <w:rsid w:val="00B16F47"/>
    <w:rsid w:val="00B17A15"/>
    <w:rsid w:val="00B21159"/>
    <w:rsid w:val="00B21351"/>
    <w:rsid w:val="00B23452"/>
    <w:rsid w:val="00B237E4"/>
    <w:rsid w:val="00B24E6E"/>
    <w:rsid w:val="00B25208"/>
    <w:rsid w:val="00B25DBA"/>
    <w:rsid w:val="00B3009B"/>
    <w:rsid w:val="00B31B28"/>
    <w:rsid w:val="00B3212F"/>
    <w:rsid w:val="00B333C5"/>
    <w:rsid w:val="00B350E2"/>
    <w:rsid w:val="00B35211"/>
    <w:rsid w:val="00B35F26"/>
    <w:rsid w:val="00B3653A"/>
    <w:rsid w:val="00B402D5"/>
    <w:rsid w:val="00B41B35"/>
    <w:rsid w:val="00B41B69"/>
    <w:rsid w:val="00B43DFC"/>
    <w:rsid w:val="00B47576"/>
    <w:rsid w:val="00B516ED"/>
    <w:rsid w:val="00B51F69"/>
    <w:rsid w:val="00B537BE"/>
    <w:rsid w:val="00B5516F"/>
    <w:rsid w:val="00B565EF"/>
    <w:rsid w:val="00B57A7E"/>
    <w:rsid w:val="00B60EB5"/>
    <w:rsid w:val="00B61428"/>
    <w:rsid w:val="00B61E70"/>
    <w:rsid w:val="00B61F72"/>
    <w:rsid w:val="00B6206B"/>
    <w:rsid w:val="00B6259F"/>
    <w:rsid w:val="00B63036"/>
    <w:rsid w:val="00B63353"/>
    <w:rsid w:val="00B63D6B"/>
    <w:rsid w:val="00B63E8B"/>
    <w:rsid w:val="00B652BB"/>
    <w:rsid w:val="00B65800"/>
    <w:rsid w:val="00B6744B"/>
    <w:rsid w:val="00B7093D"/>
    <w:rsid w:val="00B7384C"/>
    <w:rsid w:val="00B73A21"/>
    <w:rsid w:val="00B73A55"/>
    <w:rsid w:val="00B74083"/>
    <w:rsid w:val="00B745B7"/>
    <w:rsid w:val="00B74BD4"/>
    <w:rsid w:val="00B75F4D"/>
    <w:rsid w:val="00B75F78"/>
    <w:rsid w:val="00B76605"/>
    <w:rsid w:val="00B76A93"/>
    <w:rsid w:val="00B76B33"/>
    <w:rsid w:val="00B76B8A"/>
    <w:rsid w:val="00B77E3A"/>
    <w:rsid w:val="00B8144D"/>
    <w:rsid w:val="00B82246"/>
    <w:rsid w:val="00B85912"/>
    <w:rsid w:val="00B86A0C"/>
    <w:rsid w:val="00B907BE"/>
    <w:rsid w:val="00B90E2A"/>
    <w:rsid w:val="00B90E5B"/>
    <w:rsid w:val="00B91296"/>
    <w:rsid w:val="00B915EE"/>
    <w:rsid w:val="00B94D41"/>
    <w:rsid w:val="00B96ADF"/>
    <w:rsid w:val="00B977EE"/>
    <w:rsid w:val="00BA1302"/>
    <w:rsid w:val="00BA1465"/>
    <w:rsid w:val="00BA14EB"/>
    <w:rsid w:val="00BA1D11"/>
    <w:rsid w:val="00BA32A5"/>
    <w:rsid w:val="00BA40C2"/>
    <w:rsid w:val="00BA43A5"/>
    <w:rsid w:val="00BA4EC0"/>
    <w:rsid w:val="00BA4EC7"/>
    <w:rsid w:val="00BA4EFB"/>
    <w:rsid w:val="00BA626F"/>
    <w:rsid w:val="00BA6834"/>
    <w:rsid w:val="00BA7355"/>
    <w:rsid w:val="00BA752D"/>
    <w:rsid w:val="00BB13A2"/>
    <w:rsid w:val="00BB13C9"/>
    <w:rsid w:val="00BB1F0A"/>
    <w:rsid w:val="00BB215F"/>
    <w:rsid w:val="00BB2790"/>
    <w:rsid w:val="00BB2993"/>
    <w:rsid w:val="00BB32A5"/>
    <w:rsid w:val="00BB513C"/>
    <w:rsid w:val="00BB600E"/>
    <w:rsid w:val="00BB648E"/>
    <w:rsid w:val="00BB66A4"/>
    <w:rsid w:val="00BC04C1"/>
    <w:rsid w:val="00BC0FE8"/>
    <w:rsid w:val="00BC224F"/>
    <w:rsid w:val="00BC28C7"/>
    <w:rsid w:val="00BC2E94"/>
    <w:rsid w:val="00BC2F58"/>
    <w:rsid w:val="00BC30CC"/>
    <w:rsid w:val="00BC3251"/>
    <w:rsid w:val="00BC413A"/>
    <w:rsid w:val="00BC4D9C"/>
    <w:rsid w:val="00BC628E"/>
    <w:rsid w:val="00BC76E4"/>
    <w:rsid w:val="00BC7BF1"/>
    <w:rsid w:val="00BD00CC"/>
    <w:rsid w:val="00BD1484"/>
    <w:rsid w:val="00BD17AF"/>
    <w:rsid w:val="00BD2328"/>
    <w:rsid w:val="00BD2F06"/>
    <w:rsid w:val="00BD3CA3"/>
    <w:rsid w:val="00BD408A"/>
    <w:rsid w:val="00BD487D"/>
    <w:rsid w:val="00BD54B4"/>
    <w:rsid w:val="00BD6812"/>
    <w:rsid w:val="00BD7E24"/>
    <w:rsid w:val="00BE1459"/>
    <w:rsid w:val="00BE1F69"/>
    <w:rsid w:val="00BE212D"/>
    <w:rsid w:val="00BE28C3"/>
    <w:rsid w:val="00BE3ACC"/>
    <w:rsid w:val="00BE481A"/>
    <w:rsid w:val="00BE58D2"/>
    <w:rsid w:val="00BE5A35"/>
    <w:rsid w:val="00BE5A9D"/>
    <w:rsid w:val="00BE5C74"/>
    <w:rsid w:val="00BE612C"/>
    <w:rsid w:val="00BE6970"/>
    <w:rsid w:val="00BE77D4"/>
    <w:rsid w:val="00BE7911"/>
    <w:rsid w:val="00BE7A62"/>
    <w:rsid w:val="00BF0863"/>
    <w:rsid w:val="00BF0A21"/>
    <w:rsid w:val="00BF0BEF"/>
    <w:rsid w:val="00BF1DCD"/>
    <w:rsid w:val="00BF29C7"/>
    <w:rsid w:val="00BF2E44"/>
    <w:rsid w:val="00BF3DE3"/>
    <w:rsid w:val="00BF4C8B"/>
    <w:rsid w:val="00BF55D3"/>
    <w:rsid w:val="00BF5C9B"/>
    <w:rsid w:val="00BF7012"/>
    <w:rsid w:val="00BF709A"/>
    <w:rsid w:val="00BF7352"/>
    <w:rsid w:val="00BF79F8"/>
    <w:rsid w:val="00C0041C"/>
    <w:rsid w:val="00C00AA1"/>
    <w:rsid w:val="00C01C1D"/>
    <w:rsid w:val="00C025FE"/>
    <w:rsid w:val="00C02606"/>
    <w:rsid w:val="00C02F7D"/>
    <w:rsid w:val="00C03071"/>
    <w:rsid w:val="00C0402F"/>
    <w:rsid w:val="00C0521C"/>
    <w:rsid w:val="00C054CB"/>
    <w:rsid w:val="00C0585B"/>
    <w:rsid w:val="00C05EA7"/>
    <w:rsid w:val="00C06843"/>
    <w:rsid w:val="00C06C78"/>
    <w:rsid w:val="00C06D3B"/>
    <w:rsid w:val="00C0744C"/>
    <w:rsid w:val="00C07587"/>
    <w:rsid w:val="00C07E8E"/>
    <w:rsid w:val="00C1116A"/>
    <w:rsid w:val="00C121DC"/>
    <w:rsid w:val="00C12290"/>
    <w:rsid w:val="00C123CB"/>
    <w:rsid w:val="00C13961"/>
    <w:rsid w:val="00C173C1"/>
    <w:rsid w:val="00C176B4"/>
    <w:rsid w:val="00C17A61"/>
    <w:rsid w:val="00C17CFE"/>
    <w:rsid w:val="00C20990"/>
    <w:rsid w:val="00C20DC1"/>
    <w:rsid w:val="00C21002"/>
    <w:rsid w:val="00C21503"/>
    <w:rsid w:val="00C21955"/>
    <w:rsid w:val="00C21D15"/>
    <w:rsid w:val="00C22887"/>
    <w:rsid w:val="00C25848"/>
    <w:rsid w:val="00C269D3"/>
    <w:rsid w:val="00C30435"/>
    <w:rsid w:val="00C3050B"/>
    <w:rsid w:val="00C306DB"/>
    <w:rsid w:val="00C30D39"/>
    <w:rsid w:val="00C312B4"/>
    <w:rsid w:val="00C314E5"/>
    <w:rsid w:val="00C32566"/>
    <w:rsid w:val="00C32570"/>
    <w:rsid w:val="00C328E0"/>
    <w:rsid w:val="00C358F3"/>
    <w:rsid w:val="00C360D9"/>
    <w:rsid w:val="00C36D25"/>
    <w:rsid w:val="00C409BE"/>
    <w:rsid w:val="00C40C09"/>
    <w:rsid w:val="00C42B76"/>
    <w:rsid w:val="00C42C77"/>
    <w:rsid w:val="00C430F0"/>
    <w:rsid w:val="00C43992"/>
    <w:rsid w:val="00C43F8E"/>
    <w:rsid w:val="00C44F92"/>
    <w:rsid w:val="00C45057"/>
    <w:rsid w:val="00C46BA2"/>
    <w:rsid w:val="00C46FDD"/>
    <w:rsid w:val="00C474FE"/>
    <w:rsid w:val="00C47BDE"/>
    <w:rsid w:val="00C47F6E"/>
    <w:rsid w:val="00C50E90"/>
    <w:rsid w:val="00C523A7"/>
    <w:rsid w:val="00C527C6"/>
    <w:rsid w:val="00C54BAC"/>
    <w:rsid w:val="00C54C59"/>
    <w:rsid w:val="00C55140"/>
    <w:rsid w:val="00C57211"/>
    <w:rsid w:val="00C60760"/>
    <w:rsid w:val="00C617B8"/>
    <w:rsid w:val="00C61E39"/>
    <w:rsid w:val="00C62428"/>
    <w:rsid w:val="00C62B8A"/>
    <w:rsid w:val="00C6436E"/>
    <w:rsid w:val="00C6531A"/>
    <w:rsid w:val="00C675A4"/>
    <w:rsid w:val="00C704EA"/>
    <w:rsid w:val="00C70785"/>
    <w:rsid w:val="00C71177"/>
    <w:rsid w:val="00C7250E"/>
    <w:rsid w:val="00C735C6"/>
    <w:rsid w:val="00C73C40"/>
    <w:rsid w:val="00C73E3F"/>
    <w:rsid w:val="00C741C8"/>
    <w:rsid w:val="00C8055B"/>
    <w:rsid w:val="00C807E7"/>
    <w:rsid w:val="00C80884"/>
    <w:rsid w:val="00C80E82"/>
    <w:rsid w:val="00C80EDE"/>
    <w:rsid w:val="00C81145"/>
    <w:rsid w:val="00C8150B"/>
    <w:rsid w:val="00C81979"/>
    <w:rsid w:val="00C81D6C"/>
    <w:rsid w:val="00C82B53"/>
    <w:rsid w:val="00C83E4A"/>
    <w:rsid w:val="00C8462D"/>
    <w:rsid w:val="00C84A00"/>
    <w:rsid w:val="00C855E0"/>
    <w:rsid w:val="00C85B1B"/>
    <w:rsid w:val="00C85D14"/>
    <w:rsid w:val="00C86066"/>
    <w:rsid w:val="00C864AD"/>
    <w:rsid w:val="00C86CCF"/>
    <w:rsid w:val="00C86DE5"/>
    <w:rsid w:val="00C877ED"/>
    <w:rsid w:val="00C87D1E"/>
    <w:rsid w:val="00C913E0"/>
    <w:rsid w:val="00C9288D"/>
    <w:rsid w:val="00C93EAF"/>
    <w:rsid w:val="00C94037"/>
    <w:rsid w:val="00C95209"/>
    <w:rsid w:val="00C95323"/>
    <w:rsid w:val="00C953D8"/>
    <w:rsid w:val="00C96D3C"/>
    <w:rsid w:val="00C96E36"/>
    <w:rsid w:val="00C971AA"/>
    <w:rsid w:val="00C97256"/>
    <w:rsid w:val="00CA154D"/>
    <w:rsid w:val="00CA1EC4"/>
    <w:rsid w:val="00CA4B21"/>
    <w:rsid w:val="00CA504E"/>
    <w:rsid w:val="00CA5F86"/>
    <w:rsid w:val="00CA606C"/>
    <w:rsid w:val="00CA679A"/>
    <w:rsid w:val="00CA6C07"/>
    <w:rsid w:val="00CA702B"/>
    <w:rsid w:val="00CB1155"/>
    <w:rsid w:val="00CB414D"/>
    <w:rsid w:val="00CB52C8"/>
    <w:rsid w:val="00CB5921"/>
    <w:rsid w:val="00CB6294"/>
    <w:rsid w:val="00CB7A63"/>
    <w:rsid w:val="00CC0157"/>
    <w:rsid w:val="00CC0CF8"/>
    <w:rsid w:val="00CC0D9A"/>
    <w:rsid w:val="00CC1A54"/>
    <w:rsid w:val="00CC24D6"/>
    <w:rsid w:val="00CC24D8"/>
    <w:rsid w:val="00CC2B9C"/>
    <w:rsid w:val="00CC45B7"/>
    <w:rsid w:val="00CC46EC"/>
    <w:rsid w:val="00CC4811"/>
    <w:rsid w:val="00CC4FE2"/>
    <w:rsid w:val="00CC5367"/>
    <w:rsid w:val="00CC5818"/>
    <w:rsid w:val="00CC6055"/>
    <w:rsid w:val="00CC65DD"/>
    <w:rsid w:val="00CC6D76"/>
    <w:rsid w:val="00CC6F0A"/>
    <w:rsid w:val="00CC769D"/>
    <w:rsid w:val="00CD00BA"/>
    <w:rsid w:val="00CD1620"/>
    <w:rsid w:val="00CD1970"/>
    <w:rsid w:val="00CD2578"/>
    <w:rsid w:val="00CD32D3"/>
    <w:rsid w:val="00CD3359"/>
    <w:rsid w:val="00CD33E3"/>
    <w:rsid w:val="00CD34A2"/>
    <w:rsid w:val="00CD41D7"/>
    <w:rsid w:val="00CD421D"/>
    <w:rsid w:val="00CD5193"/>
    <w:rsid w:val="00CD596D"/>
    <w:rsid w:val="00CD6401"/>
    <w:rsid w:val="00CD7034"/>
    <w:rsid w:val="00CE06F3"/>
    <w:rsid w:val="00CE0890"/>
    <w:rsid w:val="00CE13E7"/>
    <w:rsid w:val="00CE2261"/>
    <w:rsid w:val="00CE2A49"/>
    <w:rsid w:val="00CE2DC1"/>
    <w:rsid w:val="00CE35AE"/>
    <w:rsid w:val="00CE3C5D"/>
    <w:rsid w:val="00CE3FD2"/>
    <w:rsid w:val="00CE446C"/>
    <w:rsid w:val="00CE4DA9"/>
    <w:rsid w:val="00CE53D8"/>
    <w:rsid w:val="00CE5866"/>
    <w:rsid w:val="00CE5B37"/>
    <w:rsid w:val="00CE5BF3"/>
    <w:rsid w:val="00CE5D61"/>
    <w:rsid w:val="00CE5E5B"/>
    <w:rsid w:val="00CE5EAA"/>
    <w:rsid w:val="00CE62F5"/>
    <w:rsid w:val="00CF1EDD"/>
    <w:rsid w:val="00CF256E"/>
    <w:rsid w:val="00CF3373"/>
    <w:rsid w:val="00CF3F10"/>
    <w:rsid w:val="00CF4048"/>
    <w:rsid w:val="00CF4CB4"/>
    <w:rsid w:val="00CF5755"/>
    <w:rsid w:val="00CF6AD4"/>
    <w:rsid w:val="00D00BC3"/>
    <w:rsid w:val="00D017B5"/>
    <w:rsid w:val="00D02B06"/>
    <w:rsid w:val="00D0419D"/>
    <w:rsid w:val="00D04339"/>
    <w:rsid w:val="00D04F3C"/>
    <w:rsid w:val="00D054C1"/>
    <w:rsid w:val="00D06E7C"/>
    <w:rsid w:val="00D073C8"/>
    <w:rsid w:val="00D0760B"/>
    <w:rsid w:val="00D0767C"/>
    <w:rsid w:val="00D10D08"/>
    <w:rsid w:val="00D114DC"/>
    <w:rsid w:val="00D11774"/>
    <w:rsid w:val="00D11BD7"/>
    <w:rsid w:val="00D12CC1"/>
    <w:rsid w:val="00D132DA"/>
    <w:rsid w:val="00D13484"/>
    <w:rsid w:val="00D1540F"/>
    <w:rsid w:val="00D1550C"/>
    <w:rsid w:val="00D1678F"/>
    <w:rsid w:val="00D16E14"/>
    <w:rsid w:val="00D1708D"/>
    <w:rsid w:val="00D20847"/>
    <w:rsid w:val="00D21A9F"/>
    <w:rsid w:val="00D22880"/>
    <w:rsid w:val="00D22CC6"/>
    <w:rsid w:val="00D235A1"/>
    <w:rsid w:val="00D2379F"/>
    <w:rsid w:val="00D239D3"/>
    <w:rsid w:val="00D25F8A"/>
    <w:rsid w:val="00D260B0"/>
    <w:rsid w:val="00D263CB"/>
    <w:rsid w:val="00D26814"/>
    <w:rsid w:val="00D26A6B"/>
    <w:rsid w:val="00D26C0F"/>
    <w:rsid w:val="00D27331"/>
    <w:rsid w:val="00D310D1"/>
    <w:rsid w:val="00D32570"/>
    <w:rsid w:val="00D32F4D"/>
    <w:rsid w:val="00D338A0"/>
    <w:rsid w:val="00D34227"/>
    <w:rsid w:val="00D356E1"/>
    <w:rsid w:val="00D35F77"/>
    <w:rsid w:val="00D36B10"/>
    <w:rsid w:val="00D36DC4"/>
    <w:rsid w:val="00D37AC0"/>
    <w:rsid w:val="00D37B2A"/>
    <w:rsid w:val="00D37DF1"/>
    <w:rsid w:val="00D412CB"/>
    <w:rsid w:val="00D4139C"/>
    <w:rsid w:val="00D43209"/>
    <w:rsid w:val="00D43362"/>
    <w:rsid w:val="00D43608"/>
    <w:rsid w:val="00D4402A"/>
    <w:rsid w:val="00D445E5"/>
    <w:rsid w:val="00D44BB3"/>
    <w:rsid w:val="00D46CCA"/>
    <w:rsid w:val="00D47213"/>
    <w:rsid w:val="00D473C5"/>
    <w:rsid w:val="00D4750A"/>
    <w:rsid w:val="00D475FB"/>
    <w:rsid w:val="00D47DA4"/>
    <w:rsid w:val="00D5071D"/>
    <w:rsid w:val="00D52883"/>
    <w:rsid w:val="00D52A91"/>
    <w:rsid w:val="00D5380C"/>
    <w:rsid w:val="00D53F78"/>
    <w:rsid w:val="00D546DC"/>
    <w:rsid w:val="00D55A61"/>
    <w:rsid w:val="00D5707A"/>
    <w:rsid w:val="00D57B71"/>
    <w:rsid w:val="00D57DCF"/>
    <w:rsid w:val="00D605D4"/>
    <w:rsid w:val="00D60DDA"/>
    <w:rsid w:val="00D61366"/>
    <w:rsid w:val="00D61657"/>
    <w:rsid w:val="00D61B9A"/>
    <w:rsid w:val="00D63DC5"/>
    <w:rsid w:val="00D646BC"/>
    <w:rsid w:val="00D6470F"/>
    <w:rsid w:val="00D647E7"/>
    <w:rsid w:val="00D659B6"/>
    <w:rsid w:val="00D66C55"/>
    <w:rsid w:val="00D70AF7"/>
    <w:rsid w:val="00D718F2"/>
    <w:rsid w:val="00D71994"/>
    <w:rsid w:val="00D72B7D"/>
    <w:rsid w:val="00D74014"/>
    <w:rsid w:val="00D7426E"/>
    <w:rsid w:val="00D744CF"/>
    <w:rsid w:val="00D76098"/>
    <w:rsid w:val="00D77143"/>
    <w:rsid w:val="00D8004E"/>
    <w:rsid w:val="00D80CA2"/>
    <w:rsid w:val="00D8303C"/>
    <w:rsid w:val="00D83AC9"/>
    <w:rsid w:val="00D852D9"/>
    <w:rsid w:val="00D867AC"/>
    <w:rsid w:val="00D8779F"/>
    <w:rsid w:val="00D87D4C"/>
    <w:rsid w:val="00D900F3"/>
    <w:rsid w:val="00D902BE"/>
    <w:rsid w:val="00D9035F"/>
    <w:rsid w:val="00D9053B"/>
    <w:rsid w:val="00D91313"/>
    <w:rsid w:val="00D92053"/>
    <w:rsid w:val="00D928A6"/>
    <w:rsid w:val="00D92E90"/>
    <w:rsid w:val="00D9357B"/>
    <w:rsid w:val="00D94CD3"/>
    <w:rsid w:val="00D95764"/>
    <w:rsid w:val="00D961CB"/>
    <w:rsid w:val="00D963C0"/>
    <w:rsid w:val="00D96670"/>
    <w:rsid w:val="00D9753B"/>
    <w:rsid w:val="00D9796D"/>
    <w:rsid w:val="00D97A1B"/>
    <w:rsid w:val="00DA102C"/>
    <w:rsid w:val="00DA1594"/>
    <w:rsid w:val="00DA1C56"/>
    <w:rsid w:val="00DA1D6D"/>
    <w:rsid w:val="00DA2ACC"/>
    <w:rsid w:val="00DA45C0"/>
    <w:rsid w:val="00DA46E3"/>
    <w:rsid w:val="00DA54F4"/>
    <w:rsid w:val="00DA7359"/>
    <w:rsid w:val="00DA7547"/>
    <w:rsid w:val="00DB05FC"/>
    <w:rsid w:val="00DB1BDA"/>
    <w:rsid w:val="00DB3ECF"/>
    <w:rsid w:val="00DB45BD"/>
    <w:rsid w:val="00DB538A"/>
    <w:rsid w:val="00DB5FD4"/>
    <w:rsid w:val="00DB733A"/>
    <w:rsid w:val="00DC11C7"/>
    <w:rsid w:val="00DC1D1A"/>
    <w:rsid w:val="00DC2456"/>
    <w:rsid w:val="00DC2A37"/>
    <w:rsid w:val="00DC2E52"/>
    <w:rsid w:val="00DC331D"/>
    <w:rsid w:val="00DC45FA"/>
    <w:rsid w:val="00DC484A"/>
    <w:rsid w:val="00DC5BFC"/>
    <w:rsid w:val="00DD0303"/>
    <w:rsid w:val="00DD129B"/>
    <w:rsid w:val="00DD2049"/>
    <w:rsid w:val="00DD2CA2"/>
    <w:rsid w:val="00DD38D3"/>
    <w:rsid w:val="00DD4708"/>
    <w:rsid w:val="00DD4989"/>
    <w:rsid w:val="00DD5092"/>
    <w:rsid w:val="00DD50DB"/>
    <w:rsid w:val="00DD6A00"/>
    <w:rsid w:val="00DD6AF4"/>
    <w:rsid w:val="00DD7715"/>
    <w:rsid w:val="00DD79C6"/>
    <w:rsid w:val="00DE3C2F"/>
    <w:rsid w:val="00DE3E61"/>
    <w:rsid w:val="00DE730C"/>
    <w:rsid w:val="00DF01E9"/>
    <w:rsid w:val="00DF026E"/>
    <w:rsid w:val="00DF0B62"/>
    <w:rsid w:val="00DF159A"/>
    <w:rsid w:val="00DF269A"/>
    <w:rsid w:val="00DF28F8"/>
    <w:rsid w:val="00DF54EB"/>
    <w:rsid w:val="00DF689E"/>
    <w:rsid w:val="00E000A5"/>
    <w:rsid w:val="00E0275A"/>
    <w:rsid w:val="00E03A99"/>
    <w:rsid w:val="00E043B2"/>
    <w:rsid w:val="00E0491A"/>
    <w:rsid w:val="00E0537F"/>
    <w:rsid w:val="00E077E2"/>
    <w:rsid w:val="00E07EE1"/>
    <w:rsid w:val="00E10332"/>
    <w:rsid w:val="00E10799"/>
    <w:rsid w:val="00E13B8C"/>
    <w:rsid w:val="00E1557C"/>
    <w:rsid w:val="00E1575A"/>
    <w:rsid w:val="00E1723E"/>
    <w:rsid w:val="00E1769B"/>
    <w:rsid w:val="00E17806"/>
    <w:rsid w:val="00E20283"/>
    <w:rsid w:val="00E20E67"/>
    <w:rsid w:val="00E21BA5"/>
    <w:rsid w:val="00E21FE8"/>
    <w:rsid w:val="00E22D58"/>
    <w:rsid w:val="00E23521"/>
    <w:rsid w:val="00E23ECA"/>
    <w:rsid w:val="00E24C18"/>
    <w:rsid w:val="00E271C0"/>
    <w:rsid w:val="00E273B7"/>
    <w:rsid w:val="00E27C68"/>
    <w:rsid w:val="00E300C7"/>
    <w:rsid w:val="00E33DEA"/>
    <w:rsid w:val="00E346EC"/>
    <w:rsid w:val="00E34921"/>
    <w:rsid w:val="00E35423"/>
    <w:rsid w:val="00E35658"/>
    <w:rsid w:val="00E368B3"/>
    <w:rsid w:val="00E36F68"/>
    <w:rsid w:val="00E376C4"/>
    <w:rsid w:val="00E37749"/>
    <w:rsid w:val="00E4086B"/>
    <w:rsid w:val="00E40E8F"/>
    <w:rsid w:val="00E42325"/>
    <w:rsid w:val="00E42849"/>
    <w:rsid w:val="00E43406"/>
    <w:rsid w:val="00E45E80"/>
    <w:rsid w:val="00E47838"/>
    <w:rsid w:val="00E47A13"/>
    <w:rsid w:val="00E503F1"/>
    <w:rsid w:val="00E5075D"/>
    <w:rsid w:val="00E523A7"/>
    <w:rsid w:val="00E5250D"/>
    <w:rsid w:val="00E527D6"/>
    <w:rsid w:val="00E53A5D"/>
    <w:rsid w:val="00E5538D"/>
    <w:rsid w:val="00E55417"/>
    <w:rsid w:val="00E55572"/>
    <w:rsid w:val="00E56D9F"/>
    <w:rsid w:val="00E577BB"/>
    <w:rsid w:val="00E5791E"/>
    <w:rsid w:val="00E57F7D"/>
    <w:rsid w:val="00E602F1"/>
    <w:rsid w:val="00E61058"/>
    <w:rsid w:val="00E616A8"/>
    <w:rsid w:val="00E6222B"/>
    <w:rsid w:val="00E623EA"/>
    <w:rsid w:val="00E6314E"/>
    <w:rsid w:val="00E63439"/>
    <w:rsid w:val="00E6646C"/>
    <w:rsid w:val="00E67D53"/>
    <w:rsid w:val="00E700AF"/>
    <w:rsid w:val="00E70BF4"/>
    <w:rsid w:val="00E71105"/>
    <w:rsid w:val="00E71756"/>
    <w:rsid w:val="00E72518"/>
    <w:rsid w:val="00E728FC"/>
    <w:rsid w:val="00E73781"/>
    <w:rsid w:val="00E751DF"/>
    <w:rsid w:val="00E75A64"/>
    <w:rsid w:val="00E77084"/>
    <w:rsid w:val="00E77476"/>
    <w:rsid w:val="00E810B8"/>
    <w:rsid w:val="00E8114C"/>
    <w:rsid w:val="00E828D7"/>
    <w:rsid w:val="00E8360E"/>
    <w:rsid w:val="00E83C6D"/>
    <w:rsid w:val="00E84204"/>
    <w:rsid w:val="00E8666B"/>
    <w:rsid w:val="00E86AFF"/>
    <w:rsid w:val="00E8763F"/>
    <w:rsid w:val="00E907D5"/>
    <w:rsid w:val="00E908FA"/>
    <w:rsid w:val="00E928A5"/>
    <w:rsid w:val="00E937C6"/>
    <w:rsid w:val="00E93A56"/>
    <w:rsid w:val="00E94EAD"/>
    <w:rsid w:val="00E95577"/>
    <w:rsid w:val="00E963D2"/>
    <w:rsid w:val="00E97A3B"/>
    <w:rsid w:val="00E97D4F"/>
    <w:rsid w:val="00E97E7D"/>
    <w:rsid w:val="00EA0595"/>
    <w:rsid w:val="00EA2D89"/>
    <w:rsid w:val="00EA3605"/>
    <w:rsid w:val="00EA52AD"/>
    <w:rsid w:val="00EA5D24"/>
    <w:rsid w:val="00EA77A8"/>
    <w:rsid w:val="00EB3154"/>
    <w:rsid w:val="00EB4CB3"/>
    <w:rsid w:val="00EB628C"/>
    <w:rsid w:val="00EB6D32"/>
    <w:rsid w:val="00EC1700"/>
    <w:rsid w:val="00EC1ED6"/>
    <w:rsid w:val="00EC455C"/>
    <w:rsid w:val="00EC4BC9"/>
    <w:rsid w:val="00EC4D98"/>
    <w:rsid w:val="00EC6810"/>
    <w:rsid w:val="00EC738F"/>
    <w:rsid w:val="00EC7D4E"/>
    <w:rsid w:val="00EC7DCB"/>
    <w:rsid w:val="00ED0D28"/>
    <w:rsid w:val="00ED2075"/>
    <w:rsid w:val="00ED2218"/>
    <w:rsid w:val="00ED33DF"/>
    <w:rsid w:val="00ED39E1"/>
    <w:rsid w:val="00ED4029"/>
    <w:rsid w:val="00ED4370"/>
    <w:rsid w:val="00ED52B6"/>
    <w:rsid w:val="00ED5E79"/>
    <w:rsid w:val="00ED5EDC"/>
    <w:rsid w:val="00ED6364"/>
    <w:rsid w:val="00ED658A"/>
    <w:rsid w:val="00ED695F"/>
    <w:rsid w:val="00ED6C92"/>
    <w:rsid w:val="00ED6EBC"/>
    <w:rsid w:val="00ED713C"/>
    <w:rsid w:val="00ED752F"/>
    <w:rsid w:val="00EE1390"/>
    <w:rsid w:val="00EE151E"/>
    <w:rsid w:val="00EE1A6A"/>
    <w:rsid w:val="00EE1ACA"/>
    <w:rsid w:val="00EE288B"/>
    <w:rsid w:val="00EE2CD7"/>
    <w:rsid w:val="00EE2FB5"/>
    <w:rsid w:val="00EE3BA8"/>
    <w:rsid w:val="00EE3E71"/>
    <w:rsid w:val="00EE4289"/>
    <w:rsid w:val="00EE49CC"/>
    <w:rsid w:val="00EE52FA"/>
    <w:rsid w:val="00EE5DFE"/>
    <w:rsid w:val="00EE621D"/>
    <w:rsid w:val="00EE68FA"/>
    <w:rsid w:val="00EE6B19"/>
    <w:rsid w:val="00EF00FC"/>
    <w:rsid w:val="00EF0E98"/>
    <w:rsid w:val="00EF1CA9"/>
    <w:rsid w:val="00EF2DD1"/>
    <w:rsid w:val="00EF3087"/>
    <w:rsid w:val="00EF3241"/>
    <w:rsid w:val="00EF33B0"/>
    <w:rsid w:val="00EF364D"/>
    <w:rsid w:val="00EF3B17"/>
    <w:rsid w:val="00EF3DFA"/>
    <w:rsid w:val="00EF53AC"/>
    <w:rsid w:val="00EF53E2"/>
    <w:rsid w:val="00EF5A8A"/>
    <w:rsid w:val="00EF64E3"/>
    <w:rsid w:val="00EF68BD"/>
    <w:rsid w:val="00EF69E5"/>
    <w:rsid w:val="00EF6E41"/>
    <w:rsid w:val="00EF7009"/>
    <w:rsid w:val="00EF7570"/>
    <w:rsid w:val="00EF7D33"/>
    <w:rsid w:val="00F006A2"/>
    <w:rsid w:val="00F01E8B"/>
    <w:rsid w:val="00F02659"/>
    <w:rsid w:val="00F02D29"/>
    <w:rsid w:val="00F039DA"/>
    <w:rsid w:val="00F03B87"/>
    <w:rsid w:val="00F042E9"/>
    <w:rsid w:val="00F04B39"/>
    <w:rsid w:val="00F04F65"/>
    <w:rsid w:val="00F06224"/>
    <w:rsid w:val="00F06831"/>
    <w:rsid w:val="00F07BBC"/>
    <w:rsid w:val="00F07E21"/>
    <w:rsid w:val="00F07E5B"/>
    <w:rsid w:val="00F10349"/>
    <w:rsid w:val="00F1245B"/>
    <w:rsid w:val="00F129A1"/>
    <w:rsid w:val="00F13173"/>
    <w:rsid w:val="00F1364F"/>
    <w:rsid w:val="00F13D09"/>
    <w:rsid w:val="00F1444A"/>
    <w:rsid w:val="00F148DB"/>
    <w:rsid w:val="00F14F95"/>
    <w:rsid w:val="00F15D96"/>
    <w:rsid w:val="00F16A8A"/>
    <w:rsid w:val="00F17898"/>
    <w:rsid w:val="00F203E2"/>
    <w:rsid w:val="00F20421"/>
    <w:rsid w:val="00F230F8"/>
    <w:rsid w:val="00F231E6"/>
    <w:rsid w:val="00F23C63"/>
    <w:rsid w:val="00F24E10"/>
    <w:rsid w:val="00F24E53"/>
    <w:rsid w:val="00F26A49"/>
    <w:rsid w:val="00F27FBC"/>
    <w:rsid w:val="00F3379D"/>
    <w:rsid w:val="00F34832"/>
    <w:rsid w:val="00F34CE5"/>
    <w:rsid w:val="00F351A0"/>
    <w:rsid w:val="00F357CF"/>
    <w:rsid w:val="00F35F5C"/>
    <w:rsid w:val="00F36FF1"/>
    <w:rsid w:val="00F37A46"/>
    <w:rsid w:val="00F40168"/>
    <w:rsid w:val="00F40A47"/>
    <w:rsid w:val="00F4119E"/>
    <w:rsid w:val="00F4138A"/>
    <w:rsid w:val="00F430B6"/>
    <w:rsid w:val="00F461F5"/>
    <w:rsid w:val="00F50C63"/>
    <w:rsid w:val="00F51B8C"/>
    <w:rsid w:val="00F51BAD"/>
    <w:rsid w:val="00F52240"/>
    <w:rsid w:val="00F5287C"/>
    <w:rsid w:val="00F52AA0"/>
    <w:rsid w:val="00F534F4"/>
    <w:rsid w:val="00F54728"/>
    <w:rsid w:val="00F55CB9"/>
    <w:rsid w:val="00F560F7"/>
    <w:rsid w:val="00F568E3"/>
    <w:rsid w:val="00F56D82"/>
    <w:rsid w:val="00F5779F"/>
    <w:rsid w:val="00F60D1E"/>
    <w:rsid w:val="00F60EC4"/>
    <w:rsid w:val="00F61AF8"/>
    <w:rsid w:val="00F62625"/>
    <w:rsid w:val="00F63779"/>
    <w:rsid w:val="00F64B5A"/>
    <w:rsid w:val="00F657F1"/>
    <w:rsid w:val="00F67504"/>
    <w:rsid w:val="00F70A38"/>
    <w:rsid w:val="00F71AB6"/>
    <w:rsid w:val="00F72387"/>
    <w:rsid w:val="00F72827"/>
    <w:rsid w:val="00F72EA2"/>
    <w:rsid w:val="00F72F54"/>
    <w:rsid w:val="00F73298"/>
    <w:rsid w:val="00F7368D"/>
    <w:rsid w:val="00F73EF5"/>
    <w:rsid w:val="00F740CA"/>
    <w:rsid w:val="00F7684A"/>
    <w:rsid w:val="00F768DD"/>
    <w:rsid w:val="00F77565"/>
    <w:rsid w:val="00F803A0"/>
    <w:rsid w:val="00F80F07"/>
    <w:rsid w:val="00F817B8"/>
    <w:rsid w:val="00F82899"/>
    <w:rsid w:val="00F82BCE"/>
    <w:rsid w:val="00F834F9"/>
    <w:rsid w:val="00F835DB"/>
    <w:rsid w:val="00F8417F"/>
    <w:rsid w:val="00F84C6D"/>
    <w:rsid w:val="00F85201"/>
    <w:rsid w:val="00F853EE"/>
    <w:rsid w:val="00F8618A"/>
    <w:rsid w:val="00F869A8"/>
    <w:rsid w:val="00F87B86"/>
    <w:rsid w:val="00F87BEA"/>
    <w:rsid w:val="00F90A2A"/>
    <w:rsid w:val="00F90A53"/>
    <w:rsid w:val="00F91CFD"/>
    <w:rsid w:val="00F92406"/>
    <w:rsid w:val="00F9257A"/>
    <w:rsid w:val="00F9436A"/>
    <w:rsid w:val="00F948C0"/>
    <w:rsid w:val="00F952AF"/>
    <w:rsid w:val="00F9534B"/>
    <w:rsid w:val="00F95803"/>
    <w:rsid w:val="00F963AC"/>
    <w:rsid w:val="00F96455"/>
    <w:rsid w:val="00F96D1F"/>
    <w:rsid w:val="00F97F0D"/>
    <w:rsid w:val="00FA01D9"/>
    <w:rsid w:val="00FA3BCD"/>
    <w:rsid w:val="00FA3E8A"/>
    <w:rsid w:val="00FA6732"/>
    <w:rsid w:val="00FB0227"/>
    <w:rsid w:val="00FB0E5C"/>
    <w:rsid w:val="00FB192C"/>
    <w:rsid w:val="00FB1A98"/>
    <w:rsid w:val="00FB1D41"/>
    <w:rsid w:val="00FB1D6D"/>
    <w:rsid w:val="00FB2F0B"/>
    <w:rsid w:val="00FB30D7"/>
    <w:rsid w:val="00FB3B5D"/>
    <w:rsid w:val="00FB403E"/>
    <w:rsid w:val="00FB4617"/>
    <w:rsid w:val="00FB590B"/>
    <w:rsid w:val="00FB6B6D"/>
    <w:rsid w:val="00FB727D"/>
    <w:rsid w:val="00FB735E"/>
    <w:rsid w:val="00FB7876"/>
    <w:rsid w:val="00FC10B4"/>
    <w:rsid w:val="00FC1E48"/>
    <w:rsid w:val="00FC210D"/>
    <w:rsid w:val="00FC30AC"/>
    <w:rsid w:val="00FC31E2"/>
    <w:rsid w:val="00FC3893"/>
    <w:rsid w:val="00FC42E3"/>
    <w:rsid w:val="00FC5830"/>
    <w:rsid w:val="00FC624C"/>
    <w:rsid w:val="00FC77EA"/>
    <w:rsid w:val="00FD1AF9"/>
    <w:rsid w:val="00FD1E74"/>
    <w:rsid w:val="00FD2074"/>
    <w:rsid w:val="00FD22F3"/>
    <w:rsid w:val="00FD2428"/>
    <w:rsid w:val="00FD2574"/>
    <w:rsid w:val="00FD69CD"/>
    <w:rsid w:val="00FD7D10"/>
    <w:rsid w:val="00FD7D85"/>
    <w:rsid w:val="00FD7E86"/>
    <w:rsid w:val="00FE13A1"/>
    <w:rsid w:val="00FE1E40"/>
    <w:rsid w:val="00FE26B5"/>
    <w:rsid w:val="00FE45C8"/>
    <w:rsid w:val="00FE4612"/>
    <w:rsid w:val="00FE490F"/>
    <w:rsid w:val="00FE49F1"/>
    <w:rsid w:val="00FE4D55"/>
    <w:rsid w:val="00FE50C9"/>
    <w:rsid w:val="00FE5C2E"/>
    <w:rsid w:val="00FE620F"/>
    <w:rsid w:val="00FE6CDA"/>
    <w:rsid w:val="00FF0343"/>
    <w:rsid w:val="00FF03D2"/>
    <w:rsid w:val="00FF0ABD"/>
    <w:rsid w:val="00FF0CD9"/>
    <w:rsid w:val="00FF177D"/>
    <w:rsid w:val="00FF3862"/>
    <w:rsid w:val="00FF3C30"/>
    <w:rsid w:val="00FF3FB3"/>
    <w:rsid w:val="00FF609E"/>
    <w:rsid w:val="00FF62D8"/>
    <w:rsid w:val="00FF6AF4"/>
    <w:rsid w:val="00FF6EAE"/>
    <w:rsid w:val="00FF6FF9"/>
    <w:rsid w:val="00FF7321"/>
    <w:rsid w:val="00FF76AE"/>
    <w:rsid w:val="00FF77E5"/>
    <w:rsid w:val="00FF7C19"/>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8" type="connector" idref="#AutoShape 447"/>
        <o:r id="V:Rule29" type="connector" idref="#AutoShape 263"/>
        <o:r id="V:Rule30" type="connector" idref="#AutoShape 32"/>
        <o:r id="V:Rule31" type="connector" idref="#AutoShape 448"/>
        <o:r id="V:Rule32" type="connector" idref="#AutoShape 471"/>
        <o:r id="V:Rule33" type="connector" idref="#AutoShape 220"/>
        <o:r id="V:Rule34" type="connector" idref="#AutoShape 205"/>
        <o:r id="V:Rule35" type="connector" idref="#AutoShape 498"/>
        <o:r id="V:Rule36" type="connector" idref="#AutoShape 492"/>
        <o:r id="V:Rule37" type="connector" idref="#AutoShape 496"/>
        <o:r id="V:Rule38" type="connector" idref="#AutoShape 204"/>
        <o:r id="V:Rule39" type="connector" idref="#AutoShape 277"/>
        <o:r id="V:Rule40" type="connector" idref="#AutoShape 224"/>
        <o:r id="V:Rule41" type="connector" idref="#AutoShape 34"/>
        <o:r id="V:Rule42" type="connector" idref="#AutoShape 454"/>
        <o:r id="V:Rule43" type="connector" idref="#AutoShape 469"/>
        <o:r id="V:Rule44" type="connector" idref="#AutoShape 167"/>
        <o:r id="V:Rule45" type="connector" idref="#AutoShape 275"/>
        <o:r id="V:Rule46" type="connector" idref="#AutoShape 445"/>
        <o:r id="V:Rule47" type="connector" idref="#AutoShape 493"/>
        <o:r id="V:Rule48" type="connector" idref="#AutoShape 495"/>
        <o:r id="V:Rule49" type="connector" idref="#AutoShape 468"/>
        <o:r id="V:Rule50" type="connector" idref="#AutoShape 453"/>
        <o:r id="V:Rule51" type="connector" idref="#AutoShape 176"/>
        <o:r id="V:Rule52" type="connector" idref="#AutoShape 497"/>
        <o:r id="V:Rule53" type="connector" idref="#AutoShape 276"/>
        <o:r id="V:Rule54" type="connector" idref="#AutoShape 494"/>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header" w:uiPriority="0"/>
    <w:lsdException w:name="caption" w:semiHidden="0" w:uiPriority="0" w:unhideWhenUsed="0" w:qFormat="1"/>
    <w:lsdException w:name="footnote reference" w:qFormat="1"/>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B1E"/>
    <w:pPr>
      <w:suppressAutoHyphens/>
    </w:pPr>
    <w:rPr>
      <w:rFonts w:ascii="Times" w:hAnsi="Times" w:cs="Times"/>
      <w:kern w:val="1"/>
      <w:sz w:val="22"/>
      <w:szCs w:val="22"/>
      <w:lang w:eastAsia="en-US"/>
    </w:rPr>
  </w:style>
  <w:style w:type="paragraph" w:styleId="Ttulo1">
    <w:name w:val="heading 1"/>
    <w:basedOn w:val="Normal"/>
    <w:next w:val="Textoindependiente"/>
    <w:qFormat/>
    <w:rsid w:val="002A2287"/>
    <w:pPr>
      <w:keepNext/>
      <w:tabs>
        <w:tab w:val="num" w:pos="360"/>
      </w:tabs>
      <w:spacing w:before="240" w:after="120"/>
      <w:outlineLvl w:val="0"/>
    </w:pPr>
    <w:rPr>
      <w:rFonts w:ascii="Calibri" w:hAnsi="Calibri"/>
      <w:b/>
      <w:bCs/>
      <w:color w:val="548DD4"/>
      <w:sz w:val="32"/>
      <w:szCs w:val="24"/>
    </w:rPr>
  </w:style>
  <w:style w:type="paragraph" w:styleId="Ttulo2">
    <w:name w:val="heading 2"/>
    <w:basedOn w:val="Ttulo1"/>
    <w:next w:val="Textoindependiente"/>
    <w:qFormat/>
    <w:rsid w:val="002A2287"/>
    <w:pPr>
      <w:tabs>
        <w:tab w:val="clear" w:pos="360"/>
      </w:tabs>
      <w:outlineLvl w:val="1"/>
    </w:pPr>
    <w:rPr>
      <w:b w:val="0"/>
      <w:bCs w:val="0"/>
      <w:color w:val="17365D"/>
      <w:sz w:val="28"/>
    </w:rPr>
  </w:style>
  <w:style w:type="paragraph" w:styleId="Ttulo3">
    <w:name w:val="heading 3"/>
    <w:basedOn w:val="Normal"/>
    <w:next w:val="Textoindependiente"/>
    <w:qFormat/>
    <w:rsid w:val="00AD33AE"/>
    <w:pPr>
      <w:keepNext/>
      <w:tabs>
        <w:tab w:val="num" w:pos="360"/>
      </w:tabs>
      <w:ind w:left="360"/>
      <w:outlineLvl w:val="2"/>
    </w:pPr>
    <w:rPr>
      <w:rFonts w:asciiTheme="minorHAnsi" w:hAnsiTheme="minorHAnsi" w:cs="Times New Roman"/>
      <w:b/>
      <w:bCs/>
    </w:rPr>
  </w:style>
  <w:style w:type="paragraph" w:styleId="Ttulo4">
    <w:name w:val="heading 4"/>
    <w:basedOn w:val="Normal"/>
    <w:next w:val="Textoindependiente"/>
    <w:qFormat/>
    <w:rsid w:val="00AD33AE"/>
    <w:pPr>
      <w:keepNext/>
      <w:tabs>
        <w:tab w:val="num" w:pos="360"/>
      </w:tabs>
      <w:ind w:left="1416"/>
      <w:jc w:val="both"/>
      <w:outlineLvl w:val="3"/>
    </w:pPr>
    <w:rPr>
      <w:rFonts w:asciiTheme="minorHAnsi" w:hAnsiTheme="minorHAnsi"/>
      <w:b/>
      <w:i/>
      <w:u w:val="single"/>
    </w:rPr>
  </w:style>
  <w:style w:type="paragraph" w:styleId="Ttulo5">
    <w:name w:val="heading 5"/>
    <w:basedOn w:val="Normal"/>
    <w:next w:val="Textoindependiente"/>
    <w:qFormat/>
    <w:rsid w:val="0081182D"/>
    <w:pPr>
      <w:keepNext/>
      <w:tabs>
        <w:tab w:val="num" w:pos="360"/>
      </w:tabs>
      <w:jc w:val="both"/>
      <w:outlineLvl w:val="4"/>
    </w:pPr>
    <w:rPr>
      <w:u w:val="single"/>
    </w:rPr>
  </w:style>
  <w:style w:type="paragraph" w:styleId="Ttulo6">
    <w:name w:val="heading 6"/>
    <w:basedOn w:val="Normal"/>
    <w:next w:val="Textoindependiente"/>
    <w:qFormat/>
    <w:rsid w:val="0081182D"/>
    <w:pPr>
      <w:keepNext/>
      <w:tabs>
        <w:tab w:val="num" w:pos="360"/>
      </w:tabs>
      <w:jc w:val="both"/>
      <w:outlineLvl w:val="5"/>
    </w:pPr>
    <w:rPr>
      <w:u w:val="single"/>
    </w:rPr>
  </w:style>
  <w:style w:type="paragraph" w:styleId="Ttulo7">
    <w:name w:val="heading 7"/>
    <w:basedOn w:val="Normal"/>
    <w:next w:val="Textoindependiente"/>
    <w:qFormat/>
    <w:rsid w:val="0081182D"/>
    <w:pPr>
      <w:keepNext/>
      <w:tabs>
        <w:tab w:val="num" w:pos="360"/>
      </w:tabs>
      <w:outlineLvl w:val="6"/>
    </w:pPr>
    <w:rPr>
      <w:u w:val="single"/>
    </w:rPr>
  </w:style>
  <w:style w:type="paragraph" w:styleId="Ttulo8">
    <w:name w:val="heading 8"/>
    <w:basedOn w:val="Normal"/>
    <w:next w:val="Textoindependiente"/>
    <w:qFormat/>
    <w:rsid w:val="0081182D"/>
    <w:pPr>
      <w:keepNext/>
      <w:tabs>
        <w:tab w:val="num" w:pos="360"/>
        <w:tab w:val="left" w:pos="709"/>
      </w:tabs>
      <w:outlineLvl w:val="7"/>
    </w:pPr>
    <w:rPr>
      <w:b/>
      <w:bCs/>
    </w:rPr>
  </w:style>
  <w:style w:type="paragraph" w:styleId="Ttulo9">
    <w:name w:val="heading 9"/>
    <w:basedOn w:val="Normal"/>
    <w:next w:val="Textoindependiente"/>
    <w:qFormat/>
    <w:rsid w:val="0081182D"/>
    <w:pPr>
      <w:keepNext/>
      <w:tabs>
        <w:tab w:val="num" w:pos="360"/>
      </w:tabs>
      <w:outlineLvl w:val="8"/>
    </w:pPr>
    <w:rPr>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1">
    <w:name w:val="Fuente de párrafo predeter.1"/>
    <w:rsid w:val="00377B1E"/>
  </w:style>
  <w:style w:type="character" w:customStyle="1" w:styleId="Ttulo1Car">
    <w:name w:val="Título 1 Car"/>
    <w:rsid w:val="00377B1E"/>
    <w:rPr>
      <w:rFonts w:ascii="Times" w:hAnsi="Times" w:cs="Times"/>
      <w:b/>
      <w:bCs/>
      <w:sz w:val="24"/>
      <w:szCs w:val="24"/>
      <w:lang w:val="es-ES" w:eastAsia="en-US" w:bidi="ar-SA"/>
    </w:rPr>
  </w:style>
  <w:style w:type="character" w:customStyle="1" w:styleId="Ttulo2Car">
    <w:name w:val="Título 2 Car"/>
    <w:uiPriority w:val="9"/>
    <w:rsid w:val="00377B1E"/>
    <w:rPr>
      <w:rFonts w:ascii="Times" w:hAnsi="Times" w:cs="Times"/>
      <w:b/>
      <w:bCs/>
      <w:sz w:val="22"/>
      <w:szCs w:val="22"/>
      <w:lang w:val="es-ES" w:eastAsia="en-US" w:bidi="ar-SA"/>
    </w:rPr>
  </w:style>
  <w:style w:type="character" w:customStyle="1" w:styleId="Ttulo3Car">
    <w:name w:val="Título 3 Car"/>
    <w:rsid w:val="00377B1E"/>
    <w:rPr>
      <w:rFonts w:ascii="Times" w:hAnsi="Times" w:cs="Times"/>
      <w:b/>
      <w:bCs/>
      <w:sz w:val="22"/>
      <w:szCs w:val="22"/>
      <w:lang w:val="es-ES" w:eastAsia="en-US"/>
    </w:rPr>
  </w:style>
  <w:style w:type="character" w:customStyle="1" w:styleId="Ttulo4Car">
    <w:name w:val="Título 4 Car"/>
    <w:rsid w:val="00377B1E"/>
    <w:rPr>
      <w:rFonts w:ascii="Times" w:hAnsi="Times" w:cs="Times"/>
      <w:sz w:val="22"/>
      <w:szCs w:val="22"/>
      <w:u w:val="single"/>
      <w:lang w:val="es-ES" w:eastAsia="en-US" w:bidi="ar-SA"/>
    </w:rPr>
  </w:style>
  <w:style w:type="character" w:customStyle="1" w:styleId="Ttulo5Car">
    <w:name w:val="Título 5 Car"/>
    <w:uiPriority w:val="9"/>
    <w:rsid w:val="00377B1E"/>
    <w:rPr>
      <w:rFonts w:ascii="Times" w:hAnsi="Times" w:cs="Times"/>
      <w:sz w:val="22"/>
      <w:szCs w:val="22"/>
      <w:u w:val="single"/>
      <w:lang w:val="es-ES" w:eastAsia="en-US" w:bidi="ar-SA"/>
    </w:rPr>
  </w:style>
  <w:style w:type="character" w:customStyle="1" w:styleId="Ttulo6Car">
    <w:name w:val="Título 6 Car"/>
    <w:rsid w:val="00377B1E"/>
    <w:rPr>
      <w:rFonts w:ascii="Times" w:hAnsi="Times" w:cs="Times"/>
      <w:sz w:val="22"/>
      <w:szCs w:val="22"/>
      <w:u w:val="single"/>
      <w:lang w:val="es-ES" w:eastAsia="en-US" w:bidi="ar-SA"/>
    </w:rPr>
  </w:style>
  <w:style w:type="character" w:customStyle="1" w:styleId="Ttulo7Car">
    <w:name w:val="Título 7 Car"/>
    <w:rsid w:val="00377B1E"/>
    <w:rPr>
      <w:rFonts w:ascii="Times" w:hAnsi="Times" w:cs="Times"/>
      <w:sz w:val="22"/>
      <w:szCs w:val="22"/>
      <w:u w:val="single"/>
      <w:lang w:val="es-ES" w:eastAsia="en-US" w:bidi="ar-SA"/>
    </w:rPr>
  </w:style>
  <w:style w:type="character" w:customStyle="1" w:styleId="Ttulo8Car">
    <w:name w:val="Título 8 Car"/>
    <w:rsid w:val="00377B1E"/>
    <w:rPr>
      <w:rFonts w:ascii="Times" w:hAnsi="Times" w:cs="Times"/>
      <w:b/>
      <w:bCs/>
      <w:sz w:val="22"/>
      <w:szCs w:val="22"/>
      <w:lang w:val="es-ES" w:eastAsia="en-US" w:bidi="ar-SA"/>
    </w:rPr>
  </w:style>
  <w:style w:type="character" w:customStyle="1" w:styleId="Ttulo9Car">
    <w:name w:val="Título 9 Car"/>
    <w:rsid w:val="00377B1E"/>
    <w:rPr>
      <w:rFonts w:ascii="Times" w:hAnsi="Times" w:cs="Times"/>
      <w:sz w:val="22"/>
      <w:szCs w:val="22"/>
      <w:u w:val="single"/>
      <w:lang w:val="es-ES" w:eastAsia="en-US" w:bidi="ar-SA"/>
    </w:rPr>
  </w:style>
  <w:style w:type="character" w:customStyle="1" w:styleId="TtuloCar">
    <w:name w:val="Título Car"/>
    <w:rsid w:val="00377B1E"/>
    <w:rPr>
      <w:rFonts w:ascii="Cambria" w:eastAsia="Times New Roman" w:hAnsi="Cambria" w:cs="Times New Roman"/>
      <w:b/>
      <w:bCs/>
      <w:kern w:val="1"/>
      <w:sz w:val="32"/>
      <w:szCs w:val="32"/>
      <w:lang w:val="es-ES"/>
    </w:rPr>
  </w:style>
  <w:style w:type="character" w:customStyle="1" w:styleId="TextonotapieCar">
    <w:name w:val="Texto nota pie Car"/>
    <w:aliases w:val="fn Car,Texto de rodapé Car,nota_rodapé Car,nota de rodapé Car,ADB Car,foottextfra Car,footnote Car,F Car,Texto nota pie Car Car Car,FOOTNOTES Car,single space Car,footnote text Car,Footnote Text Char Char Car,texto de nota al pie Car"/>
    <w:uiPriority w:val="99"/>
    <w:rsid w:val="00377B1E"/>
    <w:rPr>
      <w:sz w:val="19"/>
      <w:szCs w:val="19"/>
      <w:lang w:val="es-ES" w:eastAsia="es-ES"/>
    </w:rPr>
  </w:style>
  <w:style w:type="character" w:customStyle="1" w:styleId="Refdenotaalpie1">
    <w:name w:val="Ref. de nota al pie1"/>
    <w:rsid w:val="00377B1E"/>
    <w:rPr>
      <w:vertAlign w:val="superscript"/>
    </w:rPr>
  </w:style>
  <w:style w:type="character" w:customStyle="1" w:styleId="PiedepginaCar">
    <w:name w:val="Pie de página Car"/>
    <w:uiPriority w:val="99"/>
    <w:rsid w:val="00377B1E"/>
    <w:rPr>
      <w:rFonts w:ascii="Times" w:eastAsia="Times New Roman" w:hAnsi="Times" w:cs="Times"/>
      <w:sz w:val="22"/>
      <w:szCs w:val="22"/>
      <w:lang w:val="es-ES"/>
    </w:rPr>
  </w:style>
  <w:style w:type="character" w:customStyle="1" w:styleId="Nmerodepgina1">
    <w:name w:val="Número de página1"/>
    <w:basedOn w:val="Fuentedeprrafopredeter1"/>
    <w:rsid w:val="00377B1E"/>
  </w:style>
  <w:style w:type="character" w:customStyle="1" w:styleId="TextoindependienteCar">
    <w:name w:val="Texto independiente Car"/>
    <w:rsid w:val="00377B1E"/>
    <w:rPr>
      <w:rFonts w:ascii="Times" w:hAnsi="Times" w:cs="Times"/>
      <w:lang w:val="es-ES"/>
    </w:rPr>
  </w:style>
  <w:style w:type="character" w:styleId="Hipervnculo">
    <w:name w:val="Hyperlink"/>
    <w:uiPriority w:val="99"/>
    <w:rsid w:val="00377B1E"/>
    <w:rPr>
      <w:color w:val="0000FF"/>
      <w:u w:val="single"/>
    </w:rPr>
  </w:style>
  <w:style w:type="character" w:customStyle="1" w:styleId="Hipervnculovisitado1">
    <w:name w:val="Hipervínculo visitado1"/>
    <w:rsid w:val="00377B1E"/>
    <w:rPr>
      <w:color w:val="800080"/>
      <w:u w:val="single"/>
    </w:rPr>
  </w:style>
  <w:style w:type="character" w:customStyle="1" w:styleId="TextosinformatoCar">
    <w:name w:val="Texto sin formato Car"/>
    <w:rsid w:val="00377B1E"/>
    <w:rPr>
      <w:rFonts w:ascii="Courier New" w:hAnsi="Courier New" w:cs="Courier New"/>
      <w:sz w:val="20"/>
      <w:szCs w:val="20"/>
      <w:lang w:val="es-ES"/>
    </w:rPr>
  </w:style>
  <w:style w:type="character" w:customStyle="1" w:styleId="TextocomentarioCar">
    <w:name w:val="Texto comentario Car"/>
    <w:rsid w:val="00377B1E"/>
    <w:rPr>
      <w:rFonts w:ascii="Times" w:hAnsi="Times" w:cs="Times"/>
      <w:sz w:val="20"/>
      <w:szCs w:val="20"/>
      <w:lang w:val="es-ES"/>
    </w:rPr>
  </w:style>
  <w:style w:type="character" w:styleId="nfasis">
    <w:name w:val="Emphasis"/>
    <w:uiPriority w:val="20"/>
    <w:qFormat/>
    <w:rsid w:val="00377B1E"/>
    <w:rPr>
      <w:i/>
      <w:iCs/>
    </w:rPr>
  </w:style>
  <w:style w:type="character" w:customStyle="1" w:styleId="SangradetextonormalCar">
    <w:name w:val="Sangría de texto normal Car"/>
    <w:rsid w:val="00377B1E"/>
    <w:rPr>
      <w:rFonts w:ascii="Times" w:hAnsi="Times" w:cs="Times"/>
      <w:lang w:val="es-ES"/>
    </w:rPr>
  </w:style>
  <w:style w:type="character" w:customStyle="1" w:styleId="EncabezadoCar">
    <w:name w:val="Encabezado Car"/>
    <w:rsid w:val="00377B1E"/>
    <w:rPr>
      <w:rFonts w:ascii="Times" w:hAnsi="Times" w:cs="Times"/>
      <w:lang w:val="es-ES"/>
    </w:rPr>
  </w:style>
  <w:style w:type="character" w:customStyle="1" w:styleId="Sangra3detindependienteCar">
    <w:name w:val="Sangría 3 de t. independiente Car"/>
    <w:rsid w:val="00377B1E"/>
    <w:rPr>
      <w:rFonts w:ascii="Times" w:hAnsi="Times" w:cs="Times"/>
      <w:sz w:val="16"/>
      <w:szCs w:val="16"/>
      <w:lang w:val="es-ES"/>
    </w:rPr>
  </w:style>
  <w:style w:type="character" w:customStyle="1" w:styleId="Textoindependiente2Car">
    <w:name w:val="Texto independiente 2 Car"/>
    <w:rsid w:val="00377B1E"/>
    <w:rPr>
      <w:rFonts w:ascii="Times" w:hAnsi="Times" w:cs="Times"/>
      <w:lang w:val="es-ES"/>
    </w:rPr>
  </w:style>
  <w:style w:type="character" w:customStyle="1" w:styleId="Sangra2detindependienteCar">
    <w:name w:val="Sangría 2 de t. independiente Car"/>
    <w:rsid w:val="00377B1E"/>
    <w:rPr>
      <w:rFonts w:ascii="Times" w:hAnsi="Times" w:cs="Times"/>
      <w:lang w:val="es-ES"/>
    </w:rPr>
  </w:style>
  <w:style w:type="character" w:customStyle="1" w:styleId="TextodegloboCar">
    <w:name w:val="Texto de globo Car"/>
    <w:rsid w:val="00377B1E"/>
    <w:rPr>
      <w:sz w:val="0"/>
      <w:szCs w:val="0"/>
      <w:lang w:val="es-ES"/>
    </w:rPr>
  </w:style>
  <w:style w:type="character" w:styleId="Textoennegrita">
    <w:name w:val="Strong"/>
    <w:qFormat/>
    <w:rsid w:val="00377B1E"/>
    <w:rPr>
      <w:b/>
      <w:bCs/>
    </w:rPr>
  </w:style>
  <w:style w:type="character" w:customStyle="1" w:styleId="Textoindependiente3Car">
    <w:name w:val="Texto independiente 3 Car"/>
    <w:rsid w:val="00377B1E"/>
    <w:rPr>
      <w:rFonts w:ascii="Times" w:hAnsi="Times" w:cs="Times"/>
      <w:sz w:val="16"/>
      <w:szCs w:val="16"/>
      <w:lang w:val="es-ES"/>
    </w:rPr>
  </w:style>
  <w:style w:type="character" w:customStyle="1" w:styleId="SubttuloCar">
    <w:name w:val="Subtítulo Car"/>
    <w:rsid w:val="00377B1E"/>
    <w:rPr>
      <w:rFonts w:ascii="Cambria" w:eastAsia="Times New Roman" w:hAnsi="Cambria" w:cs="Times New Roman"/>
      <w:sz w:val="24"/>
      <w:szCs w:val="24"/>
      <w:lang w:val="es-ES"/>
    </w:rPr>
  </w:style>
  <w:style w:type="character" w:customStyle="1" w:styleId="Refdecomentario1">
    <w:name w:val="Ref. de comentario1"/>
    <w:rsid w:val="00377B1E"/>
    <w:rPr>
      <w:sz w:val="16"/>
      <w:szCs w:val="16"/>
    </w:rPr>
  </w:style>
  <w:style w:type="character" w:customStyle="1" w:styleId="AsuntodelcomentarioCar">
    <w:name w:val="Asunto del comentario Car"/>
    <w:rsid w:val="00377B1E"/>
    <w:rPr>
      <w:rFonts w:ascii="Times" w:hAnsi="Times" w:cs="Times"/>
      <w:b/>
      <w:bCs/>
      <w:sz w:val="20"/>
      <w:szCs w:val="20"/>
      <w:lang w:val="es-ES"/>
    </w:rPr>
  </w:style>
  <w:style w:type="character" w:customStyle="1" w:styleId="MapadeldocumentoCar">
    <w:name w:val="Mapa del documento Car"/>
    <w:rsid w:val="00377B1E"/>
    <w:rPr>
      <w:sz w:val="0"/>
      <w:szCs w:val="0"/>
      <w:lang w:val="es-ES"/>
    </w:rPr>
  </w:style>
  <w:style w:type="character" w:customStyle="1" w:styleId="normal1">
    <w:name w:val="normal1"/>
    <w:rsid w:val="00377B1E"/>
    <w:rPr>
      <w:rFonts w:ascii="Arial" w:hAnsi="Arial" w:cs="Arial"/>
      <w:color w:val="00000A"/>
      <w:sz w:val="19"/>
      <w:szCs w:val="19"/>
    </w:rPr>
  </w:style>
  <w:style w:type="character" w:customStyle="1" w:styleId="ListLabel1">
    <w:name w:val="ListLabel 1"/>
    <w:rsid w:val="00377B1E"/>
    <w:rPr>
      <w:b w:val="0"/>
      <w:bCs w:val="0"/>
      <w:i w:val="0"/>
      <w:iCs w:val="0"/>
      <w:caps w:val="0"/>
      <w:smallCaps w:val="0"/>
      <w:strike w:val="0"/>
      <w:dstrike w:val="0"/>
      <w:vanish w:val="0"/>
      <w:position w:val="0"/>
      <w:sz w:val="20"/>
      <w:vertAlign w:val="baseline"/>
    </w:rPr>
  </w:style>
  <w:style w:type="character" w:customStyle="1" w:styleId="ListLabel2">
    <w:name w:val="ListLabel 2"/>
    <w:rsid w:val="00377B1E"/>
    <w:rPr>
      <w:rFonts w:cs="Times New Roman"/>
      <w:b w:val="0"/>
      <w:bCs w:val="0"/>
      <w:i w:val="0"/>
      <w:iCs w:val="0"/>
      <w:sz w:val="20"/>
      <w:szCs w:val="20"/>
    </w:rPr>
  </w:style>
  <w:style w:type="character" w:customStyle="1" w:styleId="ListLabel3">
    <w:name w:val="ListLabel 3"/>
    <w:rsid w:val="00377B1E"/>
    <w:rPr>
      <w:b/>
      <w:bCs/>
      <w:i w:val="0"/>
      <w:iCs w:val="0"/>
      <w:strike w:val="0"/>
      <w:dstrike w:val="0"/>
      <w:position w:val="0"/>
      <w:sz w:val="20"/>
      <w:vertAlign w:val="baseline"/>
    </w:rPr>
  </w:style>
  <w:style w:type="character" w:customStyle="1" w:styleId="ListLabel4">
    <w:name w:val="ListLabel 4"/>
    <w:rsid w:val="00377B1E"/>
    <w:rPr>
      <w:rFonts w:cs="Symbol"/>
    </w:rPr>
  </w:style>
  <w:style w:type="character" w:customStyle="1" w:styleId="ListLabel5">
    <w:name w:val="ListLabel 5"/>
    <w:rsid w:val="00377B1E"/>
    <w:rPr>
      <w:rFonts w:cs="Courier New"/>
    </w:rPr>
  </w:style>
  <w:style w:type="character" w:customStyle="1" w:styleId="ListLabel6">
    <w:name w:val="ListLabel 6"/>
    <w:rsid w:val="00377B1E"/>
    <w:rPr>
      <w:rFonts w:cs="Wingdings"/>
    </w:rPr>
  </w:style>
  <w:style w:type="character" w:customStyle="1" w:styleId="ListLabel7">
    <w:name w:val="ListLabel 7"/>
    <w:rsid w:val="00377B1E"/>
    <w:rPr>
      <w:b/>
      <w:bCs/>
      <w:i w:val="0"/>
      <w:iCs w:val="0"/>
    </w:rPr>
  </w:style>
  <w:style w:type="character" w:customStyle="1" w:styleId="ListLabel8">
    <w:name w:val="ListLabel 8"/>
    <w:rsid w:val="00377B1E"/>
    <w:rPr>
      <w:rFonts w:eastAsia="Times New Roman"/>
    </w:rPr>
  </w:style>
  <w:style w:type="character" w:customStyle="1" w:styleId="ListLabel9">
    <w:name w:val="ListLabel 9"/>
    <w:rsid w:val="00377B1E"/>
    <w:rPr>
      <w:b/>
      <w:bCs/>
    </w:rPr>
  </w:style>
  <w:style w:type="character" w:customStyle="1" w:styleId="ListLabel10">
    <w:name w:val="ListLabel 10"/>
    <w:rsid w:val="00377B1E"/>
    <w:rPr>
      <w:rFonts w:cs="Symbol"/>
      <w:color w:val="00000A"/>
      <w:sz w:val="16"/>
      <w:szCs w:val="16"/>
    </w:rPr>
  </w:style>
  <w:style w:type="character" w:customStyle="1" w:styleId="FootnoteCharacters">
    <w:name w:val="Footnote Characters"/>
    <w:rsid w:val="00377B1E"/>
  </w:style>
  <w:style w:type="character" w:styleId="Refdenotaalpie">
    <w:name w:val="footnote reference"/>
    <w:aliases w:val="Ref. de nota al pie.,16 Point,Superscript 6 Point,ftref,Ref,de nota al pie,referencia nota al pie,titulo 2,Fußnotenzeichen DISS,Ref. de nota al pie EDEP,pie pddes,FC,Footnote Reference Number,Footnote Reference_LVL6,fr,SUPERS"/>
    <w:uiPriority w:val="99"/>
    <w:qFormat/>
    <w:rsid w:val="00377B1E"/>
    <w:rPr>
      <w:vertAlign w:val="superscript"/>
    </w:rPr>
  </w:style>
  <w:style w:type="character" w:styleId="Refdenotaalfinal">
    <w:name w:val="endnote reference"/>
    <w:rsid w:val="00377B1E"/>
    <w:rPr>
      <w:vertAlign w:val="superscript"/>
    </w:rPr>
  </w:style>
  <w:style w:type="character" w:customStyle="1" w:styleId="EndnoteCharacters">
    <w:name w:val="Endnote Characters"/>
    <w:rsid w:val="00377B1E"/>
  </w:style>
  <w:style w:type="paragraph" w:customStyle="1" w:styleId="Heading">
    <w:name w:val="Heading"/>
    <w:basedOn w:val="Normal"/>
    <w:next w:val="Textoindependiente"/>
    <w:rsid w:val="00377B1E"/>
    <w:pPr>
      <w:keepNext/>
      <w:spacing w:before="240" w:after="120"/>
    </w:pPr>
    <w:rPr>
      <w:rFonts w:ascii="Arial" w:eastAsia="백묵 돋움" w:hAnsi="Arial" w:cs="Lohit Hindi"/>
      <w:sz w:val="28"/>
      <w:szCs w:val="28"/>
    </w:rPr>
  </w:style>
  <w:style w:type="paragraph" w:styleId="Textoindependiente">
    <w:name w:val="Body Text"/>
    <w:basedOn w:val="Normal"/>
    <w:rsid w:val="00377B1E"/>
    <w:pPr>
      <w:jc w:val="center"/>
    </w:pPr>
    <w:rPr>
      <w:rFonts w:cs="Times New Roman"/>
      <w:sz w:val="20"/>
      <w:szCs w:val="20"/>
    </w:rPr>
  </w:style>
  <w:style w:type="paragraph" w:styleId="Lista">
    <w:name w:val="List"/>
    <w:basedOn w:val="Textoindependiente"/>
    <w:rsid w:val="00377B1E"/>
    <w:rPr>
      <w:rFonts w:cs="Lohit Hindi"/>
    </w:rPr>
  </w:style>
  <w:style w:type="paragraph" w:styleId="Epgrafe">
    <w:name w:val="caption"/>
    <w:basedOn w:val="Normal"/>
    <w:qFormat/>
    <w:rsid w:val="00377B1E"/>
    <w:pPr>
      <w:suppressLineNumbers/>
      <w:spacing w:before="120" w:after="120"/>
    </w:pPr>
    <w:rPr>
      <w:rFonts w:cs="Lohit Hindi"/>
      <w:i/>
      <w:iCs/>
      <w:sz w:val="24"/>
      <w:szCs w:val="24"/>
    </w:rPr>
  </w:style>
  <w:style w:type="paragraph" w:customStyle="1" w:styleId="Index">
    <w:name w:val="Index"/>
    <w:basedOn w:val="Normal"/>
    <w:rsid w:val="00377B1E"/>
    <w:pPr>
      <w:suppressLineNumbers/>
    </w:pPr>
    <w:rPr>
      <w:rFonts w:cs="Lohit Hindi"/>
    </w:rPr>
  </w:style>
  <w:style w:type="paragraph" w:styleId="Ttulo">
    <w:name w:val="Title"/>
    <w:basedOn w:val="Normal"/>
    <w:next w:val="Subttulo"/>
    <w:qFormat/>
    <w:rsid w:val="00377B1E"/>
    <w:pPr>
      <w:jc w:val="center"/>
    </w:pPr>
    <w:rPr>
      <w:rFonts w:ascii="Cambria" w:hAnsi="Cambria" w:cs="Times New Roman"/>
      <w:b/>
      <w:bCs/>
      <w:sz w:val="32"/>
      <w:szCs w:val="32"/>
    </w:rPr>
  </w:style>
  <w:style w:type="paragraph" w:styleId="Subttulo">
    <w:name w:val="Subtitle"/>
    <w:basedOn w:val="Normal"/>
    <w:next w:val="Textoindependiente"/>
    <w:qFormat/>
    <w:rsid w:val="00377B1E"/>
    <w:pPr>
      <w:spacing w:before="120" w:after="120"/>
      <w:jc w:val="center"/>
    </w:pPr>
    <w:rPr>
      <w:rFonts w:ascii="Cambria" w:hAnsi="Cambria" w:cs="Times New Roman"/>
      <w:i/>
      <w:iCs/>
      <w:sz w:val="24"/>
      <w:szCs w:val="24"/>
    </w:rPr>
  </w:style>
  <w:style w:type="paragraph" w:customStyle="1" w:styleId="Chapter">
    <w:name w:val="Chapter"/>
    <w:basedOn w:val="Normal"/>
    <w:rsid w:val="0081182D"/>
    <w:pPr>
      <w:tabs>
        <w:tab w:val="num" w:pos="1079"/>
        <w:tab w:val="left" w:pos="1440"/>
      </w:tabs>
      <w:spacing w:before="360" w:after="240"/>
      <w:ind w:firstLine="289"/>
      <w:jc w:val="center"/>
    </w:pPr>
    <w:rPr>
      <w:b/>
      <w:bCs/>
      <w:smallCaps/>
      <w:sz w:val="24"/>
      <w:szCs w:val="24"/>
    </w:rPr>
  </w:style>
  <w:style w:type="paragraph" w:customStyle="1" w:styleId="Paragraph">
    <w:name w:val="Paragraph"/>
    <w:aliases w:val="paragraph,p,PARAGRAPH,PG,pa,at"/>
    <w:basedOn w:val="Normal"/>
    <w:link w:val="ParagraphChar"/>
    <w:qFormat/>
    <w:rsid w:val="00377B1E"/>
    <w:pPr>
      <w:numPr>
        <w:numId w:val="5"/>
      </w:numPr>
      <w:spacing w:before="120" w:after="120"/>
    </w:pPr>
  </w:style>
  <w:style w:type="paragraph" w:customStyle="1" w:styleId="Textonotapie1">
    <w:name w:val="Texto nota pie1"/>
    <w:basedOn w:val="Normal"/>
    <w:rsid w:val="00377B1E"/>
    <w:rPr>
      <w:rFonts w:ascii="Times New Roman" w:hAnsi="Times New Roman" w:cs="Times New Roman"/>
      <w:sz w:val="19"/>
      <w:szCs w:val="19"/>
      <w:lang w:eastAsia="es-ES"/>
    </w:rPr>
  </w:style>
  <w:style w:type="paragraph" w:styleId="Piedepgina">
    <w:name w:val="footer"/>
    <w:basedOn w:val="Normal"/>
    <w:uiPriority w:val="99"/>
    <w:rsid w:val="00377B1E"/>
    <w:pPr>
      <w:suppressLineNumbers/>
      <w:tabs>
        <w:tab w:val="center" w:pos="4419"/>
        <w:tab w:val="right" w:pos="8838"/>
      </w:tabs>
    </w:pPr>
    <w:rPr>
      <w:rFonts w:cs="Times New Roman"/>
    </w:rPr>
  </w:style>
  <w:style w:type="paragraph" w:styleId="TDC1">
    <w:name w:val="toc 1"/>
    <w:basedOn w:val="Normal"/>
    <w:uiPriority w:val="39"/>
    <w:rsid w:val="005C53BB"/>
    <w:pPr>
      <w:tabs>
        <w:tab w:val="left" w:pos="440"/>
        <w:tab w:val="right" w:leader="dot" w:pos="8828"/>
      </w:tabs>
      <w:spacing w:before="120" w:after="120"/>
    </w:pPr>
    <w:rPr>
      <w:rFonts w:ascii="Calibri" w:hAnsi="Calibri"/>
      <w:b/>
      <w:bCs/>
      <w:caps/>
      <w:sz w:val="20"/>
    </w:rPr>
  </w:style>
  <w:style w:type="paragraph" w:styleId="TDC2">
    <w:name w:val="toc 2"/>
    <w:basedOn w:val="Normal"/>
    <w:uiPriority w:val="39"/>
    <w:rsid w:val="005C53BB"/>
    <w:pPr>
      <w:tabs>
        <w:tab w:val="left" w:pos="540"/>
        <w:tab w:val="right" w:leader="dot" w:pos="9085"/>
      </w:tabs>
      <w:ind w:left="180"/>
    </w:pPr>
    <w:rPr>
      <w:rFonts w:ascii="Calibri" w:hAnsi="Calibri"/>
      <w:smallCaps/>
      <w:sz w:val="20"/>
    </w:rPr>
  </w:style>
  <w:style w:type="paragraph" w:customStyle="1" w:styleId="Tit3">
    <w:name w:val="Tit 3"/>
    <w:basedOn w:val="Ttulo3"/>
    <w:rsid w:val="00377B1E"/>
    <w:pPr>
      <w:ind w:left="1134" w:hanging="434"/>
    </w:pPr>
    <w:rPr>
      <w:b w:val="0"/>
      <w:bCs w:val="0"/>
      <w:u w:val="single"/>
    </w:rPr>
  </w:style>
  <w:style w:type="paragraph" w:customStyle="1" w:styleId="Textosinformato1">
    <w:name w:val="Texto sin formato1"/>
    <w:basedOn w:val="Normal"/>
    <w:rsid w:val="00377B1E"/>
    <w:rPr>
      <w:rFonts w:ascii="Courier New" w:hAnsi="Courier New" w:cs="Times New Roman"/>
      <w:sz w:val="20"/>
      <w:szCs w:val="20"/>
    </w:rPr>
  </w:style>
  <w:style w:type="paragraph" w:customStyle="1" w:styleId="Listaconvietas21">
    <w:name w:val="Lista con viñetas 21"/>
    <w:basedOn w:val="Normal"/>
    <w:rsid w:val="00377B1E"/>
    <w:pPr>
      <w:tabs>
        <w:tab w:val="left" w:pos="643"/>
      </w:tabs>
      <w:ind w:left="643" w:hanging="360"/>
    </w:pPr>
    <w:rPr>
      <w:lang w:val="en-US"/>
    </w:rPr>
  </w:style>
  <w:style w:type="paragraph" w:customStyle="1" w:styleId="Textocomentario1">
    <w:name w:val="Texto comentario1"/>
    <w:basedOn w:val="Normal"/>
    <w:rsid w:val="00377B1E"/>
    <w:rPr>
      <w:rFonts w:cs="Times New Roman"/>
      <w:sz w:val="20"/>
      <w:szCs w:val="20"/>
    </w:rPr>
  </w:style>
  <w:style w:type="paragraph" w:customStyle="1" w:styleId="EstiloSubrayado">
    <w:name w:val="Estilo Subrayado"/>
    <w:basedOn w:val="Normal"/>
    <w:rsid w:val="00377B1E"/>
    <w:pPr>
      <w:tabs>
        <w:tab w:val="left" w:pos="2160"/>
      </w:tabs>
      <w:ind w:left="2160" w:hanging="180"/>
    </w:pPr>
    <w:rPr>
      <w:u w:val="single"/>
    </w:rPr>
  </w:style>
  <w:style w:type="paragraph" w:customStyle="1" w:styleId="Ttulo3numeradosubrayado">
    <w:name w:val="Título 3 numerado subrayado"/>
    <w:basedOn w:val="Ttulo3"/>
    <w:rsid w:val="0081182D"/>
    <w:pPr>
      <w:tabs>
        <w:tab w:val="clear" w:pos="360"/>
        <w:tab w:val="num" w:pos="1008"/>
      </w:tabs>
      <w:spacing w:before="120" w:after="120"/>
      <w:ind w:left="685" w:hanging="397"/>
    </w:pPr>
    <w:rPr>
      <w:b w:val="0"/>
      <w:bCs w:val="0"/>
      <w:u w:val="single"/>
    </w:rPr>
  </w:style>
  <w:style w:type="paragraph" w:customStyle="1" w:styleId="Subrayado">
    <w:name w:val="Subrayado"/>
    <w:basedOn w:val="EstiloSubrayado"/>
    <w:rsid w:val="00377B1E"/>
    <w:pPr>
      <w:spacing w:before="240" w:after="120"/>
    </w:pPr>
  </w:style>
  <w:style w:type="paragraph" w:customStyle="1" w:styleId="TimesNewRoman10pt">
    <w:name w:val="Times New Roman 10 pt"/>
    <w:basedOn w:val="Normal"/>
    <w:rsid w:val="00377B1E"/>
    <w:rPr>
      <w:sz w:val="19"/>
      <w:szCs w:val="19"/>
    </w:rPr>
  </w:style>
  <w:style w:type="paragraph" w:styleId="Sangradetextonormal">
    <w:name w:val="Body Text Indent"/>
    <w:basedOn w:val="Normal"/>
    <w:rsid w:val="00377B1E"/>
    <w:pPr>
      <w:ind w:left="709"/>
    </w:pPr>
    <w:rPr>
      <w:rFonts w:cs="Times New Roman"/>
      <w:sz w:val="20"/>
      <w:szCs w:val="20"/>
    </w:rPr>
  </w:style>
  <w:style w:type="paragraph" w:styleId="Encabezado">
    <w:name w:val="header"/>
    <w:basedOn w:val="Normal"/>
    <w:rsid w:val="00377B1E"/>
    <w:pPr>
      <w:suppressLineNumbers/>
      <w:tabs>
        <w:tab w:val="center" w:pos="4419"/>
        <w:tab w:val="right" w:pos="8838"/>
      </w:tabs>
    </w:pPr>
    <w:rPr>
      <w:rFonts w:cs="Times New Roman"/>
      <w:sz w:val="20"/>
      <w:szCs w:val="20"/>
    </w:rPr>
  </w:style>
  <w:style w:type="paragraph" w:customStyle="1" w:styleId="subpar">
    <w:name w:val="subpar"/>
    <w:rsid w:val="00377B1E"/>
    <w:pPr>
      <w:widowControl w:val="0"/>
      <w:tabs>
        <w:tab w:val="left" w:pos="1152"/>
      </w:tabs>
      <w:suppressAutoHyphens/>
      <w:spacing w:before="120"/>
      <w:ind w:left="1152" w:hanging="432"/>
      <w:jc w:val="both"/>
    </w:pPr>
    <w:rPr>
      <w:kern w:val="1"/>
      <w:sz w:val="24"/>
      <w:szCs w:val="24"/>
      <w:lang w:val="es-AR" w:eastAsia="es-AR"/>
    </w:rPr>
  </w:style>
  <w:style w:type="paragraph" w:customStyle="1" w:styleId="Sangra3detindependiente1">
    <w:name w:val="Sangría 3 de t. independiente1"/>
    <w:basedOn w:val="Normal"/>
    <w:rsid w:val="00377B1E"/>
    <w:pPr>
      <w:spacing w:after="120"/>
      <w:ind w:left="283"/>
    </w:pPr>
    <w:rPr>
      <w:rFonts w:cs="Times New Roman"/>
      <w:sz w:val="16"/>
      <w:szCs w:val="16"/>
    </w:rPr>
  </w:style>
  <w:style w:type="paragraph" w:customStyle="1" w:styleId="SubSubPar">
    <w:name w:val="SubSubPar"/>
    <w:basedOn w:val="subpar"/>
    <w:rsid w:val="00377B1E"/>
    <w:pPr>
      <w:tabs>
        <w:tab w:val="clear" w:pos="1152"/>
        <w:tab w:val="left" w:pos="0"/>
      </w:tabs>
      <w:ind w:left="0" w:firstLine="0"/>
    </w:pPr>
  </w:style>
  <w:style w:type="paragraph" w:customStyle="1" w:styleId="Textoindependiente21">
    <w:name w:val="Texto independiente 21"/>
    <w:basedOn w:val="Normal"/>
    <w:rsid w:val="00377B1E"/>
    <w:pPr>
      <w:tabs>
        <w:tab w:val="left" w:pos="0"/>
      </w:tabs>
      <w:jc w:val="both"/>
    </w:pPr>
    <w:rPr>
      <w:rFonts w:cs="Times New Roman"/>
      <w:sz w:val="20"/>
      <w:szCs w:val="20"/>
    </w:rPr>
  </w:style>
  <w:style w:type="paragraph" w:styleId="NormalWeb">
    <w:name w:val="Normal (Web)"/>
    <w:basedOn w:val="Normal"/>
    <w:uiPriority w:val="99"/>
    <w:rsid w:val="00377B1E"/>
    <w:pPr>
      <w:spacing w:before="28" w:after="28"/>
    </w:pPr>
    <w:rPr>
      <w:rFonts w:ascii="Arial Unicode MS" w:hAnsi="Arial Unicode MS" w:cs="Arial Unicode MS"/>
      <w:lang w:eastAsia="es-ES"/>
    </w:rPr>
  </w:style>
  <w:style w:type="paragraph" w:customStyle="1" w:styleId="Sangra2detindependiente1">
    <w:name w:val="Sangría 2 de t. independiente1"/>
    <w:basedOn w:val="Normal"/>
    <w:rsid w:val="00377B1E"/>
    <w:pPr>
      <w:ind w:left="2127" w:hanging="851"/>
    </w:pPr>
    <w:rPr>
      <w:rFonts w:cs="Times New Roman"/>
      <w:sz w:val="20"/>
      <w:szCs w:val="20"/>
    </w:rPr>
  </w:style>
  <w:style w:type="paragraph" w:customStyle="1" w:styleId="numeradoletras12">
    <w:name w:val="numerado letras 12"/>
    <w:basedOn w:val="Paragraph"/>
    <w:rsid w:val="00377B1E"/>
    <w:pPr>
      <w:jc w:val="both"/>
    </w:pPr>
    <w:rPr>
      <w:sz w:val="23"/>
      <w:szCs w:val="23"/>
    </w:rPr>
  </w:style>
  <w:style w:type="paragraph" w:customStyle="1" w:styleId="Textodeglobo1">
    <w:name w:val="Texto de globo1"/>
    <w:basedOn w:val="Normal"/>
    <w:rsid w:val="00377B1E"/>
    <w:rPr>
      <w:rFonts w:ascii="Times New Roman" w:hAnsi="Times New Roman" w:cs="Times New Roman"/>
      <w:sz w:val="0"/>
      <w:szCs w:val="0"/>
    </w:rPr>
  </w:style>
  <w:style w:type="paragraph" w:customStyle="1" w:styleId="Textoindependiente31">
    <w:name w:val="Texto independiente 31"/>
    <w:basedOn w:val="Normal"/>
    <w:rsid w:val="00377B1E"/>
    <w:rPr>
      <w:rFonts w:cs="Times New Roman"/>
      <w:sz w:val="16"/>
      <w:szCs w:val="16"/>
    </w:rPr>
  </w:style>
  <w:style w:type="paragraph" w:customStyle="1" w:styleId="font5">
    <w:name w:val="font5"/>
    <w:basedOn w:val="Normal"/>
    <w:rsid w:val="00377B1E"/>
    <w:pPr>
      <w:spacing w:before="28" w:after="28"/>
    </w:pPr>
    <w:rPr>
      <w:sz w:val="20"/>
      <w:szCs w:val="20"/>
      <w:lang w:val="en-US"/>
    </w:rPr>
  </w:style>
  <w:style w:type="paragraph" w:customStyle="1" w:styleId="xl24">
    <w:name w:val="xl24"/>
    <w:basedOn w:val="Normal"/>
    <w:rsid w:val="00377B1E"/>
    <w:pPr>
      <w:pBdr>
        <w:left w:val="single" w:sz="4" w:space="0" w:color="000000"/>
        <w:right w:val="single" w:sz="4" w:space="0" w:color="000000"/>
      </w:pBdr>
      <w:spacing w:before="28" w:after="28"/>
      <w:textAlignment w:val="top"/>
    </w:pPr>
    <w:rPr>
      <w:sz w:val="24"/>
      <w:szCs w:val="24"/>
      <w:lang w:val="en-US"/>
    </w:rPr>
  </w:style>
  <w:style w:type="paragraph" w:customStyle="1" w:styleId="xl25">
    <w:name w:val="xl25"/>
    <w:basedOn w:val="Normal"/>
    <w:rsid w:val="00377B1E"/>
    <w:pPr>
      <w:pBdr>
        <w:left w:val="single" w:sz="4" w:space="0" w:color="000000"/>
        <w:bottom w:val="single" w:sz="4" w:space="0" w:color="000000"/>
        <w:right w:val="single" w:sz="4" w:space="0" w:color="000000"/>
      </w:pBdr>
      <w:spacing w:before="28" w:after="28"/>
      <w:textAlignment w:val="top"/>
    </w:pPr>
    <w:rPr>
      <w:sz w:val="24"/>
      <w:szCs w:val="24"/>
      <w:lang w:val="en-US"/>
    </w:rPr>
  </w:style>
  <w:style w:type="paragraph" w:customStyle="1" w:styleId="xl26">
    <w:name w:val="xl26"/>
    <w:basedOn w:val="Normal"/>
    <w:rsid w:val="00377B1E"/>
    <w:pPr>
      <w:pBdr>
        <w:left w:val="single" w:sz="4" w:space="0" w:color="000000"/>
        <w:right w:val="single" w:sz="4" w:space="0" w:color="000000"/>
      </w:pBdr>
      <w:spacing w:before="28" w:after="28"/>
      <w:jc w:val="both"/>
      <w:textAlignment w:val="top"/>
    </w:pPr>
    <w:rPr>
      <w:sz w:val="24"/>
      <w:szCs w:val="24"/>
      <w:lang w:val="en-US"/>
    </w:rPr>
  </w:style>
  <w:style w:type="paragraph" w:customStyle="1" w:styleId="xl27">
    <w:name w:val="xl27"/>
    <w:basedOn w:val="Normal"/>
    <w:rsid w:val="00377B1E"/>
    <w:pPr>
      <w:pBdr>
        <w:top w:val="single" w:sz="4" w:space="0" w:color="000000"/>
        <w:left w:val="single" w:sz="4" w:space="0" w:color="000000"/>
        <w:bottom w:val="single" w:sz="4" w:space="0" w:color="000000"/>
        <w:right w:val="single" w:sz="4" w:space="0" w:color="000000"/>
      </w:pBdr>
      <w:spacing w:before="28" w:after="28"/>
      <w:textAlignment w:val="top"/>
    </w:pPr>
    <w:rPr>
      <w:sz w:val="24"/>
      <w:szCs w:val="24"/>
      <w:lang w:val="en-US"/>
    </w:rPr>
  </w:style>
  <w:style w:type="paragraph" w:customStyle="1" w:styleId="xl28">
    <w:name w:val="xl28"/>
    <w:basedOn w:val="Normal"/>
    <w:rsid w:val="00377B1E"/>
    <w:pPr>
      <w:pBdr>
        <w:top w:val="single" w:sz="4" w:space="0" w:color="000000"/>
        <w:left w:val="single" w:sz="4" w:space="0" w:color="000000"/>
        <w:right w:val="single" w:sz="4" w:space="0" w:color="000000"/>
      </w:pBdr>
      <w:spacing w:before="28" w:after="28"/>
      <w:textAlignment w:val="top"/>
    </w:pPr>
    <w:rPr>
      <w:sz w:val="24"/>
      <w:szCs w:val="24"/>
      <w:lang w:val="en-US"/>
    </w:rPr>
  </w:style>
  <w:style w:type="paragraph" w:customStyle="1" w:styleId="xl29">
    <w:name w:val="xl29"/>
    <w:basedOn w:val="Normal"/>
    <w:rsid w:val="00377B1E"/>
    <w:pPr>
      <w:pBdr>
        <w:top w:val="single" w:sz="4" w:space="0" w:color="000000"/>
        <w:left w:val="single" w:sz="4" w:space="0" w:color="000000"/>
        <w:right w:val="single" w:sz="4" w:space="0" w:color="000000"/>
      </w:pBdr>
      <w:shd w:val="clear" w:color="auto" w:fill="C0C0C0"/>
      <w:spacing w:before="28" w:after="28"/>
      <w:textAlignment w:val="top"/>
    </w:pPr>
    <w:rPr>
      <w:b/>
      <w:bCs/>
      <w:sz w:val="24"/>
      <w:szCs w:val="24"/>
      <w:lang w:val="en-US"/>
    </w:rPr>
  </w:style>
  <w:style w:type="paragraph" w:customStyle="1" w:styleId="xl30">
    <w:name w:val="xl30"/>
    <w:basedOn w:val="Normal"/>
    <w:rsid w:val="00377B1E"/>
    <w:pPr>
      <w:pBdr>
        <w:top w:val="single" w:sz="4" w:space="0" w:color="000000"/>
        <w:left w:val="single" w:sz="4" w:space="0" w:color="000000"/>
        <w:bottom w:val="single" w:sz="4" w:space="0" w:color="000000"/>
        <w:right w:val="single" w:sz="4" w:space="0" w:color="000000"/>
      </w:pBdr>
      <w:shd w:val="clear" w:color="auto" w:fill="C0C0C0"/>
      <w:spacing w:before="28" w:after="28"/>
      <w:textAlignment w:val="top"/>
    </w:pPr>
    <w:rPr>
      <w:b/>
      <w:bCs/>
      <w:sz w:val="24"/>
      <w:szCs w:val="24"/>
      <w:lang w:val="en-US"/>
    </w:rPr>
  </w:style>
  <w:style w:type="paragraph" w:customStyle="1" w:styleId="xl31">
    <w:name w:val="xl31"/>
    <w:basedOn w:val="Normal"/>
    <w:rsid w:val="00377B1E"/>
    <w:pPr>
      <w:pBdr>
        <w:left w:val="single" w:sz="4" w:space="8" w:color="000000"/>
        <w:bottom w:val="single" w:sz="4" w:space="0" w:color="000000"/>
        <w:right w:val="single" w:sz="4" w:space="0" w:color="000000"/>
      </w:pBdr>
      <w:spacing w:before="28" w:after="28"/>
      <w:ind w:firstLine="100"/>
      <w:textAlignment w:val="top"/>
    </w:pPr>
    <w:rPr>
      <w:sz w:val="24"/>
      <w:szCs w:val="24"/>
      <w:lang w:val="en-US"/>
    </w:rPr>
  </w:style>
  <w:style w:type="paragraph" w:customStyle="1" w:styleId="xl32">
    <w:name w:val="xl32"/>
    <w:basedOn w:val="Normal"/>
    <w:rsid w:val="00377B1E"/>
    <w:pPr>
      <w:pBdr>
        <w:top w:val="single" w:sz="4" w:space="0" w:color="000000"/>
        <w:left w:val="single" w:sz="4" w:space="0" w:color="000000"/>
        <w:bottom w:val="single" w:sz="4" w:space="0" w:color="000000"/>
        <w:right w:val="single" w:sz="4" w:space="0" w:color="000000"/>
      </w:pBdr>
      <w:shd w:val="clear" w:color="auto" w:fill="C0C0C0"/>
      <w:spacing w:before="28" w:after="28"/>
      <w:jc w:val="both"/>
      <w:textAlignment w:val="top"/>
    </w:pPr>
    <w:rPr>
      <w:b/>
      <w:bCs/>
      <w:sz w:val="24"/>
      <w:szCs w:val="24"/>
      <w:lang w:val="en-US"/>
    </w:rPr>
  </w:style>
  <w:style w:type="paragraph" w:customStyle="1" w:styleId="xl33">
    <w:name w:val="xl33"/>
    <w:basedOn w:val="Normal"/>
    <w:rsid w:val="00377B1E"/>
    <w:pPr>
      <w:pBdr>
        <w:top w:val="single" w:sz="4" w:space="0" w:color="000000"/>
        <w:left w:val="single" w:sz="4" w:space="0" w:color="000000"/>
        <w:bottom w:val="single" w:sz="4" w:space="0" w:color="000000"/>
        <w:right w:val="single" w:sz="4" w:space="0" w:color="000000"/>
      </w:pBdr>
      <w:spacing w:before="28" w:after="28"/>
      <w:jc w:val="both"/>
      <w:textAlignment w:val="top"/>
    </w:pPr>
    <w:rPr>
      <w:sz w:val="24"/>
      <w:szCs w:val="24"/>
      <w:lang w:val="en-US"/>
    </w:rPr>
  </w:style>
  <w:style w:type="paragraph" w:customStyle="1" w:styleId="xl34">
    <w:name w:val="xl34"/>
    <w:basedOn w:val="Normal"/>
    <w:rsid w:val="00377B1E"/>
    <w:pPr>
      <w:pBdr>
        <w:bottom w:val="single" w:sz="4" w:space="0" w:color="000000"/>
        <w:right w:val="single" w:sz="4" w:space="0" w:color="000000"/>
      </w:pBdr>
      <w:shd w:val="clear" w:color="auto" w:fill="C0C0C0"/>
      <w:spacing w:before="28" w:after="28"/>
      <w:jc w:val="right"/>
      <w:textAlignment w:val="top"/>
    </w:pPr>
    <w:rPr>
      <w:b/>
      <w:bCs/>
      <w:sz w:val="24"/>
      <w:szCs w:val="24"/>
      <w:lang w:val="en-US"/>
    </w:rPr>
  </w:style>
  <w:style w:type="paragraph" w:customStyle="1" w:styleId="xl35">
    <w:name w:val="xl35"/>
    <w:basedOn w:val="Normal"/>
    <w:rsid w:val="00377B1E"/>
    <w:pPr>
      <w:pBdr>
        <w:top w:val="single" w:sz="4" w:space="0" w:color="000000"/>
        <w:right w:val="single" w:sz="4" w:space="0" w:color="000000"/>
      </w:pBdr>
      <w:spacing w:before="28" w:after="28"/>
      <w:jc w:val="right"/>
      <w:textAlignment w:val="top"/>
    </w:pPr>
    <w:rPr>
      <w:sz w:val="24"/>
      <w:szCs w:val="24"/>
      <w:lang w:val="en-US"/>
    </w:rPr>
  </w:style>
  <w:style w:type="paragraph" w:customStyle="1" w:styleId="xl36">
    <w:name w:val="xl36"/>
    <w:basedOn w:val="Normal"/>
    <w:rsid w:val="00377B1E"/>
    <w:pPr>
      <w:pBdr>
        <w:top w:val="single" w:sz="4" w:space="0" w:color="000000"/>
        <w:bottom w:val="single" w:sz="4" w:space="0" w:color="000000"/>
        <w:right w:val="single" w:sz="4" w:space="0" w:color="000000"/>
      </w:pBdr>
      <w:shd w:val="clear" w:color="auto" w:fill="C0C0C0"/>
      <w:spacing w:before="28" w:after="28"/>
      <w:jc w:val="right"/>
      <w:textAlignment w:val="top"/>
    </w:pPr>
    <w:rPr>
      <w:b/>
      <w:bCs/>
      <w:sz w:val="24"/>
      <w:szCs w:val="24"/>
      <w:lang w:val="en-US"/>
    </w:rPr>
  </w:style>
  <w:style w:type="paragraph" w:customStyle="1" w:styleId="xl37">
    <w:name w:val="xl37"/>
    <w:basedOn w:val="Normal"/>
    <w:rsid w:val="00377B1E"/>
    <w:pPr>
      <w:pBdr>
        <w:top w:val="single" w:sz="4" w:space="0" w:color="000000"/>
        <w:bottom w:val="single" w:sz="4" w:space="0" w:color="000000"/>
        <w:right w:val="single" w:sz="4" w:space="0" w:color="000000"/>
      </w:pBdr>
      <w:shd w:val="clear" w:color="auto" w:fill="C0C0C0"/>
      <w:spacing w:before="28" w:after="28"/>
    </w:pPr>
    <w:rPr>
      <w:b/>
      <w:bCs/>
      <w:sz w:val="24"/>
      <w:szCs w:val="24"/>
      <w:lang w:val="en-US"/>
    </w:rPr>
  </w:style>
  <w:style w:type="paragraph" w:customStyle="1" w:styleId="xl38">
    <w:name w:val="xl38"/>
    <w:basedOn w:val="Normal"/>
    <w:rsid w:val="00377B1E"/>
    <w:pPr>
      <w:pBdr>
        <w:top w:val="single" w:sz="4" w:space="0" w:color="000000"/>
        <w:left w:val="single" w:sz="4" w:space="8" w:color="000000"/>
        <w:bottom w:val="single" w:sz="4" w:space="0" w:color="000000"/>
        <w:right w:val="single" w:sz="4" w:space="0" w:color="000000"/>
      </w:pBdr>
      <w:spacing w:before="28" w:after="28"/>
      <w:ind w:firstLine="100"/>
      <w:textAlignment w:val="top"/>
    </w:pPr>
    <w:rPr>
      <w:sz w:val="24"/>
      <w:szCs w:val="24"/>
      <w:lang w:val="en-US"/>
    </w:rPr>
  </w:style>
  <w:style w:type="paragraph" w:customStyle="1" w:styleId="xl39">
    <w:name w:val="xl39"/>
    <w:basedOn w:val="Normal"/>
    <w:rsid w:val="00377B1E"/>
    <w:pPr>
      <w:pBdr>
        <w:bottom w:val="single" w:sz="4" w:space="0" w:color="000000"/>
        <w:right w:val="single" w:sz="4" w:space="0" w:color="000000"/>
      </w:pBdr>
      <w:shd w:val="clear" w:color="auto" w:fill="C0C0C0"/>
      <w:spacing w:before="28" w:after="28"/>
      <w:jc w:val="right"/>
      <w:textAlignment w:val="top"/>
    </w:pPr>
    <w:rPr>
      <w:b/>
      <w:bCs/>
      <w:sz w:val="24"/>
      <w:szCs w:val="24"/>
      <w:lang w:val="en-US"/>
    </w:rPr>
  </w:style>
  <w:style w:type="paragraph" w:customStyle="1" w:styleId="xl40">
    <w:name w:val="xl40"/>
    <w:basedOn w:val="Normal"/>
    <w:rsid w:val="00377B1E"/>
    <w:pPr>
      <w:pBdr>
        <w:right w:val="single" w:sz="4" w:space="0" w:color="000000"/>
      </w:pBdr>
      <w:spacing w:before="28" w:after="28"/>
      <w:jc w:val="right"/>
      <w:textAlignment w:val="top"/>
    </w:pPr>
    <w:rPr>
      <w:b/>
      <w:bCs/>
      <w:sz w:val="24"/>
      <w:szCs w:val="24"/>
      <w:lang w:val="en-US"/>
    </w:rPr>
  </w:style>
  <w:style w:type="paragraph" w:customStyle="1" w:styleId="xl41">
    <w:name w:val="xl41"/>
    <w:basedOn w:val="Normal"/>
    <w:rsid w:val="00377B1E"/>
    <w:pPr>
      <w:pBdr>
        <w:top w:val="single" w:sz="4" w:space="0" w:color="000000"/>
        <w:left w:val="single" w:sz="4" w:space="0" w:color="000000"/>
        <w:right w:val="single" w:sz="4" w:space="0" w:color="000000"/>
      </w:pBdr>
      <w:spacing w:before="28" w:after="28"/>
      <w:jc w:val="right"/>
      <w:textAlignment w:val="top"/>
    </w:pPr>
    <w:rPr>
      <w:b/>
      <w:bCs/>
      <w:sz w:val="24"/>
      <w:szCs w:val="24"/>
      <w:lang w:val="en-US"/>
    </w:rPr>
  </w:style>
  <w:style w:type="paragraph" w:customStyle="1" w:styleId="xl42">
    <w:name w:val="xl42"/>
    <w:basedOn w:val="Normal"/>
    <w:rsid w:val="00377B1E"/>
    <w:pPr>
      <w:pBdr>
        <w:left w:val="single" w:sz="4" w:space="0" w:color="000000"/>
        <w:right w:val="single" w:sz="4" w:space="0" w:color="000000"/>
      </w:pBdr>
      <w:spacing w:before="28" w:after="28"/>
      <w:jc w:val="right"/>
      <w:textAlignment w:val="top"/>
    </w:pPr>
    <w:rPr>
      <w:b/>
      <w:bCs/>
      <w:sz w:val="24"/>
      <w:szCs w:val="24"/>
      <w:lang w:val="en-US"/>
    </w:rPr>
  </w:style>
  <w:style w:type="paragraph" w:customStyle="1" w:styleId="xl43">
    <w:name w:val="xl43"/>
    <w:basedOn w:val="Normal"/>
    <w:rsid w:val="00377B1E"/>
    <w:pPr>
      <w:pBdr>
        <w:left w:val="single" w:sz="4" w:space="0" w:color="000000"/>
        <w:bottom w:val="single" w:sz="4" w:space="0" w:color="000000"/>
        <w:right w:val="single" w:sz="4" w:space="0" w:color="000000"/>
      </w:pBdr>
      <w:spacing w:before="28" w:after="28"/>
      <w:jc w:val="right"/>
      <w:textAlignment w:val="top"/>
    </w:pPr>
    <w:rPr>
      <w:b/>
      <w:bCs/>
      <w:sz w:val="24"/>
      <w:szCs w:val="24"/>
      <w:lang w:val="en-US"/>
    </w:rPr>
  </w:style>
  <w:style w:type="paragraph" w:customStyle="1" w:styleId="xl44">
    <w:name w:val="xl44"/>
    <w:basedOn w:val="Normal"/>
    <w:rsid w:val="00377B1E"/>
    <w:pPr>
      <w:pBdr>
        <w:top w:val="single" w:sz="4" w:space="0" w:color="000000"/>
        <w:left w:val="single" w:sz="4" w:space="0" w:color="000000"/>
        <w:bottom w:val="single" w:sz="4" w:space="0" w:color="000000"/>
        <w:right w:val="single" w:sz="4" w:space="0" w:color="000000"/>
      </w:pBdr>
      <w:shd w:val="clear" w:color="auto" w:fill="C0C0C0"/>
      <w:spacing w:before="28" w:after="28"/>
      <w:jc w:val="right"/>
      <w:textAlignment w:val="top"/>
    </w:pPr>
    <w:rPr>
      <w:b/>
      <w:bCs/>
      <w:sz w:val="24"/>
      <w:szCs w:val="24"/>
      <w:lang w:val="en-US"/>
    </w:rPr>
  </w:style>
  <w:style w:type="paragraph" w:customStyle="1" w:styleId="xl45">
    <w:name w:val="xl45"/>
    <w:basedOn w:val="Normal"/>
    <w:rsid w:val="00377B1E"/>
    <w:pPr>
      <w:pBdr>
        <w:top w:val="single" w:sz="4" w:space="0" w:color="000000"/>
        <w:left w:val="single" w:sz="4" w:space="0" w:color="000000"/>
        <w:bottom w:val="single" w:sz="4" w:space="0" w:color="000000"/>
        <w:right w:val="single" w:sz="4" w:space="0" w:color="000000"/>
      </w:pBdr>
      <w:spacing w:before="28" w:after="28"/>
      <w:jc w:val="right"/>
      <w:textAlignment w:val="top"/>
    </w:pPr>
    <w:rPr>
      <w:sz w:val="24"/>
      <w:szCs w:val="24"/>
      <w:lang w:val="en-US"/>
    </w:rPr>
  </w:style>
  <w:style w:type="paragraph" w:customStyle="1" w:styleId="xl46">
    <w:name w:val="xl46"/>
    <w:basedOn w:val="Normal"/>
    <w:rsid w:val="00377B1E"/>
    <w:pPr>
      <w:pBdr>
        <w:bottom w:val="single" w:sz="4" w:space="0" w:color="000000"/>
        <w:right w:val="single" w:sz="4" w:space="0" w:color="000000"/>
      </w:pBdr>
      <w:spacing w:before="28" w:after="28"/>
      <w:jc w:val="right"/>
      <w:textAlignment w:val="top"/>
    </w:pPr>
    <w:rPr>
      <w:sz w:val="24"/>
      <w:szCs w:val="24"/>
      <w:lang w:val="en-US"/>
    </w:rPr>
  </w:style>
  <w:style w:type="paragraph" w:customStyle="1" w:styleId="xl47">
    <w:name w:val="xl47"/>
    <w:basedOn w:val="Normal"/>
    <w:rsid w:val="00377B1E"/>
    <w:pPr>
      <w:pBdr>
        <w:top w:val="single" w:sz="4" w:space="0" w:color="000000"/>
        <w:bottom w:val="single" w:sz="4" w:space="0" w:color="000000"/>
        <w:right w:val="single" w:sz="4" w:space="0" w:color="000000"/>
      </w:pBdr>
      <w:spacing w:before="28" w:after="28"/>
      <w:jc w:val="right"/>
      <w:textAlignment w:val="top"/>
    </w:pPr>
    <w:rPr>
      <w:sz w:val="24"/>
      <w:szCs w:val="24"/>
      <w:lang w:val="en-US"/>
    </w:rPr>
  </w:style>
  <w:style w:type="paragraph" w:customStyle="1" w:styleId="xl48">
    <w:name w:val="xl48"/>
    <w:basedOn w:val="Normal"/>
    <w:rsid w:val="00377B1E"/>
    <w:pPr>
      <w:pBdr>
        <w:right w:val="single" w:sz="4" w:space="0" w:color="000000"/>
      </w:pBdr>
      <w:spacing w:before="28" w:after="28"/>
      <w:jc w:val="right"/>
      <w:textAlignment w:val="top"/>
    </w:pPr>
    <w:rPr>
      <w:sz w:val="24"/>
      <w:szCs w:val="24"/>
      <w:lang w:val="en-US"/>
    </w:rPr>
  </w:style>
  <w:style w:type="paragraph" w:customStyle="1" w:styleId="xl49">
    <w:name w:val="xl49"/>
    <w:basedOn w:val="Normal"/>
    <w:rsid w:val="00377B1E"/>
    <w:pPr>
      <w:pBdr>
        <w:top w:val="single" w:sz="4" w:space="0" w:color="000000"/>
        <w:left w:val="single" w:sz="4" w:space="0" w:color="000000"/>
        <w:right w:val="single" w:sz="4" w:space="0" w:color="000000"/>
      </w:pBdr>
      <w:spacing w:before="28" w:after="28"/>
      <w:jc w:val="right"/>
      <w:textAlignment w:val="top"/>
    </w:pPr>
    <w:rPr>
      <w:sz w:val="24"/>
      <w:szCs w:val="24"/>
      <w:lang w:val="en-US"/>
    </w:rPr>
  </w:style>
  <w:style w:type="paragraph" w:customStyle="1" w:styleId="xl50">
    <w:name w:val="xl50"/>
    <w:basedOn w:val="Normal"/>
    <w:rsid w:val="00377B1E"/>
    <w:pPr>
      <w:pBdr>
        <w:left w:val="single" w:sz="4" w:space="0" w:color="000000"/>
        <w:right w:val="single" w:sz="4" w:space="0" w:color="000000"/>
      </w:pBdr>
      <w:spacing w:before="28" w:after="28"/>
      <w:jc w:val="right"/>
      <w:textAlignment w:val="top"/>
    </w:pPr>
    <w:rPr>
      <w:sz w:val="24"/>
      <w:szCs w:val="24"/>
      <w:lang w:val="en-US"/>
    </w:rPr>
  </w:style>
  <w:style w:type="paragraph" w:customStyle="1" w:styleId="xl51">
    <w:name w:val="xl51"/>
    <w:basedOn w:val="Normal"/>
    <w:rsid w:val="00377B1E"/>
    <w:pPr>
      <w:pBdr>
        <w:left w:val="single" w:sz="4" w:space="0" w:color="000000"/>
        <w:bottom w:val="single" w:sz="4" w:space="0" w:color="000000"/>
        <w:right w:val="single" w:sz="4" w:space="0" w:color="000000"/>
      </w:pBdr>
      <w:spacing w:before="28" w:after="28"/>
      <w:jc w:val="right"/>
      <w:textAlignment w:val="top"/>
    </w:pPr>
    <w:rPr>
      <w:sz w:val="24"/>
      <w:szCs w:val="24"/>
      <w:lang w:val="en-US"/>
    </w:rPr>
  </w:style>
  <w:style w:type="paragraph" w:customStyle="1" w:styleId="Textotablanumerado">
    <w:name w:val="Texto tabla numerado"/>
    <w:basedOn w:val="Normal"/>
    <w:rsid w:val="0081182D"/>
    <w:pPr>
      <w:tabs>
        <w:tab w:val="num" w:pos="1008"/>
      </w:tabs>
      <w:ind w:left="1008" w:hanging="720"/>
    </w:pPr>
  </w:style>
  <w:style w:type="paragraph" w:customStyle="1" w:styleId="Paragraphnumerado">
    <w:name w:val="Paragraph numerado"/>
    <w:basedOn w:val="Paragraph"/>
    <w:uiPriority w:val="99"/>
    <w:rsid w:val="00377B1E"/>
    <w:pPr>
      <w:spacing w:before="60" w:after="60"/>
      <w:jc w:val="both"/>
    </w:pPr>
  </w:style>
  <w:style w:type="paragraph" w:customStyle="1" w:styleId="xl52">
    <w:name w:val="xl52"/>
    <w:basedOn w:val="Normal"/>
    <w:rsid w:val="00377B1E"/>
    <w:pPr>
      <w:pBdr>
        <w:bottom w:val="single" w:sz="4" w:space="0" w:color="000000"/>
        <w:right w:val="single" w:sz="4" w:space="0" w:color="000000"/>
      </w:pBdr>
      <w:spacing w:before="28" w:after="28"/>
      <w:textAlignment w:val="center"/>
    </w:pPr>
    <w:rPr>
      <w:b/>
      <w:bCs/>
      <w:sz w:val="24"/>
      <w:szCs w:val="24"/>
      <w:lang w:eastAsia="es-ES"/>
    </w:rPr>
  </w:style>
  <w:style w:type="paragraph" w:customStyle="1" w:styleId="xl53">
    <w:name w:val="xl53"/>
    <w:basedOn w:val="Normal"/>
    <w:rsid w:val="00377B1E"/>
    <w:pPr>
      <w:pBdr>
        <w:left w:val="single" w:sz="4" w:space="19" w:color="000000"/>
        <w:bottom w:val="single" w:sz="4" w:space="0" w:color="000000"/>
      </w:pBdr>
      <w:spacing w:before="28" w:after="28"/>
      <w:ind w:firstLine="300"/>
      <w:textAlignment w:val="center"/>
    </w:pPr>
    <w:rPr>
      <w:b/>
      <w:bCs/>
      <w:lang w:eastAsia="es-ES"/>
    </w:rPr>
  </w:style>
  <w:style w:type="paragraph" w:customStyle="1" w:styleId="xl54">
    <w:name w:val="xl54"/>
    <w:basedOn w:val="Normal"/>
    <w:rsid w:val="00377B1E"/>
    <w:pPr>
      <w:spacing w:before="28" w:after="28"/>
      <w:ind w:firstLine="300"/>
      <w:textAlignment w:val="center"/>
    </w:pPr>
    <w:rPr>
      <w:b/>
      <w:bCs/>
      <w:lang w:eastAsia="es-ES"/>
    </w:rPr>
  </w:style>
  <w:style w:type="paragraph" w:customStyle="1" w:styleId="xl55">
    <w:name w:val="xl55"/>
    <w:basedOn w:val="Normal"/>
    <w:rsid w:val="00377B1E"/>
    <w:pPr>
      <w:pBdr>
        <w:bottom w:val="single" w:sz="4" w:space="0" w:color="000000"/>
      </w:pBdr>
      <w:spacing w:before="28" w:after="28"/>
      <w:ind w:firstLine="300"/>
      <w:textAlignment w:val="center"/>
    </w:pPr>
    <w:rPr>
      <w:b/>
      <w:bCs/>
      <w:lang w:eastAsia="es-ES"/>
    </w:rPr>
  </w:style>
  <w:style w:type="paragraph" w:customStyle="1" w:styleId="xl56">
    <w:name w:val="xl56"/>
    <w:basedOn w:val="Normal"/>
    <w:rsid w:val="00377B1E"/>
    <w:pPr>
      <w:pBdr>
        <w:bottom w:val="single" w:sz="4" w:space="0" w:color="000000"/>
        <w:right w:val="single" w:sz="4" w:space="0" w:color="000000"/>
      </w:pBdr>
      <w:spacing w:before="28" w:after="28"/>
      <w:ind w:firstLine="300"/>
      <w:textAlignment w:val="center"/>
    </w:pPr>
    <w:rPr>
      <w:b/>
      <w:bCs/>
      <w:lang w:eastAsia="es-ES"/>
    </w:rPr>
  </w:style>
  <w:style w:type="paragraph" w:customStyle="1" w:styleId="xl57">
    <w:name w:val="xl57"/>
    <w:basedOn w:val="Normal"/>
    <w:rsid w:val="00377B1E"/>
    <w:pPr>
      <w:pBdr>
        <w:left w:val="single" w:sz="4" w:space="13" w:color="000000"/>
      </w:pBdr>
      <w:spacing w:before="28" w:after="28"/>
      <w:ind w:firstLine="200"/>
      <w:textAlignment w:val="center"/>
    </w:pPr>
    <w:rPr>
      <w:lang w:eastAsia="es-ES"/>
    </w:rPr>
  </w:style>
  <w:style w:type="paragraph" w:customStyle="1" w:styleId="xl58">
    <w:name w:val="xl58"/>
    <w:basedOn w:val="Normal"/>
    <w:rsid w:val="00377B1E"/>
    <w:pPr>
      <w:pBdr>
        <w:left w:val="single" w:sz="4" w:space="13" w:color="000000"/>
      </w:pBdr>
      <w:spacing w:before="28" w:after="28"/>
      <w:ind w:firstLine="200"/>
      <w:textAlignment w:val="center"/>
    </w:pPr>
    <w:rPr>
      <w:sz w:val="24"/>
      <w:szCs w:val="24"/>
      <w:lang w:eastAsia="es-ES"/>
    </w:rPr>
  </w:style>
  <w:style w:type="paragraph" w:customStyle="1" w:styleId="xl59">
    <w:name w:val="xl59"/>
    <w:basedOn w:val="Normal"/>
    <w:rsid w:val="00377B1E"/>
    <w:pPr>
      <w:pBdr>
        <w:top w:val="single" w:sz="4" w:space="0" w:color="000000"/>
        <w:left w:val="single" w:sz="4" w:space="19" w:color="000000"/>
        <w:bottom w:val="single" w:sz="4" w:space="0" w:color="000000"/>
      </w:pBdr>
      <w:spacing w:before="28" w:after="28"/>
      <w:ind w:firstLine="300"/>
      <w:textAlignment w:val="center"/>
    </w:pPr>
    <w:rPr>
      <w:b/>
      <w:bCs/>
      <w:lang w:eastAsia="es-ES"/>
    </w:rPr>
  </w:style>
  <w:style w:type="paragraph" w:customStyle="1" w:styleId="xl60">
    <w:name w:val="xl60"/>
    <w:basedOn w:val="Normal"/>
    <w:rsid w:val="00377B1E"/>
    <w:pPr>
      <w:pBdr>
        <w:top w:val="single" w:sz="4" w:space="0" w:color="000000"/>
        <w:bottom w:val="single" w:sz="4" w:space="0" w:color="000000"/>
      </w:pBdr>
      <w:spacing w:before="28" w:after="28"/>
      <w:ind w:firstLine="300"/>
      <w:textAlignment w:val="center"/>
    </w:pPr>
    <w:rPr>
      <w:b/>
      <w:bCs/>
      <w:lang w:eastAsia="es-ES"/>
    </w:rPr>
  </w:style>
  <w:style w:type="paragraph" w:customStyle="1" w:styleId="xl61">
    <w:name w:val="xl61"/>
    <w:basedOn w:val="Normal"/>
    <w:rsid w:val="00377B1E"/>
    <w:pPr>
      <w:pBdr>
        <w:top w:val="single" w:sz="4" w:space="0" w:color="000000"/>
        <w:bottom w:val="single" w:sz="4" w:space="0" w:color="000000"/>
        <w:right w:val="single" w:sz="4" w:space="0" w:color="000000"/>
      </w:pBdr>
      <w:spacing w:before="28" w:after="28"/>
      <w:ind w:firstLine="300"/>
      <w:textAlignment w:val="center"/>
    </w:pPr>
    <w:rPr>
      <w:b/>
      <w:bCs/>
      <w:lang w:eastAsia="es-ES"/>
    </w:rPr>
  </w:style>
  <w:style w:type="paragraph" w:customStyle="1" w:styleId="xl62">
    <w:name w:val="xl62"/>
    <w:basedOn w:val="Normal"/>
    <w:rsid w:val="00377B1E"/>
    <w:pPr>
      <w:pBdr>
        <w:left w:val="single" w:sz="4" w:space="13" w:color="000000"/>
        <w:bottom w:val="single" w:sz="4" w:space="0" w:color="000000"/>
      </w:pBdr>
      <w:spacing w:before="28" w:after="28"/>
      <w:ind w:firstLine="200"/>
      <w:textAlignment w:val="center"/>
    </w:pPr>
    <w:rPr>
      <w:sz w:val="24"/>
      <w:szCs w:val="24"/>
      <w:lang w:eastAsia="es-ES"/>
    </w:rPr>
  </w:style>
  <w:style w:type="paragraph" w:customStyle="1" w:styleId="xl63">
    <w:name w:val="xl63"/>
    <w:basedOn w:val="Normal"/>
    <w:rsid w:val="00377B1E"/>
    <w:pPr>
      <w:pBdr>
        <w:left w:val="single" w:sz="4" w:space="6" w:color="000000"/>
      </w:pBdr>
      <w:spacing w:before="28" w:after="28"/>
      <w:ind w:firstLine="100"/>
      <w:textAlignment w:val="center"/>
    </w:pPr>
    <w:rPr>
      <w:sz w:val="24"/>
      <w:szCs w:val="24"/>
      <w:lang w:eastAsia="es-ES"/>
    </w:rPr>
  </w:style>
  <w:style w:type="paragraph" w:customStyle="1" w:styleId="xl64">
    <w:name w:val="xl64"/>
    <w:basedOn w:val="Normal"/>
    <w:rsid w:val="00377B1E"/>
    <w:pPr>
      <w:pBdr>
        <w:left w:val="single" w:sz="4" w:space="0" w:color="000000"/>
        <w:right w:val="single" w:sz="4" w:space="0" w:color="000000"/>
      </w:pBdr>
      <w:spacing w:before="28" w:after="28"/>
      <w:jc w:val="center"/>
      <w:textAlignment w:val="center"/>
    </w:pPr>
    <w:rPr>
      <w:b/>
      <w:bCs/>
      <w:sz w:val="24"/>
      <w:szCs w:val="24"/>
      <w:lang w:eastAsia="es-ES"/>
    </w:rPr>
  </w:style>
  <w:style w:type="paragraph" w:customStyle="1" w:styleId="xl65">
    <w:name w:val="xl65"/>
    <w:basedOn w:val="Normal"/>
    <w:rsid w:val="00377B1E"/>
    <w:pPr>
      <w:pBdr>
        <w:left w:val="single" w:sz="4" w:space="6" w:color="000000"/>
        <w:bottom w:val="single" w:sz="4" w:space="0" w:color="000000"/>
      </w:pBdr>
      <w:spacing w:before="28" w:after="28"/>
      <w:ind w:firstLine="100"/>
      <w:textAlignment w:val="center"/>
    </w:pPr>
    <w:rPr>
      <w:sz w:val="24"/>
      <w:szCs w:val="24"/>
      <w:lang w:eastAsia="es-ES"/>
    </w:rPr>
  </w:style>
  <w:style w:type="paragraph" w:customStyle="1" w:styleId="xl66">
    <w:name w:val="xl66"/>
    <w:basedOn w:val="Normal"/>
    <w:rsid w:val="00377B1E"/>
    <w:pPr>
      <w:pBdr>
        <w:left w:val="single" w:sz="4" w:space="0" w:color="000000"/>
        <w:bottom w:val="single" w:sz="4" w:space="0" w:color="000000"/>
        <w:right w:val="single" w:sz="4" w:space="0" w:color="000000"/>
      </w:pBdr>
      <w:spacing w:before="28" w:after="28"/>
      <w:jc w:val="center"/>
      <w:textAlignment w:val="center"/>
    </w:pPr>
    <w:rPr>
      <w:b/>
      <w:bCs/>
      <w:sz w:val="24"/>
      <w:szCs w:val="24"/>
      <w:lang w:eastAsia="es-ES"/>
    </w:rPr>
  </w:style>
  <w:style w:type="paragraph" w:customStyle="1" w:styleId="xl67">
    <w:name w:val="xl67"/>
    <w:basedOn w:val="Normal"/>
    <w:rsid w:val="00377B1E"/>
    <w:pPr>
      <w:pBdr>
        <w:top w:val="single" w:sz="4" w:space="0" w:color="000000"/>
        <w:left w:val="single" w:sz="4" w:space="6" w:color="000000"/>
      </w:pBdr>
      <w:shd w:val="clear" w:color="auto" w:fill="00CCFF"/>
      <w:spacing w:before="28" w:after="28"/>
      <w:ind w:firstLine="100"/>
      <w:textAlignment w:val="center"/>
    </w:pPr>
    <w:rPr>
      <w:b/>
      <w:bCs/>
      <w:lang w:eastAsia="es-ES"/>
    </w:rPr>
  </w:style>
  <w:style w:type="paragraph" w:customStyle="1" w:styleId="xl68">
    <w:name w:val="xl68"/>
    <w:basedOn w:val="Normal"/>
    <w:rsid w:val="00377B1E"/>
    <w:pPr>
      <w:pBdr>
        <w:top w:val="single" w:sz="4" w:space="0" w:color="000000"/>
        <w:left w:val="single" w:sz="4" w:space="13" w:color="000000"/>
      </w:pBdr>
      <w:spacing w:before="28" w:after="28"/>
      <w:ind w:firstLine="200"/>
      <w:textAlignment w:val="center"/>
    </w:pPr>
    <w:rPr>
      <w:lang w:eastAsia="es-ES"/>
    </w:rPr>
  </w:style>
  <w:style w:type="paragraph" w:customStyle="1" w:styleId="xl69">
    <w:name w:val="xl69"/>
    <w:basedOn w:val="Normal"/>
    <w:rsid w:val="00377B1E"/>
    <w:pPr>
      <w:pBdr>
        <w:top w:val="single" w:sz="4" w:space="0" w:color="000000"/>
        <w:left w:val="single" w:sz="4" w:space="0" w:color="000000"/>
        <w:bottom w:val="single" w:sz="4" w:space="0" w:color="000000"/>
        <w:right w:val="single" w:sz="4" w:space="0" w:color="000000"/>
      </w:pBdr>
      <w:spacing w:before="28" w:after="28"/>
      <w:textAlignment w:val="center"/>
    </w:pPr>
    <w:rPr>
      <w:lang w:eastAsia="es-ES"/>
    </w:rPr>
  </w:style>
  <w:style w:type="paragraph" w:customStyle="1" w:styleId="xl70">
    <w:name w:val="xl70"/>
    <w:basedOn w:val="Normal"/>
    <w:rsid w:val="00377B1E"/>
    <w:pPr>
      <w:pBdr>
        <w:top w:val="single" w:sz="4" w:space="0" w:color="000000"/>
        <w:right w:val="single" w:sz="4" w:space="0" w:color="000000"/>
      </w:pBdr>
      <w:spacing w:before="28" w:after="28"/>
      <w:jc w:val="center"/>
      <w:textAlignment w:val="center"/>
    </w:pPr>
    <w:rPr>
      <w:b/>
      <w:bCs/>
      <w:lang w:eastAsia="es-ES"/>
    </w:rPr>
  </w:style>
  <w:style w:type="paragraph" w:customStyle="1" w:styleId="xl71">
    <w:name w:val="xl71"/>
    <w:basedOn w:val="Normal"/>
    <w:rsid w:val="00377B1E"/>
    <w:pPr>
      <w:pBdr>
        <w:left w:val="single" w:sz="4" w:space="0" w:color="000000"/>
        <w:bottom w:val="single" w:sz="4" w:space="0" w:color="000000"/>
      </w:pBdr>
      <w:spacing w:before="28" w:after="28"/>
      <w:jc w:val="right"/>
      <w:textAlignment w:val="center"/>
    </w:pPr>
    <w:rPr>
      <w:lang w:eastAsia="es-ES"/>
    </w:rPr>
  </w:style>
  <w:style w:type="paragraph" w:customStyle="1" w:styleId="xl72">
    <w:name w:val="xl72"/>
    <w:basedOn w:val="Normal"/>
    <w:rsid w:val="00377B1E"/>
    <w:pPr>
      <w:pBdr>
        <w:top w:val="single" w:sz="4" w:space="0" w:color="000000"/>
        <w:left w:val="single" w:sz="4" w:space="0" w:color="000000"/>
        <w:bottom w:val="single" w:sz="4" w:space="0" w:color="000000"/>
      </w:pBdr>
      <w:shd w:val="clear" w:color="auto" w:fill="333399"/>
      <w:spacing w:before="28" w:after="28"/>
      <w:textAlignment w:val="center"/>
    </w:pPr>
    <w:rPr>
      <w:b/>
      <w:bCs/>
      <w:color w:val="FFFFFF"/>
      <w:sz w:val="24"/>
      <w:szCs w:val="24"/>
      <w:lang w:eastAsia="es-ES"/>
    </w:rPr>
  </w:style>
  <w:style w:type="paragraph" w:customStyle="1" w:styleId="xl73">
    <w:name w:val="xl73"/>
    <w:basedOn w:val="Normal"/>
    <w:rsid w:val="00377B1E"/>
    <w:pPr>
      <w:pBdr>
        <w:top w:val="single" w:sz="4" w:space="0" w:color="000000"/>
        <w:bottom w:val="single" w:sz="4" w:space="0" w:color="000000"/>
      </w:pBdr>
      <w:shd w:val="clear" w:color="auto" w:fill="333399"/>
      <w:spacing w:before="28" w:after="28"/>
      <w:textAlignment w:val="center"/>
    </w:pPr>
    <w:rPr>
      <w:color w:val="FFFFFF"/>
      <w:sz w:val="24"/>
      <w:szCs w:val="24"/>
      <w:lang w:eastAsia="es-ES"/>
    </w:rPr>
  </w:style>
  <w:style w:type="paragraph" w:customStyle="1" w:styleId="xl74">
    <w:name w:val="xl74"/>
    <w:basedOn w:val="Normal"/>
    <w:rsid w:val="00377B1E"/>
    <w:pPr>
      <w:pBdr>
        <w:top w:val="single" w:sz="4" w:space="0" w:color="000000"/>
      </w:pBdr>
      <w:shd w:val="clear" w:color="auto" w:fill="00CCFF"/>
      <w:spacing w:before="28" w:after="28"/>
      <w:ind w:firstLine="100"/>
      <w:textAlignment w:val="center"/>
    </w:pPr>
    <w:rPr>
      <w:b/>
      <w:bCs/>
      <w:lang w:eastAsia="es-ES"/>
    </w:rPr>
  </w:style>
  <w:style w:type="paragraph" w:customStyle="1" w:styleId="xl75">
    <w:name w:val="xl75"/>
    <w:basedOn w:val="Normal"/>
    <w:rsid w:val="00377B1E"/>
    <w:pPr>
      <w:pBdr>
        <w:top w:val="single" w:sz="4" w:space="0" w:color="000000"/>
        <w:right w:val="single" w:sz="4" w:space="0" w:color="000000"/>
      </w:pBdr>
      <w:shd w:val="clear" w:color="auto" w:fill="00CCFF"/>
      <w:spacing w:before="28" w:after="28"/>
      <w:ind w:firstLine="100"/>
      <w:textAlignment w:val="center"/>
    </w:pPr>
    <w:rPr>
      <w:b/>
      <w:bCs/>
      <w:lang w:eastAsia="es-ES"/>
    </w:rPr>
  </w:style>
  <w:style w:type="paragraph" w:customStyle="1" w:styleId="xl76">
    <w:name w:val="xl76"/>
    <w:basedOn w:val="Normal"/>
    <w:rsid w:val="00377B1E"/>
    <w:pPr>
      <w:pBdr>
        <w:left w:val="single" w:sz="4" w:space="19" w:color="000000"/>
      </w:pBdr>
      <w:spacing w:before="28" w:after="28"/>
      <w:ind w:firstLine="300"/>
      <w:textAlignment w:val="center"/>
    </w:pPr>
    <w:rPr>
      <w:lang w:eastAsia="es-ES"/>
    </w:rPr>
  </w:style>
  <w:style w:type="paragraph" w:customStyle="1" w:styleId="xl77">
    <w:name w:val="xl77"/>
    <w:basedOn w:val="Normal"/>
    <w:rsid w:val="00377B1E"/>
    <w:pPr>
      <w:pBdr>
        <w:top w:val="single" w:sz="4" w:space="0" w:color="000000"/>
        <w:left w:val="single" w:sz="4" w:space="0" w:color="000000"/>
        <w:right w:val="single" w:sz="4" w:space="0" w:color="000000"/>
      </w:pBdr>
      <w:spacing w:before="28" w:after="28"/>
      <w:textAlignment w:val="center"/>
    </w:pPr>
    <w:rPr>
      <w:lang w:eastAsia="es-ES"/>
    </w:rPr>
  </w:style>
  <w:style w:type="paragraph" w:customStyle="1" w:styleId="xl78">
    <w:name w:val="xl78"/>
    <w:basedOn w:val="Normal"/>
    <w:rsid w:val="00377B1E"/>
    <w:pPr>
      <w:pBdr>
        <w:left w:val="single" w:sz="4" w:space="0" w:color="000000"/>
        <w:right w:val="single" w:sz="4" w:space="0" w:color="000000"/>
      </w:pBdr>
      <w:spacing w:before="28" w:after="28"/>
      <w:textAlignment w:val="center"/>
    </w:pPr>
    <w:rPr>
      <w:lang w:eastAsia="es-ES"/>
    </w:rPr>
  </w:style>
  <w:style w:type="paragraph" w:customStyle="1" w:styleId="xl79">
    <w:name w:val="xl79"/>
    <w:basedOn w:val="Normal"/>
    <w:rsid w:val="00377B1E"/>
    <w:pPr>
      <w:pBdr>
        <w:top w:val="single" w:sz="4" w:space="0" w:color="000000"/>
        <w:left w:val="single" w:sz="4" w:space="6" w:color="000000"/>
        <w:bottom w:val="single" w:sz="4" w:space="0" w:color="000000"/>
      </w:pBdr>
      <w:spacing w:before="28" w:after="28"/>
      <w:ind w:firstLine="100"/>
      <w:textAlignment w:val="center"/>
    </w:pPr>
    <w:rPr>
      <w:lang w:eastAsia="es-ES"/>
    </w:rPr>
  </w:style>
  <w:style w:type="paragraph" w:customStyle="1" w:styleId="xl80">
    <w:name w:val="xl80"/>
    <w:basedOn w:val="Normal"/>
    <w:rsid w:val="00377B1E"/>
    <w:pPr>
      <w:pBdr>
        <w:top w:val="single" w:sz="4" w:space="0" w:color="000000"/>
        <w:left w:val="single" w:sz="4" w:space="0" w:color="000000"/>
        <w:right w:val="single" w:sz="4" w:space="0" w:color="000000"/>
      </w:pBdr>
      <w:shd w:val="clear" w:color="auto" w:fill="00FF00"/>
      <w:spacing w:before="28" w:after="28"/>
      <w:textAlignment w:val="center"/>
    </w:pPr>
    <w:rPr>
      <w:lang w:eastAsia="es-ES"/>
    </w:rPr>
  </w:style>
  <w:style w:type="paragraph" w:customStyle="1" w:styleId="xl81">
    <w:name w:val="xl81"/>
    <w:basedOn w:val="Normal"/>
    <w:rsid w:val="00377B1E"/>
    <w:pPr>
      <w:pBdr>
        <w:top w:val="single" w:sz="4" w:space="0" w:color="000000"/>
        <w:bottom w:val="single" w:sz="4" w:space="0" w:color="000000"/>
        <w:right w:val="single" w:sz="4" w:space="0" w:color="000000"/>
      </w:pBdr>
      <w:spacing w:before="28" w:after="28"/>
      <w:jc w:val="center"/>
      <w:textAlignment w:val="center"/>
    </w:pPr>
    <w:rPr>
      <w:b/>
      <w:bCs/>
      <w:lang w:eastAsia="es-ES"/>
    </w:rPr>
  </w:style>
  <w:style w:type="paragraph" w:customStyle="1" w:styleId="xl82">
    <w:name w:val="xl82"/>
    <w:basedOn w:val="Normal"/>
    <w:rsid w:val="00377B1E"/>
    <w:pPr>
      <w:pBdr>
        <w:top w:val="single" w:sz="4" w:space="0" w:color="000000"/>
        <w:left w:val="single" w:sz="4" w:space="0" w:color="000000"/>
        <w:bottom w:val="single" w:sz="4" w:space="0" w:color="000000"/>
        <w:right w:val="single" w:sz="4" w:space="0" w:color="000000"/>
      </w:pBdr>
      <w:spacing w:before="28" w:after="28"/>
      <w:jc w:val="center"/>
      <w:textAlignment w:val="center"/>
    </w:pPr>
    <w:rPr>
      <w:b/>
      <w:bCs/>
      <w:lang w:eastAsia="es-ES"/>
    </w:rPr>
  </w:style>
  <w:style w:type="paragraph" w:customStyle="1" w:styleId="xl83">
    <w:name w:val="xl83"/>
    <w:basedOn w:val="Normal"/>
    <w:rsid w:val="00377B1E"/>
    <w:pPr>
      <w:pBdr>
        <w:top w:val="single" w:sz="4" w:space="0" w:color="000000"/>
        <w:bottom w:val="single" w:sz="4" w:space="0" w:color="000000"/>
      </w:pBdr>
      <w:spacing w:before="28" w:after="28"/>
      <w:jc w:val="center"/>
      <w:textAlignment w:val="center"/>
    </w:pPr>
    <w:rPr>
      <w:b/>
      <w:bCs/>
      <w:lang w:eastAsia="es-ES"/>
    </w:rPr>
  </w:style>
  <w:style w:type="paragraph" w:customStyle="1" w:styleId="xl84">
    <w:name w:val="xl84"/>
    <w:basedOn w:val="Normal"/>
    <w:rsid w:val="00377B1E"/>
    <w:pPr>
      <w:pBdr>
        <w:top w:val="single" w:sz="4" w:space="0" w:color="000000"/>
        <w:bottom w:val="single" w:sz="4" w:space="0" w:color="000000"/>
        <w:right w:val="single" w:sz="4" w:space="0" w:color="000000"/>
      </w:pBdr>
      <w:spacing w:before="28" w:after="28"/>
      <w:textAlignment w:val="center"/>
    </w:pPr>
    <w:rPr>
      <w:sz w:val="24"/>
      <w:szCs w:val="24"/>
      <w:lang w:eastAsia="es-ES"/>
    </w:rPr>
  </w:style>
  <w:style w:type="paragraph" w:customStyle="1" w:styleId="xl85">
    <w:name w:val="xl85"/>
    <w:basedOn w:val="Normal"/>
    <w:rsid w:val="00377B1E"/>
    <w:pPr>
      <w:pBdr>
        <w:top w:val="single" w:sz="4" w:space="0" w:color="000000"/>
        <w:left w:val="single" w:sz="4" w:space="0" w:color="000000"/>
        <w:bottom w:val="single" w:sz="4" w:space="0" w:color="000000"/>
      </w:pBdr>
      <w:spacing w:before="28" w:after="28"/>
      <w:jc w:val="center"/>
      <w:textAlignment w:val="center"/>
    </w:pPr>
    <w:rPr>
      <w:b/>
      <w:bCs/>
      <w:lang w:eastAsia="es-ES"/>
    </w:rPr>
  </w:style>
  <w:style w:type="paragraph" w:customStyle="1" w:styleId="xl86">
    <w:name w:val="xl86"/>
    <w:basedOn w:val="Normal"/>
    <w:rsid w:val="00377B1E"/>
    <w:pPr>
      <w:pBdr>
        <w:top w:val="single" w:sz="4" w:space="0" w:color="000000"/>
        <w:bottom w:val="single" w:sz="4" w:space="0" w:color="000000"/>
      </w:pBdr>
      <w:spacing w:before="28" w:after="28"/>
      <w:textAlignment w:val="center"/>
    </w:pPr>
    <w:rPr>
      <w:sz w:val="24"/>
      <w:szCs w:val="24"/>
      <w:lang w:eastAsia="es-ES"/>
    </w:rPr>
  </w:style>
  <w:style w:type="paragraph" w:customStyle="1" w:styleId="xl87">
    <w:name w:val="xl87"/>
    <w:basedOn w:val="Normal"/>
    <w:rsid w:val="00377B1E"/>
    <w:pPr>
      <w:pBdr>
        <w:top w:val="single" w:sz="4" w:space="0" w:color="000000"/>
        <w:left w:val="single" w:sz="4" w:space="0" w:color="000000"/>
        <w:bottom w:val="single" w:sz="4" w:space="0" w:color="000000"/>
      </w:pBdr>
      <w:shd w:val="clear" w:color="auto" w:fill="000080"/>
      <w:spacing w:before="28" w:after="28"/>
      <w:textAlignment w:val="center"/>
    </w:pPr>
    <w:rPr>
      <w:b/>
      <w:bCs/>
      <w:color w:val="FFFFFF"/>
      <w:sz w:val="24"/>
      <w:szCs w:val="24"/>
      <w:lang w:eastAsia="es-ES"/>
    </w:rPr>
  </w:style>
  <w:style w:type="paragraph" w:customStyle="1" w:styleId="xl88">
    <w:name w:val="xl88"/>
    <w:basedOn w:val="Normal"/>
    <w:rsid w:val="00377B1E"/>
    <w:pPr>
      <w:pBdr>
        <w:bottom w:val="single" w:sz="4" w:space="0" w:color="000000"/>
      </w:pBdr>
      <w:shd w:val="clear" w:color="auto" w:fill="000080"/>
      <w:spacing w:before="28" w:after="28"/>
      <w:textAlignment w:val="center"/>
    </w:pPr>
    <w:rPr>
      <w:color w:val="FFFFFF"/>
      <w:sz w:val="24"/>
      <w:szCs w:val="24"/>
      <w:lang w:eastAsia="es-ES"/>
    </w:rPr>
  </w:style>
  <w:style w:type="paragraph" w:customStyle="1" w:styleId="xl89">
    <w:name w:val="xl89"/>
    <w:basedOn w:val="Normal"/>
    <w:rsid w:val="00377B1E"/>
    <w:pPr>
      <w:pBdr>
        <w:top w:val="single" w:sz="4" w:space="0" w:color="000000"/>
        <w:bottom w:val="single" w:sz="4" w:space="0" w:color="000000"/>
      </w:pBdr>
      <w:shd w:val="clear" w:color="auto" w:fill="000080"/>
      <w:spacing w:before="28" w:after="28"/>
      <w:textAlignment w:val="center"/>
    </w:pPr>
    <w:rPr>
      <w:color w:val="FFFFFF"/>
      <w:sz w:val="24"/>
      <w:szCs w:val="24"/>
      <w:lang w:eastAsia="es-ES"/>
    </w:rPr>
  </w:style>
  <w:style w:type="paragraph" w:customStyle="1" w:styleId="xl90">
    <w:name w:val="xl90"/>
    <w:basedOn w:val="Normal"/>
    <w:rsid w:val="00377B1E"/>
    <w:pPr>
      <w:pBdr>
        <w:top w:val="single" w:sz="4" w:space="0" w:color="000000"/>
        <w:bottom w:val="single" w:sz="4" w:space="0" w:color="000000"/>
        <w:right w:val="single" w:sz="4" w:space="0" w:color="000000"/>
      </w:pBdr>
      <w:shd w:val="clear" w:color="auto" w:fill="000080"/>
      <w:spacing w:before="28" w:after="28"/>
      <w:textAlignment w:val="center"/>
    </w:pPr>
    <w:rPr>
      <w:color w:val="FFFFFF"/>
      <w:sz w:val="24"/>
      <w:szCs w:val="24"/>
      <w:lang w:eastAsia="es-ES"/>
    </w:rPr>
  </w:style>
  <w:style w:type="paragraph" w:customStyle="1" w:styleId="xl91">
    <w:name w:val="xl91"/>
    <w:basedOn w:val="Normal"/>
    <w:rsid w:val="00377B1E"/>
    <w:pPr>
      <w:pBdr>
        <w:top w:val="single" w:sz="4" w:space="0" w:color="000000"/>
        <w:left w:val="single" w:sz="4" w:space="0" w:color="000000"/>
      </w:pBdr>
      <w:spacing w:before="28" w:after="28"/>
      <w:jc w:val="right"/>
      <w:textAlignment w:val="center"/>
    </w:pPr>
    <w:rPr>
      <w:lang w:eastAsia="es-ES"/>
    </w:rPr>
  </w:style>
  <w:style w:type="paragraph" w:customStyle="1" w:styleId="xl92">
    <w:name w:val="xl92"/>
    <w:basedOn w:val="Normal"/>
    <w:rsid w:val="00377B1E"/>
    <w:pPr>
      <w:pBdr>
        <w:top w:val="single" w:sz="4" w:space="0" w:color="000000"/>
        <w:left w:val="single" w:sz="4" w:space="0" w:color="000000"/>
      </w:pBdr>
      <w:spacing w:before="28" w:after="28"/>
      <w:textAlignment w:val="center"/>
    </w:pPr>
    <w:rPr>
      <w:b/>
      <w:bCs/>
      <w:lang w:eastAsia="es-ES"/>
    </w:rPr>
  </w:style>
  <w:style w:type="paragraph" w:customStyle="1" w:styleId="xl93">
    <w:name w:val="xl93"/>
    <w:basedOn w:val="Normal"/>
    <w:rsid w:val="00377B1E"/>
    <w:pPr>
      <w:pBdr>
        <w:left w:val="single" w:sz="4" w:space="0" w:color="000000"/>
        <w:right w:val="single" w:sz="4" w:space="0" w:color="000000"/>
      </w:pBdr>
      <w:spacing w:before="28" w:after="28"/>
      <w:textAlignment w:val="center"/>
    </w:pPr>
    <w:rPr>
      <w:sz w:val="24"/>
      <w:szCs w:val="24"/>
      <w:lang w:eastAsia="es-ES"/>
    </w:rPr>
  </w:style>
  <w:style w:type="paragraph" w:customStyle="1" w:styleId="xl94">
    <w:name w:val="xl94"/>
    <w:basedOn w:val="Normal"/>
    <w:rsid w:val="00377B1E"/>
    <w:pPr>
      <w:pBdr>
        <w:left w:val="single" w:sz="4" w:space="0" w:color="000000"/>
        <w:bottom w:val="single" w:sz="4" w:space="0" w:color="000000"/>
        <w:right w:val="single" w:sz="4" w:space="0" w:color="000000"/>
      </w:pBdr>
      <w:spacing w:before="28" w:after="28"/>
      <w:textAlignment w:val="center"/>
    </w:pPr>
    <w:rPr>
      <w:sz w:val="24"/>
      <w:szCs w:val="24"/>
      <w:lang w:eastAsia="es-ES"/>
    </w:rPr>
  </w:style>
  <w:style w:type="paragraph" w:customStyle="1" w:styleId="borrador">
    <w:name w:val="borrador"/>
    <w:basedOn w:val="Normal"/>
    <w:rsid w:val="00377B1E"/>
    <w:pPr>
      <w:widowControl w:val="0"/>
      <w:jc w:val="both"/>
    </w:pPr>
    <w:rPr>
      <w:sz w:val="18"/>
      <w:szCs w:val="18"/>
      <w:lang w:eastAsia="es-ES"/>
    </w:rPr>
  </w:style>
  <w:style w:type="paragraph" w:customStyle="1" w:styleId="FirstHeading">
    <w:name w:val="FirstHeading"/>
    <w:basedOn w:val="Normal"/>
    <w:rsid w:val="00377B1E"/>
    <w:pPr>
      <w:keepNext/>
      <w:tabs>
        <w:tab w:val="left" w:pos="0"/>
        <w:tab w:val="left" w:pos="90"/>
      </w:tabs>
      <w:spacing w:before="120" w:after="120"/>
      <w:ind w:left="720" w:hanging="720"/>
    </w:pPr>
    <w:rPr>
      <w:b/>
      <w:bCs/>
      <w:sz w:val="24"/>
      <w:szCs w:val="24"/>
    </w:rPr>
  </w:style>
  <w:style w:type="paragraph" w:customStyle="1" w:styleId="SecHeading">
    <w:name w:val="SecHeading"/>
    <w:basedOn w:val="Normal"/>
    <w:rsid w:val="00377B1E"/>
    <w:pPr>
      <w:keepNext/>
      <w:tabs>
        <w:tab w:val="left" w:pos="1296"/>
      </w:tabs>
      <w:spacing w:before="240" w:after="120"/>
      <w:ind w:left="1298" w:hanging="578"/>
    </w:pPr>
    <w:rPr>
      <w:b/>
      <w:bCs/>
    </w:rPr>
  </w:style>
  <w:style w:type="paragraph" w:customStyle="1" w:styleId="SubHeading1">
    <w:name w:val="SubHeading1"/>
    <w:basedOn w:val="SecHeading"/>
    <w:rsid w:val="00377B1E"/>
    <w:pPr>
      <w:tabs>
        <w:tab w:val="left" w:pos="1872"/>
      </w:tabs>
      <w:ind w:left="1872" w:hanging="576"/>
    </w:pPr>
  </w:style>
  <w:style w:type="paragraph" w:customStyle="1" w:styleId="Subheading2">
    <w:name w:val="Subheading2"/>
    <w:basedOn w:val="SecHeading"/>
    <w:rsid w:val="00377B1E"/>
    <w:pPr>
      <w:tabs>
        <w:tab w:val="left" w:pos="2376"/>
      </w:tabs>
      <w:ind w:left="2376" w:hanging="288"/>
    </w:pPr>
  </w:style>
  <w:style w:type="paragraph" w:customStyle="1" w:styleId="Title1">
    <w:name w:val="Title1"/>
    <w:basedOn w:val="Normal"/>
    <w:rsid w:val="00377B1E"/>
    <w:rPr>
      <w:rFonts w:ascii="Times New Roman Bold" w:hAnsi="Times New Roman Bold" w:cs="Times New Roman Bold"/>
      <w:b/>
      <w:bCs/>
      <w:sz w:val="36"/>
      <w:szCs w:val="36"/>
      <w:lang w:eastAsia="es-ES"/>
    </w:rPr>
  </w:style>
  <w:style w:type="paragraph" w:customStyle="1" w:styleId="Asuntodelcomentario1">
    <w:name w:val="Asunto del comentario1"/>
    <w:basedOn w:val="Textocomentario1"/>
    <w:rsid w:val="00377B1E"/>
    <w:rPr>
      <w:b/>
      <w:bCs/>
    </w:rPr>
  </w:style>
  <w:style w:type="paragraph" w:styleId="TDC3">
    <w:name w:val="toc 3"/>
    <w:basedOn w:val="Normal"/>
    <w:uiPriority w:val="39"/>
    <w:rsid w:val="005C53BB"/>
    <w:pPr>
      <w:tabs>
        <w:tab w:val="left" w:pos="720"/>
        <w:tab w:val="right" w:leader="dot" w:pos="8828"/>
      </w:tabs>
      <w:ind w:left="440"/>
    </w:pPr>
    <w:rPr>
      <w:rFonts w:ascii="Calibri" w:hAnsi="Calibri"/>
      <w:i/>
      <w:iCs/>
      <w:sz w:val="20"/>
    </w:rPr>
  </w:style>
  <w:style w:type="paragraph" w:styleId="TDC4">
    <w:name w:val="toc 4"/>
    <w:basedOn w:val="Normal"/>
    <w:rsid w:val="005C53BB"/>
    <w:pPr>
      <w:tabs>
        <w:tab w:val="right" w:leader="dot" w:pos="8789"/>
      </w:tabs>
      <w:ind w:left="660"/>
    </w:pPr>
    <w:rPr>
      <w:rFonts w:ascii="Calibri" w:hAnsi="Calibri"/>
      <w:sz w:val="20"/>
    </w:rPr>
  </w:style>
  <w:style w:type="paragraph" w:styleId="TDC5">
    <w:name w:val="toc 5"/>
    <w:basedOn w:val="Normal"/>
    <w:rsid w:val="005C53BB"/>
    <w:pPr>
      <w:tabs>
        <w:tab w:val="right" w:leader="dot" w:pos="8506"/>
      </w:tabs>
      <w:ind w:left="880"/>
    </w:pPr>
    <w:rPr>
      <w:rFonts w:ascii="Calibri" w:hAnsi="Calibri"/>
      <w:sz w:val="20"/>
    </w:rPr>
  </w:style>
  <w:style w:type="paragraph" w:styleId="TDC6">
    <w:name w:val="toc 6"/>
    <w:basedOn w:val="Normal"/>
    <w:rsid w:val="00377B1E"/>
    <w:pPr>
      <w:tabs>
        <w:tab w:val="right" w:leader="dot" w:pos="8223"/>
      </w:tabs>
      <w:ind w:left="1100"/>
    </w:pPr>
  </w:style>
  <w:style w:type="paragraph" w:styleId="TDC7">
    <w:name w:val="toc 7"/>
    <w:basedOn w:val="Normal"/>
    <w:rsid w:val="00377B1E"/>
    <w:pPr>
      <w:tabs>
        <w:tab w:val="right" w:leader="dot" w:pos="7940"/>
      </w:tabs>
      <w:ind w:left="1320"/>
    </w:pPr>
  </w:style>
  <w:style w:type="paragraph" w:styleId="TDC8">
    <w:name w:val="toc 8"/>
    <w:basedOn w:val="Normal"/>
    <w:rsid w:val="00377B1E"/>
    <w:pPr>
      <w:tabs>
        <w:tab w:val="right" w:leader="dot" w:pos="7657"/>
      </w:tabs>
      <w:ind w:left="1540"/>
    </w:pPr>
  </w:style>
  <w:style w:type="paragraph" w:styleId="TDC9">
    <w:name w:val="toc 9"/>
    <w:basedOn w:val="Normal"/>
    <w:rsid w:val="00377B1E"/>
    <w:pPr>
      <w:tabs>
        <w:tab w:val="right" w:leader="dot" w:pos="7374"/>
      </w:tabs>
      <w:ind w:left="1760"/>
    </w:pPr>
  </w:style>
  <w:style w:type="paragraph" w:customStyle="1" w:styleId="Vietapunto">
    <w:name w:val="Viñeta punto"/>
    <w:basedOn w:val="Normal"/>
    <w:rsid w:val="0081182D"/>
    <w:pPr>
      <w:tabs>
        <w:tab w:val="num" w:pos="700"/>
      </w:tabs>
      <w:spacing w:after="120"/>
      <w:ind w:left="680" w:hanging="340"/>
      <w:jc w:val="both"/>
    </w:pPr>
    <w:rPr>
      <w:rFonts w:ascii="Verdana" w:hAnsi="Verdana" w:cs="Verdana"/>
      <w:sz w:val="18"/>
      <w:szCs w:val="18"/>
      <w:lang w:eastAsia="es-ES"/>
    </w:rPr>
  </w:style>
  <w:style w:type="paragraph" w:customStyle="1" w:styleId="Bulets">
    <w:name w:val="Bulets"/>
    <w:rsid w:val="0081182D"/>
    <w:pPr>
      <w:widowControl w:val="0"/>
      <w:tabs>
        <w:tab w:val="num" w:pos="1776"/>
      </w:tabs>
      <w:suppressAutoHyphens/>
      <w:spacing w:before="60" w:after="60"/>
      <w:ind w:left="1776" w:hanging="360"/>
    </w:pPr>
    <w:rPr>
      <w:kern w:val="1"/>
      <w:lang w:val="es-AR" w:eastAsia="es-AR"/>
    </w:rPr>
  </w:style>
  <w:style w:type="paragraph" w:customStyle="1" w:styleId="Tabladeilustraciones1">
    <w:name w:val="Tabla de ilustraciones1"/>
    <w:basedOn w:val="Normal"/>
    <w:rsid w:val="00377B1E"/>
    <w:pPr>
      <w:spacing w:before="120" w:after="120"/>
      <w:ind w:left="440" w:hanging="440"/>
    </w:pPr>
    <w:rPr>
      <w:lang w:eastAsia="es-ES"/>
    </w:rPr>
  </w:style>
  <w:style w:type="paragraph" w:customStyle="1" w:styleId="Vieta">
    <w:name w:val="Viñeta"/>
    <w:basedOn w:val="Normal"/>
    <w:rsid w:val="0081182D"/>
    <w:pPr>
      <w:tabs>
        <w:tab w:val="num" w:pos="1191"/>
      </w:tabs>
      <w:spacing w:after="120"/>
      <w:ind w:left="1191" w:hanging="482"/>
      <w:jc w:val="both"/>
    </w:pPr>
    <w:rPr>
      <w:rFonts w:ascii="Verdana" w:hAnsi="Verdana" w:cs="Verdana"/>
      <w:sz w:val="20"/>
      <w:szCs w:val="20"/>
      <w:lang w:eastAsia="es-ES"/>
    </w:rPr>
  </w:style>
  <w:style w:type="paragraph" w:customStyle="1" w:styleId="Listaconvietas51">
    <w:name w:val="Lista con viñetas 51"/>
    <w:basedOn w:val="Normal"/>
    <w:rsid w:val="00377B1E"/>
    <w:pPr>
      <w:tabs>
        <w:tab w:val="left" w:pos="1008"/>
        <w:tab w:val="left" w:pos="1191"/>
      </w:tabs>
      <w:spacing w:before="120"/>
      <w:ind w:left="1191" w:hanging="482"/>
      <w:jc w:val="both"/>
    </w:pPr>
    <w:rPr>
      <w:rFonts w:ascii="Verdana" w:hAnsi="Verdana" w:cs="Verdana"/>
      <w:sz w:val="20"/>
      <w:szCs w:val="20"/>
    </w:rPr>
  </w:style>
  <w:style w:type="paragraph" w:customStyle="1" w:styleId="Textoqueesindependiente">
    <w:name w:val="Texto que es independiente"/>
    <w:basedOn w:val="Normal"/>
    <w:rsid w:val="00377B1E"/>
    <w:pPr>
      <w:spacing w:before="120"/>
      <w:jc w:val="both"/>
    </w:pPr>
    <w:rPr>
      <w:rFonts w:ascii="Verdana" w:hAnsi="Verdana" w:cs="Verdana"/>
      <w:sz w:val="20"/>
      <w:szCs w:val="20"/>
    </w:rPr>
  </w:style>
  <w:style w:type="paragraph" w:customStyle="1" w:styleId="Normal10paratabla">
    <w:name w:val="Normal 10 para tabla"/>
    <w:basedOn w:val="Normal"/>
    <w:rsid w:val="00377B1E"/>
    <w:pPr>
      <w:spacing w:before="120" w:after="120"/>
    </w:pPr>
    <w:rPr>
      <w:sz w:val="20"/>
      <w:szCs w:val="20"/>
      <w:lang w:eastAsia="es-ES"/>
    </w:rPr>
  </w:style>
  <w:style w:type="paragraph" w:customStyle="1" w:styleId="Bulertssinsangria">
    <w:name w:val="Bulerts sin sangria"/>
    <w:basedOn w:val="Bulets"/>
    <w:rsid w:val="0081182D"/>
    <w:pPr>
      <w:tabs>
        <w:tab w:val="clear" w:pos="1776"/>
        <w:tab w:val="left" w:pos="470"/>
        <w:tab w:val="left" w:pos="700"/>
      </w:tabs>
      <w:ind w:left="360" w:hanging="340"/>
    </w:pPr>
    <w:rPr>
      <w:lang w:val="es-ES"/>
    </w:rPr>
  </w:style>
  <w:style w:type="paragraph" w:customStyle="1" w:styleId="ndice11">
    <w:name w:val="Índice 11"/>
    <w:basedOn w:val="Normal"/>
    <w:rsid w:val="00377B1E"/>
    <w:pPr>
      <w:ind w:left="240" w:hanging="240"/>
    </w:pPr>
  </w:style>
  <w:style w:type="paragraph" w:customStyle="1" w:styleId="ndice21">
    <w:name w:val="Índice 21"/>
    <w:basedOn w:val="Normal"/>
    <w:rsid w:val="00377B1E"/>
    <w:pPr>
      <w:ind w:left="480" w:hanging="240"/>
    </w:pPr>
  </w:style>
  <w:style w:type="paragraph" w:customStyle="1" w:styleId="ndice31">
    <w:name w:val="Índice 31"/>
    <w:basedOn w:val="Normal"/>
    <w:rsid w:val="00377B1E"/>
    <w:pPr>
      <w:ind w:left="720" w:hanging="240"/>
    </w:pPr>
  </w:style>
  <w:style w:type="paragraph" w:customStyle="1" w:styleId="ndice41">
    <w:name w:val="Índice 41"/>
    <w:basedOn w:val="Normal"/>
    <w:rsid w:val="00377B1E"/>
    <w:pPr>
      <w:ind w:left="960" w:hanging="240"/>
    </w:pPr>
  </w:style>
  <w:style w:type="paragraph" w:customStyle="1" w:styleId="ndice51">
    <w:name w:val="Índice 51"/>
    <w:basedOn w:val="Normal"/>
    <w:rsid w:val="00377B1E"/>
    <w:pPr>
      <w:ind w:left="1200" w:hanging="240"/>
    </w:pPr>
  </w:style>
  <w:style w:type="paragraph" w:customStyle="1" w:styleId="ndice61">
    <w:name w:val="Índice 61"/>
    <w:basedOn w:val="Normal"/>
    <w:rsid w:val="00377B1E"/>
    <w:pPr>
      <w:ind w:left="1440" w:hanging="240"/>
    </w:pPr>
  </w:style>
  <w:style w:type="paragraph" w:customStyle="1" w:styleId="ndice71">
    <w:name w:val="Índice 71"/>
    <w:basedOn w:val="Normal"/>
    <w:rsid w:val="00377B1E"/>
    <w:pPr>
      <w:ind w:left="1680" w:hanging="240"/>
    </w:pPr>
  </w:style>
  <w:style w:type="paragraph" w:customStyle="1" w:styleId="ndice81">
    <w:name w:val="Índice 81"/>
    <w:basedOn w:val="Normal"/>
    <w:rsid w:val="00377B1E"/>
    <w:pPr>
      <w:ind w:left="1920" w:hanging="240"/>
    </w:pPr>
  </w:style>
  <w:style w:type="paragraph" w:customStyle="1" w:styleId="ndice91">
    <w:name w:val="Índice 91"/>
    <w:basedOn w:val="Normal"/>
    <w:rsid w:val="00377B1E"/>
    <w:pPr>
      <w:ind w:left="2160" w:hanging="240"/>
    </w:pPr>
  </w:style>
  <w:style w:type="paragraph" w:customStyle="1" w:styleId="Mapadeldocumento1">
    <w:name w:val="Mapa del documento1"/>
    <w:basedOn w:val="Normal"/>
    <w:rsid w:val="00377B1E"/>
    <w:pPr>
      <w:shd w:val="clear" w:color="auto" w:fill="000080"/>
    </w:pPr>
    <w:rPr>
      <w:rFonts w:ascii="Times New Roman" w:hAnsi="Times New Roman" w:cs="Times New Roman"/>
      <w:sz w:val="0"/>
      <w:szCs w:val="0"/>
    </w:rPr>
  </w:style>
  <w:style w:type="paragraph" w:customStyle="1" w:styleId="Textodebloque1">
    <w:name w:val="Texto de bloque1"/>
    <w:basedOn w:val="Normal"/>
    <w:rsid w:val="00377B1E"/>
    <w:pPr>
      <w:widowControl w:val="0"/>
      <w:ind w:left="284" w:right="-284"/>
      <w:jc w:val="both"/>
    </w:pPr>
    <w:rPr>
      <w:sz w:val="24"/>
      <w:szCs w:val="24"/>
      <w:lang w:eastAsia="es-ES"/>
    </w:rPr>
  </w:style>
  <w:style w:type="paragraph" w:customStyle="1" w:styleId="AbbrDesc">
    <w:name w:val="AbbrDesc"/>
    <w:basedOn w:val="Normal"/>
    <w:rsid w:val="00377B1E"/>
    <w:pPr>
      <w:tabs>
        <w:tab w:val="left" w:pos="3060"/>
      </w:tabs>
      <w:jc w:val="both"/>
    </w:pPr>
    <w:rPr>
      <w:sz w:val="24"/>
      <w:szCs w:val="24"/>
    </w:rPr>
  </w:style>
  <w:style w:type="paragraph" w:customStyle="1" w:styleId="z-Finaldelformulario1">
    <w:name w:val="z-Final del formulario1"/>
    <w:basedOn w:val="Normal"/>
    <w:rsid w:val="00377B1E"/>
    <w:pPr>
      <w:pBdr>
        <w:top w:val="single" w:sz="6" w:space="1" w:color="000000"/>
      </w:pBdr>
      <w:jc w:val="center"/>
    </w:pPr>
    <w:rPr>
      <w:rFonts w:ascii="Arial" w:hAnsi="Arial" w:cs="Arial"/>
      <w:vanish/>
      <w:sz w:val="16"/>
      <w:szCs w:val="16"/>
    </w:rPr>
  </w:style>
  <w:style w:type="paragraph" w:customStyle="1" w:styleId="z-Principiodelformulario1">
    <w:name w:val="z-Principio del formulario1"/>
    <w:basedOn w:val="Normal"/>
    <w:rsid w:val="00377B1E"/>
    <w:pPr>
      <w:pBdr>
        <w:bottom w:val="single" w:sz="6" w:space="1" w:color="000000"/>
      </w:pBdr>
      <w:jc w:val="center"/>
    </w:pPr>
    <w:rPr>
      <w:rFonts w:ascii="Arial" w:hAnsi="Arial" w:cs="Arial"/>
      <w:vanish/>
      <w:sz w:val="16"/>
      <w:szCs w:val="16"/>
    </w:rPr>
  </w:style>
  <w:style w:type="paragraph" w:styleId="Textonotapie">
    <w:name w:val="footnote text"/>
    <w:aliases w:val="fn,Texto de rodapé,nota_rodapé,nota de rodapé,ADB,foottextfra,footnote,F,Texto nota pie Car Car,FOOTNOTES,single space,footnote text,Footnote Text Char Char,texto de nota al pie,Nota a pie/Bibliog,Texto nota pie IIRSA,foottextf,Geneva 9,f"/>
    <w:basedOn w:val="Normal"/>
    <w:uiPriority w:val="99"/>
    <w:qFormat/>
    <w:rsid w:val="00377B1E"/>
    <w:pPr>
      <w:suppressLineNumbers/>
      <w:ind w:left="339" w:hanging="339"/>
    </w:pPr>
    <w:rPr>
      <w:sz w:val="20"/>
      <w:szCs w:val="20"/>
    </w:rPr>
  </w:style>
  <w:style w:type="paragraph" w:styleId="Textodeglobo">
    <w:name w:val="Balloon Text"/>
    <w:basedOn w:val="Normal"/>
    <w:link w:val="TextodegloboCar1"/>
    <w:unhideWhenUsed/>
    <w:rsid w:val="00BB600E"/>
    <w:rPr>
      <w:rFonts w:ascii="Tahoma" w:hAnsi="Tahoma" w:cs="Times New Roman"/>
      <w:sz w:val="16"/>
      <w:szCs w:val="16"/>
    </w:rPr>
  </w:style>
  <w:style w:type="character" w:customStyle="1" w:styleId="TextodegloboCar1">
    <w:name w:val="Texto de globo Car1"/>
    <w:link w:val="Textodeglobo"/>
    <w:rsid w:val="00BB600E"/>
    <w:rPr>
      <w:rFonts w:ascii="Tahoma" w:hAnsi="Tahoma" w:cs="Tahoma"/>
      <w:kern w:val="1"/>
      <w:sz w:val="16"/>
      <w:szCs w:val="16"/>
      <w:lang w:val="es-ES" w:eastAsia="en-US"/>
    </w:rPr>
  </w:style>
  <w:style w:type="paragraph" w:styleId="TtulodeTDC">
    <w:name w:val="TOC Heading"/>
    <w:basedOn w:val="Ttulo1"/>
    <w:next w:val="Normal"/>
    <w:uiPriority w:val="39"/>
    <w:semiHidden/>
    <w:unhideWhenUsed/>
    <w:qFormat/>
    <w:rsid w:val="002E5E33"/>
    <w:pPr>
      <w:keepLines/>
      <w:tabs>
        <w:tab w:val="clear" w:pos="360"/>
      </w:tabs>
      <w:suppressAutoHyphens w:val="0"/>
      <w:spacing w:before="480" w:after="0" w:line="276" w:lineRule="auto"/>
      <w:outlineLvl w:val="9"/>
    </w:pPr>
    <w:rPr>
      <w:rFonts w:ascii="Cambria" w:hAnsi="Cambria" w:cs="Times New Roman"/>
      <w:color w:val="365F91"/>
      <w:kern w:val="0"/>
      <w:sz w:val="28"/>
      <w:szCs w:val="28"/>
      <w:lang w:val="es-AR" w:eastAsia="es-AR"/>
    </w:rPr>
  </w:style>
  <w:style w:type="paragraph" w:customStyle="1" w:styleId="Normal10">
    <w:name w:val="Normal1"/>
    <w:rsid w:val="002478EA"/>
    <w:rPr>
      <w:color w:val="000000"/>
      <w:sz w:val="24"/>
      <w:lang w:val="es-AR" w:eastAsia="es-AR"/>
    </w:rPr>
  </w:style>
  <w:style w:type="paragraph" w:styleId="Prrafodelista">
    <w:name w:val="List Paragraph"/>
    <w:aliases w:val="NUMBERED PARAGRAPH,List Paragraph 1,References,ReferencesCxSpLast,lp1,Bullets,List Paragraph (numbered (a)),Numbered List Paragraph,123 List Paragraph,Celula,Colorful List - Accent 11,Numbered Paragraph,Akapit z listą BS,List_Paragraph"/>
    <w:basedOn w:val="Normal"/>
    <w:link w:val="PrrafodelistaCar"/>
    <w:uiPriority w:val="34"/>
    <w:qFormat/>
    <w:rsid w:val="009534AF"/>
    <w:pPr>
      <w:suppressAutoHyphens w:val="0"/>
      <w:ind w:left="720"/>
      <w:contextualSpacing/>
      <w:jc w:val="both"/>
    </w:pPr>
    <w:rPr>
      <w:rFonts w:ascii="Calibri" w:hAnsi="Calibri" w:cs="Times New Roman"/>
      <w:kern w:val="0"/>
      <w:szCs w:val="24"/>
      <w:lang w:eastAsia="es-ES"/>
    </w:rPr>
  </w:style>
  <w:style w:type="character" w:styleId="Refdecomentario">
    <w:name w:val="annotation reference"/>
    <w:basedOn w:val="Fuentedeprrafopredeter"/>
    <w:uiPriority w:val="99"/>
    <w:semiHidden/>
    <w:unhideWhenUsed/>
    <w:rsid w:val="00A732C3"/>
    <w:rPr>
      <w:sz w:val="16"/>
      <w:szCs w:val="16"/>
    </w:rPr>
  </w:style>
  <w:style w:type="paragraph" w:styleId="Textocomentario">
    <w:name w:val="annotation text"/>
    <w:basedOn w:val="Normal"/>
    <w:link w:val="TextocomentarioCar1"/>
    <w:uiPriority w:val="99"/>
    <w:semiHidden/>
    <w:unhideWhenUsed/>
    <w:rsid w:val="00A732C3"/>
    <w:rPr>
      <w:sz w:val="20"/>
      <w:szCs w:val="20"/>
    </w:rPr>
  </w:style>
  <w:style w:type="character" w:customStyle="1" w:styleId="TextocomentarioCar1">
    <w:name w:val="Texto comentario Car1"/>
    <w:basedOn w:val="Fuentedeprrafopredeter"/>
    <w:link w:val="Textocomentario"/>
    <w:uiPriority w:val="99"/>
    <w:semiHidden/>
    <w:rsid w:val="00A732C3"/>
    <w:rPr>
      <w:rFonts w:ascii="Times" w:hAnsi="Times" w:cs="Times"/>
      <w:kern w:val="1"/>
      <w:lang w:val="es-ES" w:eastAsia="en-US"/>
    </w:rPr>
  </w:style>
  <w:style w:type="paragraph" w:styleId="Asuntodelcomentario">
    <w:name w:val="annotation subject"/>
    <w:basedOn w:val="Textocomentario"/>
    <w:next w:val="Textocomentario"/>
    <w:link w:val="AsuntodelcomentarioCar1"/>
    <w:uiPriority w:val="99"/>
    <w:semiHidden/>
    <w:unhideWhenUsed/>
    <w:rsid w:val="00A732C3"/>
    <w:rPr>
      <w:b/>
      <w:bCs/>
    </w:rPr>
  </w:style>
  <w:style w:type="character" w:customStyle="1" w:styleId="AsuntodelcomentarioCar1">
    <w:name w:val="Asunto del comentario Car1"/>
    <w:basedOn w:val="TextocomentarioCar1"/>
    <w:link w:val="Asuntodelcomentario"/>
    <w:uiPriority w:val="99"/>
    <w:semiHidden/>
    <w:rsid w:val="00A732C3"/>
    <w:rPr>
      <w:rFonts w:ascii="Times" w:hAnsi="Times" w:cs="Times"/>
      <w:b/>
      <w:bCs/>
      <w:kern w:val="1"/>
      <w:lang w:val="es-ES" w:eastAsia="en-US"/>
    </w:rPr>
  </w:style>
  <w:style w:type="paragraph" w:styleId="Revisin">
    <w:name w:val="Revision"/>
    <w:hidden/>
    <w:uiPriority w:val="99"/>
    <w:semiHidden/>
    <w:rsid w:val="004714B5"/>
    <w:rPr>
      <w:rFonts w:ascii="Times" w:hAnsi="Times" w:cs="Times"/>
      <w:kern w:val="1"/>
      <w:sz w:val="22"/>
      <w:szCs w:val="22"/>
      <w:lang w:eastAsia="en-US"/>
    </w:rPr>
  </w:style>
  <w:style w:type="character" w:customStyle="1" w:styleId="DefaultParagraphFont1">
    <w:name w:val="Default Paragraph Font1"/>
    <w:rsid w:val="00D646BC"/>
  </w:style>
  <w:style w:type="character" w:customStyle="1" w:styleId="Refdenotaalpie2">
    <w:name w:val="Ref. de nota al pie2"/>
    <w:rsid w:val="00D646BC"/>
    <w:rPr>
      <w:vertAlign w:val="superscript"/>
    </w:rPr>
  </w:style>
  <w:style w:type="character" w:customStyle="1" w:styleId="Nmerodepgina2">
    <w:name w:val="Número de página2"/>
    <w:basedOn w:val="DefaultParagraphFont1"/>
    <w:rsid w:val="00D646BC"/>
  </w:style>
  <w:style w:type="character" w:customStyle="1" w:styleId="FollowedHyperlink1">
    <w:name w:val="FollowedHyperlink1"/>
    <w:rsid w:val="00D646BC"/>
    <w:rPr>
      <w:color w:val="800080"/>
      <w:u w:val="single"/>
    </w:rPr>
  </w:style>
  <w:style w:type="character" w:customStyle="1" w:styleId="Refdecomentario2">
    <w:name w:val="Ref. de comentario2"/>
    <w:rsid w:val="00D646BC"/>
    <w:rPr>
      <w:sz w:val="16"/>
      <w:szCs w:val="16"/>
    </w:rPr>
  </w:style>
  <w:style w:type="paragraph" w:customStyle="1" w:styleId="Textonotapie2">
    <w:name w:val="Texto nota pie2"/>
    <w:basedOn w:val="Normal"/>
    <w:rsid w:val="00D646BC"/>
    <w:rPr>
      <w:rFonts w:ascii="Times New Roman" w:hAnsi="Times New Roman" w:cs="Times New Roman"/>
      <w:sz w:val="19"/>
      <w:szCs w:val="19"/>
      <w:lang w:eastAsia="es-ES"/>
    </w:rPr>
  </w:style>
  <w:style w:type="paragraph" w:customStyle="1" w:styleId="PlainText1">
    <w:name w:val="Plain Text1"/>
    <w:basedOn w:val="Normal"/>
    <w:rsid w:val="00D646BC"/>
    <w:rPr>
      <w:rFonts w:ascii="Courier New" w:hAnsi="Courier New" w:cs="Times New Roman"/>
      <w:sz w:val="20"/>
      <w:szCs w:val="20"/>
    </w:rPr>
  </w:style>
  <w:style w:type="paragraph" w:customStyle="1" w:styleId="ListBullet21">
    <w:name w:val="List Bullet 21"/>
    <w:basedOn w:val="Normal"/>
    <w:rsid w:val="00D646BC"/>
    <w:pPr>
      <w:tabs>
        <w:tab w:val="left" w:pos="643"/>
      </w:tabs>
      <w:ind w:left="643" w:hanging="360"/>
    </w:pPr>
    <w:rPr>
      <w:lang w:val="en-US"/>
    </w:rPr>
  </w:style>
  <w:style w:type="paragraph" w:customStyle="1" w:styleId="Textocomentario2">
    <w:name w:val="Texto comentario2"/>
    <w:basedOn w:val="Normal"/>
    <w:rsid w:val="00D646BC"/>
    <w:rPr>
      <w:rFonts w:cs="Times New Roman"/>
      <w:sz w:val="20"/>
      <w:szCs w:val="20"/>
    </w:rPr>
  </w:style>
  <w:style w:type="paragraph" w:customStyle="1" w:styleId="BodyTextIndent31">
    <w:name w:val="Body Text Indent 31"/>
    <w:basedOn w:val="Normal"/>
    <w:rsid w:val="00D646BC"/>
    <w:pPr>
      <w:spacing w:after="120"/>
      <w:ind w:left="283"/>
    </w:pPr>
    <w:rPr>
      <w:rFonts w:cs="Times New Roman"/>
      <w:sz w:val="16"/>
      <w:szCs w:val="16"/>
    </w:rPr>
  </w:style>
  <w:style w:type="paragraph" w:customStyle="1" w:styleId="BodyText21">
    <w:name w:val="Body Text 21"/>
    <w:basedOn w:val="Normal"/>
    <w:rsid w:val="00D646BC"/>
    <w:pPr>
      <w:tabs>
        <w:tab w:val="left" w:pos="0"/>
      </w:tabs>
      <w:jc w:val="both"/>
    </w:pPr>
    <w:rPr>
      <w:rFonts w:cs="Times New Roman"/>
      <w:sz w:val="20"/>
      <w:szCs w:val="20"/>
    </w:rPr>
  </w:style>
  <w:style w:type="paragraph" w:customStyle="1" w:styleId="BodyTextIndent21">
    <w:name w:val="Body Text Indent 21"/>
    <w:basedOn w:val="Normal"/>
    <w:rsid w:val="00D646BC"/>
    <w:pPr>
      <w:ind w:left="2127" w:hanging="851"/>
    </w:pPr>
    <w:rPr>
      <w:rFonts w:cs="Times New Roman"/>
      <w:sz w:val="20"/>
      <w:szCs w:val="20"/>
    </w:rPr>
  </w:style>
  <w:style w:type="paragraph" w:customStyle="1" w:styleId="BalloonText1">
    <w:name w:val="Balloon Text1"/>
    <w:basedOn w:val="Normal"/>
    <w:rsid w:val="00D646BC"/>
    <w:rPr>
      <w:rFonts w:ascii="Times New Roman" w:hAnsi="Times New Roman" w:cs="Times New Roman"/>
      <w:sz w:val="0"/>
      <w:szCs w:val="0"/>
    </w:rPr>
  </w:style>
  <w:style w:type="paragraph" w:customStyle="1" w:styleId="BodyText31">
    <w:name w:val="Body Text 31"/>
    <w:basedOn w:val="Normal"/>
    <w:rsid w:val="00D646BC"/>
    <w:rPr>
      <w:rFonts w:cs="Times New Roman"/>
      <w:sz w:val="16"/>
      <w:szCs w:val="16"/>
    </w:rPr>
  </w:style>
  <w:style w:type="paragraph" w:customStyle="1" w:styleId="Asuntodelcomentario2">
    <w:name w:val="Asunto del comentario2"/>
    <w:basedOn w:val="Textocomentario2"/>
    <w:rsid w:val="00D646BC"/>
    <w:rPr>
      <w:b/>
      <w:bCs/>
    </w:rPr>
  </w:style>
  <w:style w:type="paragraph" w:customStyle="1" w:styleId="Tabladeilustraciones2">
    <w:name w:val="Tabla de ilustraciones2"/>
    <w:basedOn w:val="Normal"/>
    <w:rsid w:val="00D646BC"/>
    <w:pPr>
      <w:spacing w:before="120" w:after="120"/>
      <w:ind w:left="440" w:hanging="440"/>
    </w:pPr>
    <w:rPr>
      <w:lang w:eastAsia="es-ES"/>
    </w:rPr>
  </w:style>
  <w:style w:type="paragraph" w:customStyle="1" w:styleId="ListBullet51">
    <w:name w:val="List Bullet 51"/>
    <w:basedOn w:val="Normal"/>
    <w:rsid w:val="00D646BC"/>
    <w:pPr>
      <w:tabs>
        <w:tab w:val="left" w:pos="1008"/>
        <w:tab w:val="left" w:pos="1191"/>
      </w:tabs>
      <w:spacing w:before="120"/>
      <w:ind w:left="1191" w:hanging="482"/>
      <w:jc w:val="both"/>
    </w:pPr>
    <w:rPr>
      <w:rFonts w:ascii="Verdana" w:hAnsi="Verdana" w:cs="Verdana"/>
      <w:sz w:val="20"/>
      <w:szCs w:val="20"/>
    </w:rPr>
  </w:style>
  <w:style w:type="paragraph" w:customStyle="1" w:styleId="ndice12">
    <w:name w:val="Índice 12"/>
    <w:basedOn w:val="Normal"/>
    <w:rsid w:val="00D646BC"/>
    <w:pPr>
      <w:ind w:left="240" w:hanging="240"/>
    </w:pPr>
  </w:style>
  <w:style w:type="paragraph" w:customStyle="1" w:styleId="ndice22">
    <w:name w:val="Índice 22"/>
    <w:basedOn w:val="Normal"/>
    <w:rsid w:val="00D646BC"/>
    <w:pPr>
      <w:ind w:left="480" w:hanging="240"/>
    </w:pPr>
  </w:style>
  <w:style w:type="paragraph" w:customStyle="1" w:styleId="ndice32">
    <w:name w:val="Índice 32"/>
    <w:basedOn w:val="Normal"/>
    <w:rsid w:val="00D646BC"/>
    <w:pPr>
      <w:ind w:left="720" w:hanging="240"/>
    </w:pPr>
  </w:style>
  <w:style w:type="paragraph" w:customStyle="1" w:styleId="ndice42">
    <w:name w:val="Índice 42"/>
    <w:basedOn w:val="Normal"/>
    <w:rsid w:val="00D646BC"/>
    <w:pPr>
      <w:ind w:left="960" w:hanging="240"/>
    </w:pPr>
  </w:style>
  <w:style w:type="paragraph" w:customStyle="1" w:styleId="ndice52">
    <w:name w:val="Índice 52"/>
    <w:basedOn w:val="Normal"/>
    <w:rsid w:val="00D646BC"/>
    <w:pPr>
      <w:ind w:left="1200" w:hanging="240"/>
    </w:pPr>
  </w:style>
  <w:style w:type="paragraph" w:customStyle="1" w:styleId="ndice62">
    <w:name w:val="Índice 62"/>
    <w:basedOn w:val="Normal"/>
    <w:rsid w:val="00D646BC"/>
    <w:pPr>
      <w:ind w:left="1440" w:hanging="240"/>
    </w:pPr>
  </w:style>
  <w:style w:type="paragraph" w:customStyle="1" w:styleId="ndice72">
    <w:name w:val="Índice 72"/>
    <w:basedOn w:val="Normal"/>
    <w:rsid w:val="00D646BC"/>
    <w:pPr>
      <w:ind w:left="1680" w:hanging="240"/>
    </w:pPr>
  </w:style>
  <w:style w:type="paragraph" w:customStyle="1" w:styleId="ndice82">
    <w:name w:val="Índice 82"/>
    <w:basedOn w:val="Normal"/>
    <w:rsid w:val="00D646BC"/>
    <w:pPr>
      <w:ind w:left="1920" w:hanging="240"/>
    </w:pPr>
  </w:style>
  <w:style w:type="paragraph" w:customStyle="1" w:styleId="ndice92">
    <w:name w:val="Índice 92"/>
    <w:basedOn w:val="Normal"/>
    <w:rsid w:val="00D646BC"/>
    <w:pPr>
      <w:ind w:left="2160" w:hanging="240"/>
    </w:pPr>
  </w:style>
  <w:style w:type="paragraph" w:customStyle="1" w:styleId="DocumentMap1">
    <w:name w:val="Document Map1"/>
    <w:basedOn w:val="Normal"/>
    <w:rsid w:val="00D646BC"/>
    <w:pPr>
      <w:shd w:val="clear" w:color="auto" w:fill="000080"/>
    </w:pPr>
    <w:rPr>
      <w:rFonts w:ascii="Times New Roman" w:hAnsi="Times New Roman" w:cs="Times New Roman"/>
      <w:sz w:val="0"/>
      <w:szCs w:val="0"/>
    </w:rPr>
  </w:style>
  <w:style w:type="paragraph" w:customStyle="1" w:styleId="BlockText1">
    <w:name w:val="Block Text1"/>
    <w:basedOn w:val="Normal"/>
    <w:rsid w:val="00D646BC"/>
    <w:pPr>
      <w:widowControl w:val="0"/>
      <w:ind w:left="284" w:right="-284"/>
      <w:jc w:val="both"/>
    </w:pPr>
    <w:rPr>
      <w:sz w:val="24"/>
      <w:szCs w:val="24"/>
      <w:lang w:eastAsia="es-ES"/>
    </w:rPr>
  </w:style>
  <w:style w:type="paragraph" w:customStyle="1" w:styleId="z-Finaldelformulario2">
    <w:name w:val="z-Final del formulario2"/>
    <w:basedOn w:val="Normal"/>
    <w:rsid w:val="00D646BC"/>
    <w:pPr>
      <w:pBdr>
        <w:top w:val="single" w:sz="6" w:space="1" w:color="000000"/>
      </w:pBdr>
      <w:jc w:val="center"/>
    </w:pPr>
    <w:rPr>
      <w:rFonts w:ascii="Arial" w:hAnsi="Arial" w:cs="Arial"/>
      <w:vanish/>
      <w:sz w:val="16"/>
      <w:szCs w:val="16"/>
    </w:rPr>
  </w:style>
  <w:style w:type="paragraph" w:customStyle="1" w:styleId="z-Principiodelformulario2">
    <w:name w:val="z-Principio del formulario2"/>
    <w:basedOn w:val="Normal"/>
    <w:rsid w:val="00D646BC"/>
    <w:pPr>
      <w:pBdr>
        <w:bottom w:val="single" w:sz="6" w:space="1" w:color="000000"/>
      </w:pBdr>
      <w:jc w:val="center"/>
    </w:pPr>
    <w:rPr>
      <w:rFonts w:ascii="Arial" w:hAnsi="Arial" w:cs="Arial"/>
      <w:vanish/>
      <w:sz w:val="16"/>
      <w:szCs w:val="16"/>
    </w:rPr>
  </w:style>
  <w:style w:type="character" w:customStyle="1" w:styleId="PrrafodelistaCar">
    <w:name w:val="Párrafo de lista Car"/>
    <w:aliases w:val="NUMBERED PARAGRAPH Car,List Paragraph 1 Car,References Car,ReferencesCxSpLast Car,lp1 Car,Bullets Car,List Paragraph (numbered (a)) Car,Numbered List Paragraph Car,123 List Paragraph Car,Celula Car,Colorful List - Accent 11 Car"/>
    <w:link w:val="Prrafodelista"/>
    <w:uiPriority w:val="34"/>
    <w:locked/>
    <w:rsid w:val="005B68D9"/>
    <w:rPr>
      <w:rFonts w:ascii="Calibri" w:hAnsi="Calibri"/>
      <w:sz w:val="22"/>
      <w:szCs w:val="24"/>
    </w:rPr>
  </w:style>
  <w:style w:type="paragraph" w:customStyle="1" w:styleId="Normal2">
    <w:name w:val="Normal2"/>
    <w:rsid w:val="00400ED3"/>
    <w:rPr>
      <w:color w:val="000000"/>
      <w:sz w:val="24"/>
      <w:lang w:val="es-AR" w:eastAsia="es-AR"/>
    </w:rPr>
  </w:style>
  <w:style w:type="paragraph" w:styleId="Textonotaalfinal">
    <w:name w:val="endnote text"/>
    <w:basedOn w:val="Normal"/>
    <w:link w:val="TextonotaalfinalCar"/>
    <w:uiPriority w:val="99"/>
    <w:semiHidden/>
    <w:unhideWhenUsed/>
    <w:rsid w:val="00D054C1"/>
    <w:rPr>
      <w:sz w:val="20"/>
      <w:szCs w:val="20"/>
    </w:rPr>
  </w:style>
  <w:style w:type="character" w:customStyle="1" w:styleId="TextonotaalfinalCar">
    <w:name w:val="Texto nota al final Car"/>
    <w:basedOn w:val="Fuentedeprrafopredeter"/>
    <w:link w:val="Textonotaalfinal"/>
    <w:uiPriority w:val="99"/>
    <w:semiHidden/>
    <w:rsid w:val="00D054C1"/>
    <w:rPr>
      <w:rFonts w:ascii="Times" w:hAnsi="Times" w:cs="Times"/>
      <w:kern w:val="1"/>
      <w:lang w:eastAsia="en-US"/>
    </w:rPr>
  </w:style>
  <w:style w:type="paragraph" w:styleId="Textoindependiente2">
    <w:name w:val="Body Text 2"/>
    <w:basedOn w:val="Normal"/>
    <w:link w:val="Textoindependiente2Car1"/>
    <w:uiPriority w:val="99"/>
    <w:unhideWhenUsed/>
    <w:rsid w:val="0057152E"/>
    <w:pPr>
      <w:spacing w:after="120" w:line="480" w:lineRule="auto"/>
    </w:pPr>
  </w:style>
  <w:style w:type="character" w:customStyle="1" w:styleId="Textoindependiente2Car1">
    <w:name w:val="Texto independiente 2 Car1"/>
    <w:basedOn w:val="Fuentedeprrafopredeter"/>
    <w:link w:val="Textoindependiente2"/>
    <w:uiPriority w:val="99"/>
    <w:rsid w:val="0057152E"/>
    <w:rPr>
      <w:rFonts w:ascii="Times" w:hAnsi="Times" w:cs="Times"/>
      <w:kern w:val="1"/>
      <w:sz w:val="22"/>
      <w:szCs w:val="22"/>
      <w:lang w:eastAsia="en-US"/>
    </w:rPr>
  </w:style>
  <w:style w:type="paragraph" w:styleId="Sangra2detindependiente">
    <w:name w:val="Body Text Indent 2"/>
    <w:basedOn w:val="Normal"/>
    <w:link w:val="Sangra2detindependienteCar1"/>
    <w:uiPriority w:val="99"/>
    <w:unhideWhenUsed/>
    <w:rsid w:val="0057152E"/>
    <w:pPr>
      <w:spacing w:after="120" w:line="480" w:lineRule="auto"/>
      <w:ind w:left="283"/>
    </w:pPr>
  </w:style>
  <w:style w:type="character" w:customStyle="1" w:styleId="Sangra2detindependienteCar1">
    <w:name w:val="Sangría 2 de t. independiente Car1"/>
    <w:basedOn w:val="Fuentedeprrafopredeter"/>
    <w:link w:val="Sangra2detindependiente"/>
    <w:uiPriority w:val="99"/>
    <w:rsid w:val="0057152E"/>
    <w:rPr>
      <w:rFonts w:ascii="Times" w:hAnsi="Times" w:cs="Times"/>
      <w:kern w:val="1"/>
      <w:sz w:val="22"/>
      <w:szCs w:val="22"/>
      <w:lang w:eastAsia="en-US"/>
    </w:rPr>
  </w:style>
  <w:style w:type="table" w:styleId="Tablaconcuadrcula">
    <w:name w:val="Table Grid"/>
    <w:basedOn w:val="Tablanormal"/>
    <w:uiPriority w:val="59"/>
    <w:rsid w:val="000D2246"/>
    <w:rPr>
      <w:rFonts w:asciiTheme="minorHAnsi" w:eastAsiaTheme="minorHAnsi" w:hAnsiTheme="minorHAnsi" w:cstheme="minorBidi"/>
      <w:sz w:val="22"/>
      <w:szCs w:val="22"/>
      <w:lang w:val="es-ES_tradnl"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ParagraphChar">
    <w:name w:val="Paragraph Char"/>
    <w:link w:val="Paragraph"/>
    <w:rsid w:val="002C40C7"/>
    <w:rPr>
      <w:rFonts w:ascii="Times" w:hAnsi="Times" w:cs="Times"/>
      <w:kern w:val="1"/>
      <w:sz w:val="22"/>
      <w:szCs w:val="22"/>
      <w:lang w:eastAsia="en-US"/>
    </w:rPr>
  </w:style>
  <w:style w:type="paragraph" w:customStyle="1" w:styleId="TableParagraph">
    <w:name w:val="Table Paragraph"/>
    <w:basedOn w:val="Normal"/>
    <w:uiPriority w:val="1"/>
    <w:qFormat/>
    <w:rsid w:val="00E86AFF"/>
    <w:pPr>
      <w:widowControl w:val="0"/>
      <w:suppressAutoHyphens w:val="0"/>
      <w:autoSpaceDE w:val="0"/>
      <w:autoSpaceDN w:val="0"/>
    </w:pPr>
    <w:rPr>
      <w:rFonts w:ascii="Arial" w:eastAsia="Arial" w:hAnsi="Arial" w:cs="Arial"/>
      <w:kern w:val="0"/>
      <w:lang w:eastAsia="es-ES" w:bidi="es-ES"/>
    </w:rPr>
  </w:style>
  <w:style w:type="table" w:customStyle="1" w:styleId="TableNormal1">
    <w:name w:val="Table Normal1"/>
    <w:uiPriority w:val="2"/>
    <w:semiHidden/>
    <w:unhideWhenUsed/>
    <w:qFormat/>
    <w:rsid w:val="00E86AF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Sinespaciado">
    <w:name w:val="No Spacing"/>
    <w:uiPriority w:val="1"/>
    <w:qFormat/>
    <w:rsid w:val="00386305"/>
    <w:rPr>
      <w:rFonts w:asciiTheme="minorHAnsi" w:eastAsiaTheme="minorHAnsi" w:hAnsiTheme="minorHAnsi" w:cstheme="minorBidi"/>
      <w:sz w:val="22"/>
      <w:szCs w:val="22"/>
      <w:lang w:val="es-AR" w:eastAsia="en-US"/>
    </w:rPr>
  </w:style>
</w:styles>
</file>

<file path=word/webSettings.xml><?xml version="1.0" encoding="utf-8"?>
<w:webSettings xmlns:r="http://schemas.openxmlformats.org/officeDocument/2006/relationships" xmlns:w="http://schemas.openxmlformats.org/wordprocessingml/2006/main">
  <w:divs>
    <w:div w:id="701055028">
      <w:bodyDiv w:val="1"/>
      <w:marLeft w:val="0"/>
      <w:marRight w:val="0"/>
      <w:marTop w:val="0"/>
      <w:marBottom w:val="0"/>
      <w:divBdr>
        <w:top w:val="none" w:sz="0" w:space="0" w:color="auto"/>
        <w:left w:val="none" w:sz="0" w:space="0" w:color="auto"/>
        <w:bottom w:val="none" w:sz="0" w:space="0" w:color="auto"/>
        <w:right w:val="none" w:sz="0" w:space="0" w:color="auto"/>
      </w:divBdr>
    </w:div>
    <w:div w:id="968360749">
      <w:bodyDiv w:val="1"/>
      <w:marLeft w:val="0"/>
      <w:marRight w:val="0"/>
      <w:marTop w:val="0"/>
      <w:marBottom w:val="0"/>
      <w:divBdr>
        <w:top w:val="none" w:sz="0" w:space="0" w:color="auto"/>
        <w:left w:val="none" w:sz="0" w:space="0" w:color="auto"/>
        <w:bottom w:val="none" w:sz="0" w:space="0" w:color="auto"/>
        <w:right w:val="none" w:sz="0" w:space="0" w:color="auto"/>
      </w:divBdr>
    </w:div>
    <w:div w:id="1048258159">
      <w:bodyDiv w:val="1"/>
      <w:marLeft w:val="0"/>
      <w:marRight w:val="0"/>
      <w:marTop w:val="0"/>
      <w:marBottom w:val="0"/>
      <w:divBdr>
        <w:top w:val="none" w:sz="0" w:space="0" w:color="auto"/>
        <w:left w:val="none" w:sz="0" w:space="0" w:color="auto"/>
        <w:bottom w:val="none" w:sz="0" w:space="0" w:color="auto"/>
        <w:right w:val="none" w:sz="0" w:space="0" w:color="auto"/>
      </w:divBdr>
    </w:div>
    <w:div w:id="1191333804">
      <w:bodyDiv w:val="1"/>
      <w:marLeft w:val="0"/>
      <w:marRight w:val="0"/>
      <w:marTop w:val="0"/>
      <w:marBottom w:val="0"/>
      <w:divBdr>
        <w:top w:val="none" w:sz="0" w:space="0" w:color="auto"/>
        <w:left w:val="none" w:sz="0" w:space="0" w:color="auto"/>
        <w:bottom w:val="none" w:sz="0" w:space="0" w:color="auto"/>
        <w:right w:val="none" w:sz="0" w:space="0" w:color="auto"/>
      </w:divBdr>
    </w:div>
    <w:div w:id="1372146283">
      <w:bodyDiv w:val="1"/>
      <w:marLeft w:val="0"/>
      <w:marRight w:val="0"/>
      <w:marTop w:val="0"/>
      <w:marBottom w:val="0"/>
      <w:divBdr>
        <w:top w:val="none" w:sz="0" w:space="0" w:color="auto"/>
        <w:left w:val="none" w:sz="0" w:space="0" w:color="auto"/>
        <w:bottom w:val="none" w:sz="0" w:space="0" w:color="auto"/>
        <w:right w:val="none" w:sz="0" w:space="0" w:color="auto"/>
      </w:divBdr>
    </w:div>
    <w:div w:id="1496532774">
      <w:bodyDiv w:val="1"/>
      <w:marLeft w:val="0"/>
      <w:marRight w:val="0"/>
      <w:marTop w:val="0"/>
      <w:marBottom w:val="0"/>
      <w:divBdr>
        <w:top w:val="none" w:sz="0" w:space="0" w:color="auto"/>
        <w:left w:val="none" w:sz="0" w:space="0" w:color="auto"/>
        <w:bottom w:val="none" w:sz="0" w:space="0" w:color="auto"/>
        <w:right w:val="none" w:sz="0" w:space="0" w:color="auto"/>
      </w:divBdr>
      <w:divsChild>
        <w:div w:id="954558927">
          <w:marLeft w:val="0"/>
          <w:marRight w:val="0"/>
          <w:marTop w:val="0"/>
          <w:marBottom w:val="0"/>
          <w:divBdr>
            <w:top w:val="none" w:sz="0" w:space="0" w:color="auto"/>
            <w:left w:val="none" w:sz="0" w:space="0" w:color="auto"/>
            <w:bottom w:val="none" w:sz="0" w:space="0" w:color="auto"/>
            <w:right w:val="none" w:sz="0" w:space="0" w:color="auto"/>
          </w:divBdr>
        </w:div>
      </w:divsChild>
    </w:div>
    <w:div w:id="1657143695">
      <w:bodyDiv w:val="1"/>
      <w:marLeft w:val="0"/>
      <w:marRight w:val="0"/>
      <w:marTop w:val="0"/>
      <w:marBottom w:val="0"/>
      <w:divBdr>
        <w:top w:val="none" w:sz="0" w:space="0" w:color="auto"/>
        <w:left w:val="none" w:sz="0" w:space="0" w:color="auto"/>
        <w:bottom w:val="none" w:sz="0" w:space="0" w:color="auto"/>
        <w:right w:val="none" w:sz="0" w:space="0" w:color="auto"/>
      </w:divBdr>
    </w:div>
    <w:div w:id="1823885246">
      <w:bodyDiv w:val="1"/>
      <w:marLeft w:val="0"/>
      <w:marRight w:val="0"/>
      <w:marTop w:val="0"/>
      <w:marBottom w:val="0"/>
      <w:divBdr>
        <w:top w:val="none" w:sz="0" w:space="0" w:color="auto"/>
        <w:left w:val="none" w:sz="0" w:space="0" w:color="auto"/>
        <w:bottom w:val="none" w:sz="0" w:space="0" w:color="auto"/>
        <w:right w:val="none" w:sz="0" w:space="0" w:color="auto"/>
      </w:divBdr>
    </w:div>
    <w:div w:id="1907912742">
      <w:bodyDiv w:val="1"/>
      <w:marLeft w:val="0"/>
      <w:marRight w:val="0"/>
      <w:marTop w:val="0"/>
      <w:marBottom w:val="0"/>
      <w:divBdr>
        <w:top w:val="none" w:sz="0" w:space="0" w:color="auto"/>
        <w:left w:val="none" w:sz="0" w:space="0" w:color="auto"/>
        <w:bottom w:val="none" w:sz="0" w:space="0" w:color="auto"/>
        <w:right w:val="none" w:sz="0" w:space="0" w:color="auto"/>
      </w:divBdr>
    </w:div>
    <w:div w:id="1921478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adb.or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D910E-1AD9-45CE-BFA7-D827619955C5}">
  <ds:schemaRefs>
    <ds:schemaRef ds:uri="http://schemas.openxmlformats.org/officeDocument/2006/bibliography"/>
  </ds:schemaRefs>
</ds:datastoreItem>
</file>

<file path=customXml/itemProps2.xml><?xml version="1.0" encoding="utf-8"?>
<ds:datastoreItem xmlns:ds="http://schemas.openxmlformats.org/officeDocument/2006/customXml" ds:itemID="{8DBDDAF6-84E8-49FF-A6CB-51C106496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29</Pages>
  <Words>10791</Words>
  <Characters>59351</Characters>
  <Application>Microsoft Office Word</Application>
  <DocSecurity>0</DocSecurity>
  <Lines>494</Lines>
  <Paragraphs>140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Programa de apoyo a la política de mejoramiento</vt:lpstr>
      <vt:lpstr>Programa de apoyo a la política de mejoramiento</vt:lpstr>
    </vt:vector>
  </TitlesOfParts>
  <Company>DGUFI</Company>
  <LinksUpToDate>false</LinksUpToDate>
  <CharactersWithSpaces>70002</CharactersWithSpaces>
  <SharedDoc>false</SharedDoc>
  <HLinks>
    <vt:vector size="264" baseType="variant">
      <vt:variant>
        <vt:i4>1441840</vt:i4>
      </vt:variant>
      <vt:variant>
        <vt:i4>212</vt:i4>
      </vt:variant>
      <vt:variant>
        <vt:i4>0</vt:i4>
      </vt:variant>
      <vt:variant>
        <vt:i4>5</vt:i4>
      </vt:variant>
      <vt:variant>
        <vt:lpwstr/>
      </vt:variant>
      <vt:variant>
        <vt:lpwstr>_Toc365027407</vt:lpwstr>
      </vt:variant>
      <vt:variant>
        <vt:i4>1441840</vt:i4>
      </vt:variant>
      <vt:variant>
        <vt:i4>206</vt:i4>
      </vt:variant>
      <vt:variant>
        <vt:i4>0</vt:i4>
      </vt:variant>
      <vt:variant>
        <vt:i4>5</vt:i4>
      </vt:variant>
      <vt:variant>
        <vt:lpwstr/>
      </vt:variant>
      <vt:variant>
        <vt:lpwstr>_Toc365027406</vt:lpwstr>
      </vt:variant>
      <vt:variant>
        <vt:i4>1441840</vt:i4>
      </vt:variant>
      <vt:variant>
        <vt:i4>200</vt:i4>
      </vt:variant>
      <vt:variant>
        <vt:i4>0</vt:i4>
      </vt:variant>
      <vt:variant>
        <vt:i4>5</vt:i4>
      </vt:variant>
      <vt:variant>
        <vt:lpwstr/>
      </vt:variant>
      <vt:variant>
        <vt:lpwstr>_Toc365027405</vt:lpwstr>
      </vt:variant>
      <vt:variant>
        <vt:i4>1441840</vt:i4>
      </vt:variant>
      <vt:variant>
        <vt:i4>194</vt:i4>
      </vt:variant>
      <vt:variant>
        <vt:i4>0</vt:i4>
      </vt:variant>
      <vt:variant>
        <vt:i4>5</vt:i4>
      </vt:variant>
      <vt:variant>
        <vt:lpwstr/>
      </vt:variant>
      <vt:variant>
        <vt:lpwstr>_Toc365027404</vt:lpwstr>
      </vt:variant>
      <vt:variant>
        <vt:i4>1441840</vt:i4>
      </vt:variant>
      <vt:variant>
        <vt:i4>188</vt:i4>
      </vt:variant>
      <vt:variant>
        <vt:i4>0</vt:i4>
      </vt:variant>
      <vt:variant>
        <vt:i4>5</vt:i4>
      </vt:variant>
      <vt:variant>
        <vt:lpwstr/>
      </vt:variant>
      <vt:variant>
        <vt:lpwstr>_Toc365027403</vt:lpwstr>
      </vt:variant>
      <vt:variant>
        <vt:i4>1441840</vt:i4>
      </vt:variant>
      <vt:variant>
        <vt:i4>182</vt:i4>
      </vt:variant>
      <vt:variant>
        <vt:i4>0</vt:i4>
      </vt:variant>
      <vt:variant>
        <vt:i4>5</vt:i4>
      </vt:variant>
      <vt:variant>
        <vt:lpwstr/>
      </vt:variant>
      <vt:variant>
        <vt:lpwstr>_Toc365027402</vt:lpwstr>
      </vt:variant>
      <vt:variant>
        <vt:i4>1441840</vt:i4>
      </vt:variant>
      <vt:variant>
        <vt:i4>176</vt:i4>
      </vt:variant>
      <vt:variant>
        <vt:i4>0</vt:i4>
      </vt:variant>
      <vt:variant>
        <vt:i4>5</vt:i4>
      </vt:variant>
      <vt:variant>
        <vt:lpwstr/>
      </vt:variant>
      <vt:variant>
        <vt:lpwstr>_Toc365027401</vt:lpwstr>
      </vt:variant>
      <vt:variant>
        <vt:i4>1441840</vt:i4>
      </vt:variant>
      <vt:variant>
        <vt:i4>170</vt:i4>
      </vt:variant>
      <vt:variant>
        <vt:i4>0</vt:i4>
      </vt:variant>
      <vt:variant>
        <vt:i4>5</vt:i4>
      </vt:variant>
      <vt:variant>
        <vt:lpwstr/>
      </vt:variant>
      <vt:variant>
        <vt:lpwstr>_Toc365027400</vt:lpwstr>
      </vt:variant>
      <vt:variant>
        <vt:i4>2031671</vt:i4>
      </vt:variant>
      <vt:variant>
        <vt:i4>164</vt:i4>
      </vt:variant>
      <vt:variant>
        <vt:i4>0</vt:i4>
      </vt:variant>
      <vt:variant>
        <vt:i4>5</vt:i4>
      </vt:variant>
      <vt:variant>
        <vt:lpwstr/>
      </vt:variant>
      <vt:variant>
        <vt:lpwstr>_Toc365027399</vt:lpwstr>
      </vt:variant>
      <vt:variant>
        <vt:i4>2031671</vt:i4>
      </vt:variant>
      <vt:variant>
        <vt:i4>158</vt:i4>
      </vt:variant>
      <vt:variant>
        <vt:i4>0</vt:i4>
      </vt:variant>
      <vt:variant>
        <vt:i4>5</vt:i4>
      </vt:variant>
      <vt:variant>
        <vt:lpwstr/>
      </vt:variant>
      <vt:variant>
        <vt:lpwstr>_Toc365027398</vt:lpwstr>
      </vt:variant>
      <vt:variant>
        <vt:i4>2031671</vt:i4>
      </vt:variant>
      <vt:variant>
        <vt:i4>152</vt:i4>
      </vt:variant>
      <vt:variant>
        <vt:i4>0</vt:i4>
      </vt:variant>
      <vt:variant>
        <vt:i4>5</vt:i4>
      </vt:variant>
      <vt:variant>
        <vt:lpwstr/>
      </vt:variant>
      <vt:variant>
        <vt:lpwstr>_Toc365027397</vt:lpwstr>
      </vt:variant>
      <vt:variant>
        <vt:i4>2031671</vt:i4>
      </vt:variant>
      <vt:variant>
        <vt:i4>146</vt:i4>
      </vt:variant>
      <vt:variant>
        <vt:i4>0</vt:i4>
      </vt:variant>
      <vt:variant>
        <vt:i4>5</vt:i4>
      </vt:variant>
      <vt:variant>
        <vt:lpwstr/>
      </vt:variant>
      <vt:variant>
        <vt:lpwstr>_Toc365027396</vt:lpwstr>
      </vt:variant>
      <vt:variant>
        <vt:i4>2031671</vt:i4>
      </vt:variant>
      <vt:variant>
        <vt:i4>140</vt:i4>
      </vt:variant>
      <vt:variant>
        <vt:i4>0</vt:i4>
      </vt:variant>
      <vt:variant>
        <vt:i4>5</vt:i4>
      </vt:variant>
      <vt:variant>
        <vt:lpwstr/>
      </vt:variant>
      <vt:variant>
        <vt:lpwstr>_Toc365027395</vt:lpwstr>
      </vt:variant>
      <vt:variant>
        <vt:i4>2031671</vt:i4>
      </vt:variant>
      <vt:variant>
        <vt:i4>134</vt:i4>
      </vt:variant>
      <vt:variant>
        <vt:i4>0</vt:i4>
      </vt:variant>
      <vt:variant>
        <vt:i4>5</vt:i4>
      </vt:variant>
      <vt:variant>
        <vt:lpwstr/>
      </vt:variant>
      <vt:variant>
        <vt:lpwstr>_Toc365027394</vt:lpwstr>
      </vt:variant>
      <vt:variant>
        <vt:i4>2031671</vt:i4>
      </vt:variant>
      <vt:variant>
        <vt:i4>128</vt:i4>
      </vt:variant>
      <vt:variant>
        <vt:i4>0</vt:i4>
      </vt:variant>
      <vt:variant>
        <vt:i4>5</vt:i4>
      </vt:variant>
      <vt:variant>
        <vt:lpwstr/>
      </vt:variant>
      <vt:variant>
        <vt:lpwstr>_Toc365027393</vt:lpwstr>
      </vt:variant>
      <vt:variant>
        <vt:i4>2031671</vt:i4>
      </vt:variant>
      <vt:variant>
        <vt:i4>122</vt:i4>
      </vt:variant>
      <vt:variant>
        <vt:i4>0</vt:i4>
      </vt:variant>
      <vt:variant>
        <vt:i4>5</vt:i4>
      </vt:variant>
      <vt:variant>
        <vt:lpwstr/>
      </vt:variant>
      <vt:variant>
        <vt:lpwstr>_Toc365027392</vt:lpwstr>
      </vt:variant>
      <vt:variant>
        <vt:i4>2031671</vt:i4>
      </vt:variant>
      <vt:variant>
        <vt:i4>116</vt:i4>
      </vt:variant>
      <vt:variant>
        <vt:i4>0</vt:i4>
      </vt:variant>
      <vt:variant>
        <vt:i4>5</vt:i4>
      </vt:variant>
      <vt:variant>
        <vt:lpwstr/>
      </vt:variant>
      <vt:variant>
        <vt:lpwstr>_Toc365027391</vt:lpwstr>
      </vt:variant>
      <vt:variant>
        <vt:i4>2031671</vt:i4>
      </vt:variant>
      <vt:variant>
        <vt:i4>110</vt:i4>
      </vt:variant>
      <vt:variant>
        <vt:i4>0</vt:i4>
      </vt:variant>
      <vt:variant>
        <vt:i4>5</vt:i4>
      </vt:variant>
      <vt:variant>
        <vt:lpwstr/>
      </vt:variant>
      <vt:variant>
        <vt:lpwstr>_Toc365027390</vt:lpwstr>
      </vt:variant>
      <vt:variant>
        <vt:i4>1966135</vt:i4>
      </vt:variant>
      <vt:variant>
        <vt:i4>104</vt:i4>
      </vt:variant>
      <vt:variant>
        <vt:i4>0</vt:i4>
      </vt:variant>
      <vt:variant>
        <vt:i4>5</vt:i4>
      </vt:variant>
      <vt:variant>
        <vt:lpwstr/>
      </vt:variant>
      <vt:variant>
        <vt:lpwstr>_Toc365027389</vt:lpwstr>
      </vt:variant>
      <vt:variant>
        <vt:i4>1966135</vt:i4>
      </vt:variant>
      <vt:variant>
        <vt:i4>98</vt:i4>
      </vt:variant>
      <vt:variant>
        <vt:i4>0</vt:i4>
      </vt:variant>
      <vt:variant>
        <vt:i4>5</vt:i4>
      </vt:variant>
      <vt:variant>
        <vt:lpwstr/>
      </vt:variant>
      <vt:variant>
        <vt:lpwstr>_Toc365027388</vt:lpwstr>
      </vt:variant>
      <vt:variant>
        <vt:i4>1966135</vt:i4>
      </vt:variant>
      <vt:variant>
        <vt:i4>92</vt:i4>
      </vt:variant>
      <vt:variant>
        <vt:i4>0</vt:i4>
      </vt:variant>
      <vt:variant>
        <vt:i4>5</vt:i4>
      </vt:variant>
      <vt:variant>
        <vt:lpwstr/>
      </vt:variant>
      <vt:variant>
        <vt:lpwstr>_Toc365027387</vt:lpwstr>
      </vt:variant>
      <vt:variant>
        <vt:i4>1966135</vt:i4>
      </vt:variant>
      <vt:variant>
        <vt:i4>86</vt:i4>
      </vt:variant>
      <vt:variant>
        <vt:i4>0</vt:i4>
      </vt:variant>
      <vt:variant>
        <vt:i4>5</vt:i4>
      </vt:variant>
      <vt:variant>
        <vt:lpwstr/>
      </vt:variant>
      <vt:variant>
        <vt:lpwstr>_Toc365027386</vt:lpwstr>
      </vt:variant>
      <vt:variant>
        <vt:i4>1966135</vt:i4>
      </vt:variant>
      <vt:variant>
        <vt:i4>80</vt:i4>
      </vt:variant>
      <vt:variant>
        <vt:i4>0</vt:i4>
      </vt:variant>
      <vt:variant>
        <vt:i4>5</vt:i4>
      </vt:variant>
      <vt:variant>
        <vt:lpwstr/>
      </vt:variant>
      <vt:variant>
        <vt:lpwstr>_Toc365027385</vt:lpwstr>
      </vt:variant>
      <vt:variant>
        <vt:i4>1966135</vt:i4>
      </vt:variant>
      <vt:variant>
        <vt:i4>74</vt:i4>
      </vt:variant>
      <vt:variant>
        <vt:i4>0</vt:i4>
      </vt:variant>
      <vt:variant>
        <vt:i4>5</vt:i4>
      </vt:variant>
      <vt:variant>
        <vt:lpwstr/>
      </vt:variant>
      <vt:variant>
        <vt:lpwstr>_Toc365027384</vt:lpwstr>
      </vt:variant>
      <vt:variant>
        <vt:i4>1966135</vt:i4>
      </vt:variant>
      <vt:variant>
        <vt:i4>68</vt:i4>
      </vt:variant>
      <vt:variant>
        <vt:i4>0</vt:i4>
      </vt:variant>
      <vt:variant>
        <vt:i4>5</vt:i4>
      </vt:variant>
      <vt:variant>
        <vt:lpwstr/>
      </vt:variant>
      <vt:variant>
        <vt:lpwstr>_Toc365027383</vt:lpwstr>
      </vt:variant>
      <vt:variant>
        <vt:i4>1966135</vt:i4>
      </vt:variant>
      <vt:variant>
        <vt:i4>62</vt:i4>
      </vt:variant>
      <vt:variant>
        <vt:i4>0</vt:i4>
      </vt:variant>
      <vt:variant>
        <vt:i4>5</vt:i4>
      </vt:variant>
      <vt:variant>
        <vt:lpwstr/>
      </vt:variant>
      <vt:variant>
        <vt:lpwstr>_Toc365027382</vt:lpwstr>
      </vt:variant>
      <vt:variant>
        <vt:i4>1966135</vt:i4>
      </vt:variant>
      <vt:variant>
        <vt:i4>56</vt:i4>
      </vt:variant>
      <vt:variant>
        <vt:i4>0</vt:i4>
      </vt:variant>
      <vt:variant>
        <vt:i4>5</vt:i4>
      </vt:variant>
      <vt:variant>
        <vt:lpwstr/>
      </vt:variant>
      <vt:variant>
        <vt:lpwstr>_Toc365027381</vt:lpwstr>
      </vt:variant>
      <vt:variant>
        <vt:i4>1966135</vt:i4>
      </vt:variant>
      <vt:variant>
        <vt:i4>50</vt:i4>
      </vt:variant>
      <vt:variant>
        <vt:i4>0</vt:i4>
      </vt:variant>
      <vt:variant>
        <vt:i4>5</vt:i4>
      </vt:variant>
      <vt:variant>
        <vt:lpwstr/>
      </vt:variant>
      <vt:variant>
        <vt:lpwstr>_Toc365027380</vt:lpwstr>
      </vt:variant>
      <vt:variant>
        <vt:i4>1114167</vt:i4>
      </vt:variant>
      <vt:variant>
        <vt:i4>44</vt:i4>
      </vt:variant>
      <vt:variant>
        <vt:i4>0</vt:i4>
      </vt:variant>
      <vt:variant>
        <vt:i4>5</vt:i4>
      </vt:variant>
      <vt:variant>
        <vt:lpwstr/>
      </vt:variant>
      <vt:variant>
        <vt:lpwstr>_Toc365027379</vt:lpwstr>
      </vt:variant>
      <vt:variant>
        <vt:i4>1114167</vt:i4>
      </vt:variant>
      <vt:variant>
        <vt:i4>38</vt:i4>
      </vt:variant>
      <vt:variant>
        <vt:i4>0</vt:i4>
      </vt:variant>
      <vt:variant>
        <vt:i4>5</vt:i4>
      </vt:variant>
      <vt:variant>
        <vt:lpwstr/>
      </vt:variant>
      <vt:variant>
        <vt:lpwstr>_Toc365027378</vt:lpwstr>
      </vt:variant>
      <vt:variant>
        <vt:i4>1114167</vt:i4>
      </vt:variant>
      <vt:variant>
        <vt:i4>32</vt:i4>
      </vt:variant>
      <vt:variant>
        <vt:i4>0</vt:i4>
      </vt:variant>
      <vt:variant>
        <vt:i4>5</vt:i4>
      </vt:variant>
      <vt:variant>
        <vt:lpwstr/>
      </vt:variant>
      <vt:variant>
        <vt:lpwstr>_Toc365027377</vt:lpwstr>
      </vt:variant>
      <vt:variant>
        <vt:i4>1114167</vt:i4>
      </vt:variant>
      <vt:variant>
        <vt:i4>26</vt:i4>
      </vt:variant>
      <vt:variant>
        <vt:i4>0</vt:i4>
      </vt:variant>
      <vt:variant>
        <vt:i4>5</vt:i4>
      </vt:variant>
      <vt:variant>
        <vt:lpwstr/>
      </vt:variant>
      <vt:variant>
        <vt:lpwstr>_Toc365027376</vt:lpwstr>
      </vt:variant>
      <vt:variant>
        <vt:i4>1114167</vt:i4>
      </vt:variant>
      <vt:variant>
        <vt:i4>20</vt:i4>
      </vt:variant>
      <vt:variant>
        <vt:i4>0</vt:i4>
      </vt:variant>
      <vt:variant>
        <vt:i4>5</vt:i4>
      </vt:variant>
      <vt:variant>
        <vt:lpwstr/>
      </vt:variant>
      <vt:variant>
        <vt:lpwstr>_Toc365027375</vt:lpwstr>
      </vt:variant>
      <vt:variant>
        <vt:i4>1114167</vt:i4>
      </vt:variant>
      <vt:variant>
        <vt:i4>14</vt:i4>
      </vt:variant>
      <vt:variant>
        <vt:i4>0</vt:i4>
      </vt:variant>
      <vt:variant>
        <vt:i4>5</vt:i4>
      </vt:variant>
      <vt:variant>
        <vt:lpwstr/>
      </vt:variant>
      <vt:variant>
        <vt:lpwstr>_Toc365027374</vt:lpwstr>
      </vt:variant>
      <vt:variant>
        <vt:i4>1114167</vt:i4>
      </vt:variant>
      <vt:variant>
        <vt:i4>8</vt:i4>
      </vt:variant>
      <vt:variant>
        <vt:i4>0</vt:i4>
      </vt:variant>
      <vt:variant>
        <vt:i4>5</vt:i4>
      </vt:variant>
      <vt:variant>
        <vt:lpwstr/>
      </vt:variant>
      <vt:variant>
        <vt:lpwstr>_Toc365027373</vt:lpwstr>
      </vt:variant>
      <vt:variant>
        <vt:i4>1114167</vt:i4>
      </vt:variant>
      <vt:variant>
        <vt:i4>2</vt:i4>
      </vt:variant>
      <vt:variant>
        <vt:i4>0</vt:i4>
      </vt:variant>
      <vt:variant>
        <vt:i4>5</vt:i4>
      </vt:variant>
      <vt:variant>
        <vt:lpwstr/>
      </vt:variant>
      <vt:variant>
        <vt:lpwstr>_Toc365027372</vt:lpwstr>
      </vt:variant>
      <vt:variant>
        <vt:i4>6029428</vt:i4>
      </vt:variant>
      <vt:variant>
        <vt:i4>21</vt:i4>
      </vt:variant>
      <vt:variant>
        <vt:i4>0</vt:i4>
      </vt:variant>
      <vt:variant>
        <vt:i4>5</vt:i4>
      </vt:variant>
      <vt:variant>
        <vt:lpwstr>http://www.me.gov.ar/curriform/publica/nap/nap-nivel_inicial.pdf</vt:lpwstr>
      </vt:variant>
      <vt:variant>
        <vt:lpwstr/>
      </vt:variant>
      <vt:variant>
        <vt:i4>6029428</vt:i4>
      </vt:variant>
      <vt:variant>
        <vt:i4>18</vt:i4>
      </vt:variant>
      <vt:variant>
        <vt:i4>0</vt:i4>
      </vt:variant>
      <vt:variant>
        <vt:i4>5</vt:i4>
      </vt:variant>
      <vt:variant>
        <vt:lpwstr>http://www.me.gov.ar/curriform/publica/nap/nap-nivel_inicial.pdf</vt:lpwstr>
      </vt:variant>
      <vt:variant>
        <vt:lpwstr/>
      </vt:variant>
      <vt:variant>
        <vt:i4>6029428</vt:i4>
      </vt:variant>
      <vt:variant>
        <vt:i4>15</vt:i4>
      </vt:variant>
      <vt:variant>
        <vt:i4>0</vt:i4>
      </vt:variant>
      <vt:variant>
        <vt:i4>5</vt:i4>
      </vt:variant>
      <vt:variant>
        <vt:lpwstr>http://www.me.gov.ar/curriform/publica/nap/nap-nivel_inicial.pdf</vt:lpwstr>
      </vt:variant>
      <vt:variant>
        <vt:lpwstr/>
      </vt:variant>
      <vt:variant>
        <vt:i4>3801197</vt:i4>
      </vt:variant>
      <vt:variant>
        <vt:i4>12</vt:i4>
      </vt:variant>
      <vt:variant>
        <vt:i4>0</vt:i4>
      </vt:variant>
      <vt:variant>
        <vt:i4>5</vt:i4>
      </vt:variant>
      <vt:variant>
        <vt:lpwstr>http://www.me.gov.ar/curriform/nap.html</vt:lpwstr>
      </vt:variant>
      <vt:variant>
        <vt:lpwstr/>
      </vt:variant>
      <vt:variant>
        <vt:i4>6029428</vt:i4>
      </vt:variant>
      <vt:variant>
        <vt:i4>9</vt:i4>
      </vt:variant>
      <vt:variant>
        <vt:i4>0</vt:i4>
      </vt:variant>
      <vt:variant>
        <vt:i4>5</vt:i4>
      </vt:variant>
      <vt:variant>
        <vt:lpwstr>http://www.me.gov.ar/curriform/publica/nap/nap-nivel_inicial.pdf</vt:lpwstr>
      </vt:variant>
      <vt:variant>
        <vt:lpwstr/>
      </vt:variant>
      <vt:variant>
        <vt:i4>6029428</vt:i4>
      </vt:variant>
      <vt:variant>
        <vt:i4>6</vt:i4>
      </vt:variant>
      <vt:variant>
        <vt:i4>0</vt:i4>
      </vt:variant>
      <vt:variant>
        <vt:i4>5</vt:i4>
      </vt:variant>
      <vt:variant>
        <vt:lpwstr>http://www.me.gov.ar/curriform/publica/nap/nap-nivel_inicial.pdf</vt:lpwstr>
      </vt:variant>
      <vt:variant>
        <vt:lpwstr/>
      </vt:variant>
      <vt:variant>
        <vt:i4>6029428</vt:i4>
      </vt:variant>
      <vt:variant>
        <vt:i4>3</vt:i4>
      </vt:variant>
      <vt:variant>
        <vt:i4>0</vt:i4>
      </vt:variant>
      <vt:variant>
        <vt:i4>5</vt:i4>
      </vt:variant>
      <vt:variant>
        <vt:lpwstr>http://www.me.gov.ar/curriform/publica/nap/nap-nivel_inicial.pdf</vt:lpwstr>
      </vt:variant>
      <vt:variant>
        <vt:lpwstr/>
      </vt:variant>
      <vt:variant>
        <vt:i4>3801197</vt:i4>
      </vt:variant>
      <vt:variant>
        <vt:i4>0</vt:i4>
      </vt:variant>
      <vt:variant>
        <vt:i4>0</vt:i4>
      </vt:variant>
      <vt:variant>
        <vt:i4>5</vt:i4>
      </vt:variant>
      <vt:variant>
        <vt:lpwstr>http://www.me.gov.ar/curriform/nap.html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de apoyo a la política de mejoramiento</dc:title>
  <dc:creator>MECyT</dc:creator>
  <cp:lastModifiedBy>Laura</cp:lastModifiedBy>
  <cp:revision>2</cp:revision>
  <cp:lastPrinted>2018-04-18T16:09:00Z</cp:lastPrinted>
  <dcterms:created xsi:type="dcterms:W3CDTF">2020-07-30T19:30:00Z</dcterms:created>
  <dcterms:modified xsi:type="dcterms:W3CDTF">2020-08-06T13:06:00Z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Ministerio de Educacion</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